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A60EB" w14:paraId="3C6642E3" w14:textId="77777777" w:rsidTr="00F44236">
        <w:tc>
          <w:tcPr>
            <w:tcW w:w="1620" w:type="dxa"/>
            <w:tcBorders>
              <w:bottom w:val="single" w:sz="4" w:space="0" w:color="auto"/>
            </w:tcBorders>
            <w:shd w:val="clear" w:color="auto" w:fill="FFFFFF"/>
            <w:vAlign w:val="center"/>
          </w:tcPr>
          <w:p w14:paraId="1DB23675" w14:textId="77777777" w:rsidR="006A60EB" w:rsidRDefault="006A60EB" w:rsidP="006A60EB">
            <w:pPr>
              <w:pStyle w:val="Header"/>
            </w:pPr>
            <w:r>
              <w:t>NPRR Number</w:t>
            </w:r>
          </w:p>
        </w:tc>
        <w:tc>
          <w:tcPr>
            <w:tcW w:w="1260" w:type="dxa"/>
            <w:tcBorders>
              <w:bottom w:val="single" w:sz="4" w:space="0" w:color="auto"/>
            </w:tcBorders>
            <w:vAlign w:val="center"/>
          </w:tcPr>
          <w:p w14:paraId="58DFDEEC" w14:textId="1C676428" w:rsidR="006A60EB" w:rsidRPr="00C47C52" w:rsidRDefault="00A65F90" w:rsidP="006A60EB">
            <w:pPr>
              <w:pStyle w:val="Header"/>
            </w:pPr>
            <w:hyperlink r:id="rId8" w:history="1">
              <w:r w:rsidR="00EF6EE2" w:rsidRPr="00EF6EE2">
                <w:rPr>
                  <w:rStyle w:val="Hyperlink"/>
                </w:rPr>
                <w:t>1236</w:t>
              </w:r>
            </w:hyperlink>
          </w:p>
        </w:tc>
        <w:tc>
          <w:tcPr>
            <w:tcW w:w="900" w:type="dxa"/>
            <w:tcBorders>
              <w:bottom w:val="single" w:sz="4" w:space="0" w:color="auto"/>
            </w:tcBorders>
            <w:shd w:val="clear" w:color="auto" w:fill="FFFFFF"/>
            <w:vAlign w:val="center"/>
          </w:tcPr>
          <w:p w14:paraId="1F77FB52" w14:textId="77777777" w:rsidR="006A60EB" w:rsidRDefault="006A60EB" w:rsidP="006A60EB">
            <w:pPr>
              <w:pStyle w:val="Header"/>
            </w:pPr>
            <w:r>
              <w:t>NPRR Title</w:t>
            </w:r>
          </w:p>
        </w:tc>
        <w:tc>
          <w:tcPr>
            <w:tcW w:w="6660" w:type="dxa"/>
            <w:tcBorders>
              <w:bottom w:val="single" w:sz="4" w:space="0" w:color="auto"/>
            </w:tcBorders>
            <w:vAlign w:val="center"/>
          </w:tcPr>
          <w:p w14:paraId="58F14EBB" w14:textId="5F24A286" w:rsidR="006A60EB" w:rsidRPr="00C47C52" w:rsidRDefault="006A60EB" w:rsidP="00DC28BA">
            <w:pPr>
              <w:pStyle w:val="Header"/>
              <w:spacing w:before="120" w:after="120"/>
            </w:pPr>
            <w:r w:rsidRPr="00C47C52">
              <w:t>RTC+B Modifications to RUC Capacity Short Calculations</w:t>
            </w:r>
          </w:p>
        </w:tc>
      </w:tr>
      <w:tr w:rsidR="00DC28BA" w:rsidRPr="00E01925" w14:paraId="398BCBF4" w14:textId="77777777" w:rsidTr="00BC2D06">
        <w:trPr>
          <w:trHeight w:val="518"/>
        </w:trPr>
        <w:tc>
          <w:tcPr>
            <w:tcW w:w="2880" w:type="dxa"/>
            <w:gridSpan w:val="2"/>
            <w:shd w:val="clear" w:color="auto" w:fill="FFFFFF"/>
            <w:vAlign w:val="center"/>
          </w:tcPr>
          <w:p w14:paraId="3A20C7F8" w14:textId="591BE503" w:rsidR="00DC28BA" w:rsidRPr="00E01925" w:rsidRDefault="00DC28BA" w:rsidP="00DC28BA">
            <w:pPr>
              <w:pStyle w:val="Header"/>
              <w:rPr>
                <w:bCs w:val="0"/>
              </w:rPr>
            </w:pPr>
            <w:r w:rsidRPr="00E01925">
              <w:rPr>
                <w:bCs w:val="0"/>
              </w:rPr>
              <w:t xml:space="preserve">Date </w:t>
            </w:r>
            <w:r>
              <w:rPr>
                <w:bCs w:val="0"/>
              </w:rPr>
              <w:t>of Decision</w:t>
            </w:r>
          </w:p>
        </w:tc>
        <w:tc>
          <w:tcPr>
            <w:tcW w:w="7560" w:type="dxa"/>
            <w:gridSpan w:val="2"/>
            <w:vAlign w:val="center"/>
          </w:tcPr>
          <w:p w14:paraId="16A45634" w14:textId="32CAA8F8" w:rsidR="00DC28BA" w:rsidRPr="00E01925" w:rsidRDefault="007804EC" w:rsidP="00DC28BA">
            <w:pPr>
              <w:pStyle w:val="NormalArial"/>
              <w:spacing w:before="120" w:after="120"/>
            </w:pPr>
            <w:r>
              <w:t xml:space="preserve">August </w:t>
            </w:r>
            <w:r w:rsidR="00FC6241">
              <w:t>2</w:t>
            </w:r>
            <w:r>
              <w:t>8</w:t>
            </w:r>
            <w:r w:rsidR="00DC28BA">
              <w:t>, 2024</w:t>
            </w:r>
          </w:p>
        </w:tc>
      </w:tr>
      <w:tr w:rsidR="00DC28BA" w:rsidRPr="00E01925" w14:paraId="2134FE1E" w14:textId="77777777" w:rsidTr="00BC2D06">
        <w:trPr>
          <w:trHeight w:val="518"/>
        </w:trPr>
        <w:tc>
          <w:tcPr>
            <w:tcW w:w="2880" w:type="dxa"/>
            <w:gridSpan w:val="2"/>
            <w:shd w:val="clear" w:color="auto" w:fill="FFFFFF"/>
            <w:vAlign w:val="center"/>
          </w:tcPr>
          <w:p w14:paraId="655521BD" w14:textId="7355E894" w:rsidR="00DC28BA" w:rsidRPr="00E01925" w:rsidRDefault="00DC28BA" w:rsidP="00DC28BA">
            <w:pPr>
              <w:pStyle w:val="Header"/>
              <w:rPr>
                <w:bCs w:val="0"/>
              </w:rPr>
            </w:pPr>
            <w:r>
              <w:rPr>
                <w:bCs w:val="0"/>
              </w:rPr>
              <w:t>Action</w:t>
            </w:r>
          </w:p>
        </w:tc>
        <w:tc>
          <w:tcPr>
            <w:tcW w:w="7560" w:type="dxa"/>
            <w:gridSpan w:val="2"/>
            <w:vAlign w:val="center"/>
          </w:tcPr>
          <w:p w14:paraId="0DFC4022" w14:textId="41C86F00" w:rsidR="00DC28BA" w:rsidRDefault="00DC28BA" w:rsidP="00DC28BA">
            <w:pPr>
              <w:pStyle w:val="NormalArial"/>
              <w:spacing w:before="120" w:after="120"/>
            </w:pPr>
            <w:r>
              <w:t>Recommended Approval</w:t>
            </w:r>
          </w:p>
        </w:tc>
      </w:tr>
      <w:tr w:rsidR="00DC28BA" w:rsidRPr="00E01925" w14:paraId="75802580" w14:textId="77777777" w:rsidTr="00BC2D06">
        <w:trPr>
          <w:trHeight w:val="518"/>
        </w:trPr>
        <w:tc>
          <w:tcPr>
            <w:tcW w:w="2880" w:type="dxa"/>
            <w:gridSpan w:val="2"/>
            <w:shd w:val="clear" w:color="auto" w:fill="FFFFFF"/>
            <w:vAlign w:val="center"/>
          </w:tcPr>
          <w:p w14:paraId="7D8D59D4" w14:textId="415728F1" w:rsidR="00DC28BA" w:rsidRPr="00E01925" w:rsidRDefault="00DC28BA" w:rsidP="00DC28BA">
            <w:pPr>
              <w:pStyle w:val="Header"/>
              <w:rPr>
                <w:bCs w:val="0"/>
              </w:rPr>
            </w:pPr>
            <w:r>
              <w:t xml:space="preserve">Timeline </w:t>
            </w:r>
          </w:p>
        </w:tc>
        <w:tc>
          <w:tcPr>
            <w:tcW w:w="7560" w:type="dxa"/>
            <w:gridSpan w:val="2"/>
            <w:vAlign w:val="center"/>
          </w:tcPr>
          <w:p w14:paraId="32BC1BB8" w14:textId="47CA8C81" w:rsidR="00DC28BA" w:rsidRDefault="00DC28BA" w:rsidP="00DC28BA">
            <w:pPr>
              <w:pStyle w:val="NormalArial"/>
              <w:spacing w:before="120" w:after="120"/>
            </w:pPr>
            <w:r>
              <w:t>Normal</w:t>
            </w:r>
          </w:p>
        </w:tc>
      </w:tr>
      <w:tr w:rsidR="007804EC" w:rsidRPr="00E01925" w14:paraId="658E1821" w14:textId="77777777" w:rsidTr="00BC2D06">
        <w:trPr>
          <w:trHeight w:val="518"/>
        </w:trPr>
        <w:tc>
          <w:tcPr>
            <w:tcW w:w="2880" w:type="dxa"/>
            <w:gridSpan w:val="2"/>
            <w:shd w:val="clear" w:color="auto" w:fill="FFFFFF"/>
            <w:vAlign w:val="center"/>
          </w:tcPr>
          <w:p w14:paraId="46735D78" w14:textId="4BB9ECF8" w:rsidR="007804EC" w:rsidRDefault="007804EC" w:rsidP="007804EC">
            <w:pPr>
              <w:pStyle w:val="Header"/>
            </w:pPr>
            <w:r>
              <w:t>Estimated Impacts</w:t>
            </w:r>
          </w:p>
        </w:tc>
        <w:tc>
          <w:tcPr>
            <w:tcW w:w="7560" w:type="dxa"/>
            <w:gridSpan w:val="2"/>
            <w:vAlign w:val="center"/>
          </w:tcPr>
          <w:p w14:paraId="36C4BC69" w14:textId="77777777" w:rsidR="007804EC" w:rsidRDefault="007804EC" w:rsidP="007804EC">
            <w:pPr>
              <w:pStyle w:val="NormalArial"/>
              <w:spacing w:before="120" w:after="120"/>
            </w:pPr>
            <w:r>
              <w:t xml:space="preserve">Cost/Budgetary:  None  </w:t>
            </w:r>
          </w:p>
          <w:p w14:paraId="52D58CF9" w14:textId="57D72DC1" w:rsidR="007804EC" w:rsidRDefault="007804EC" w:rsidP="007804EC">
            <w:pPr>
              <w:pStyle w:val="NormalArial"/>
              <w:spacing w:before="120" w:after="120"/>
            </w:pPr>
            <w:r>
              <w:t xml:space="preserve">Project Duration:  </w:t>
            </w:r>
            <w:r w:rsidR="00FC6241">
              <w:t>No project required</w:t>
            </w:r>
            <w:r>
              <w:t xml:space="preserve">  </w:t>
            </w:r>
          </w:p>
        </w:tc>
      </w:tr>
      <w:tr w:rsidR="00DC28BA" w:rsidRPr="00E01925" w14:paraId="55B6D76D" w14:textId="77777777" w:rsidTr="00BC2D06">
        <w:trPr>
          <w:trHeight w:val="518"/>
        </w:trPr>
        <w:tc>
          <w:tcPr>
            <w:tcW w:w="2880" w:type="dxa"/>
            <w:gridSpan w:val="2"/>
            <w:shd w:val="clear" w:color="auto" w:fill="FFFFFF"/>
            <w:vAlign w:val="center"/>
          </w:tcPr>
          <w:p w14:paraId="0D8E9383" w14:textId="407CFA5E" w:rsidR="00DC28BA" w:rsidRPr="00E01925" w:rsidRDefault="00DC28BA" w:rsidP="007E6625">
            <w:pPr>
              <w:pStyle w:val="Header"/>
              <w:spacing w:before="120" w:after="120"/>
              <w:rPr>
                <w:bCs w:val="0"/>
              </w:rPr>
            </w:pPr>
            <w:r>
              <w:t>Proposed Effective Date</w:t>
            </w:r>
          </w:p>
        </w:tc>
        <w:tc>
          <w:tcPr>
            <w:tcW w:w="7560" w:type="dxa"/>
            <w:gridSpan w:val="2"/>
            <w:vAlign w:val="center"/>
          </w:tcPr>
          <w:p w14:paraId="31BDB433" w14:textId="334E4D9C" w:rsidR="00DC28BA" w:rsidRDefault="00005701" w:rsidP="00DC28BA">
            <w:pPr>
              <w:pStyle w:val="NormalArial"/>
              <w:spacing w:before="120" w:after="120"/>
            </w:pPr>
            <w:r>
              <w:t>U</w:t>
            </w:r>
            <w:r w:rsidRPr="00F974D1">
              <w:t xml:space="preserve">pon </w:t>
            </w:r>
            <w:r>
              <w:t xml:space="preserve">system </w:t>
            </w:r>
            <w:r w:rsidRPr="00F974D1">
              <w:t>implementation of PR447, Real-Time Co-Optimization (RTC)</w:t>
            </w:r>
          </w:p>
        </w:tc>
      </w:tr>
      <w:tr w:rsidR="00DC28BA" w:rsidRPr="00E01925" w14:paraId="665DAE2F" w14:textId="77777777" w:rsidTr="00BC2D06">
        <w:trPr>
          <w:trHeight w:val="518"/>
        </w:trPr>
        <w:tc>
          <w:tcPr>
            <w:tcW w:w="2880" w:type="dxa"/>
            <w:gridSpan w:val="2"/>
            <w:shd w:val="clear" w:color="auto" w:fill="FFFFFF"/>
            <w:vAlign w:val="center"/>
          </w:tcPr>
          <w:p w14:paraId="3EB5BF8C" w14:textId="613EAC09" w:rsidR="00DC28BA" w:rsidRPr="00E01925" w:rsidRDefault="00DC28BA" w:rsidP="007E6625">
            <w:pPr>
              <w:pStyle w:val="Header"/>
              <w:spacing w:before="120" w:after="120"/>
              <w:rPr>
                <w:bCs w:val="0"/>
              </w:rPr>
            </w:pPr>
            <w:r>
              <w:t>Priority and Rank Assigned</w:t>
            </w:r>
          </w:p>
        </w:tc>
        <w:tc>
          <w:tcPr>
            <w:tcW w:w="7560" w:type="dxa"/>
            <w:gridSpan w:val="2"/>
            <w:vAlign w:val="center"/>
          </w:tcPr>
          <w:p w14:paraId="5D822F4E" w14:textId="31B00064" w:rsidR="00DC28BA" w:rsidRDefault="00005701" w:rsidP="00DC28BA">
            <w:pPr>
              <w:pStyle w:val="NormalArial"/>
              <w:spacing w:before="120" w:after="120"/>
            </w:pPr>
            <w:r>
              <w:t>Not applicable</w:t>
            </w:r>
          </w:p>
        </w:tc>
      </w:tr>
      <w:tr w:rsidR="006A60EB"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6A60EB" w:rsidRDefault="006A60EB" w:rsidP="007E6625">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3356516F" w14:textId="4161CCC3" w:rsidR="006A60EB" w:rsidRPr="00FB509B" w:rsidRDefault="006A60EB" w:rsidP="00DC28BA">
            <w:pPr>
              <w:pStyle w:val="NormalArial"/>
              <w:spacing w:before="120" w:after="120"/>
            </w:pPr>
            <w:r>
              <w:t>5.7.4.1.1</w:t>
            </w:r>
            <w:r w:rsidR="001E7593">
              <w:t xml:space="preserve">, </w:t>
            </w:r>
            <w:r>
              <w:t>Capacity Shortfall Ratio Share</w:t>
            </w:r>
          </w:p>
        </w:tc>
      </w:tr>
      <w:tr w:rsidR="006A60EB"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6A60EB" w:rsidRDefault="006A60EB" w:rsidP="007E662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D9AA7D2" w14:textId="7AFCBD0E" w:rsidR="006A60EB" w:rsidRPr="00FB509B" w:rsidRDefault="001E7593" w:rsidP="00DC28BA">
            <w:pPr>
              <w:pStyle w:val="NormalArial"/>
              <w:spacing w:before="120" w:after="120"/>
            </w:pPr>
            <w:r>
              <w:t>None</w:t>
            </w:r>
          </w:p>
        </w:tc>
      </w:tr>
      <w:tr w:rsidR="006A60EB"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6A60EB" w:rsidRDefault="006A60EB" w:rsidP="006A60EB">
            <w:pPr>
              <w:pStyle w:val="Header"/>
            </w:pPr>
            <w:r>
              <w:t>Revision Description</w:t>
            </w:r>
          </w:p>
        </w:tc>
        <w:tc>
          <w:tcPr>
            <w:tcW w:w="7560" w:type="dxa"/>
            <w:gridSpan w:val="2"/>
            <w:tcBorders>
              <w:bottom w:val="single" w:sz="4" w:space="0" w:color="auto"/>
            </w:tcBorders>
            <w:vAlign w:val="center"/>
          </w:tcPr>
          <w:p w14:paraId="3002F665" w14:textId="316F1E0F" w:rsidR="005B7419" w:rsidRDefault="005B7419" w:rsidP="007E6625">
            <w:pPr>
              <w:pStyle w:val="NormalArial"/>
              <w:spacing w:before="120" w:after="120"/>
            </w:pPr>
            <w:r>
              <w:t xml:space="preserve">This </w:t>
            </w:r>
            <w:r w:rsidR="001E7593">
              <w:t>Nodal Protocol Revision Request (NPRR)</w:t>
            </w:r>
            <w:r>
              <w:t xml:space="preserve"> reflect</w:t>
            </w:r>
            <w:r w:rsidR="001E7593">
              <w:t>s</w:t>
            </w:r>
            <w:r>
              <w:t xml:space="preserve"> the</w:t>
            </w:r>
            <w:r w:rsidR="00620974">
              <w:t xml:space="preserve"> modifications addressed in the</w:t>
            </w:r>
            <w:r>
              <w:t xml:space="preserve"> </w:t>
            </w:r>
            <w:r w:rsidR="001F5C67">
              <w:t>Real-Time Co-optimization Plus Batteries (</w:t>
            </w:r>
            <w:r>
              <w:t>RTC+B</w:t>
            </w:r>
            <w:r w:rsidR="001F5C67">
              <w:t>)</w:t>
            </w:r>
            <w:r>
              <w:t xml:space="preserve"> T</w:t>
            </w:r>
            <w:r w:rsidR="00D03817">
              <w:t xml:space="preserve">ask </w:t>
            </w:r>
            <w:r>
              <w:t>F</w:t>
            </w:r>
            <w:r w:rsidR="00D03817">
              <w:t>orce</w:t>
            </w:r>
            <w:r>
              <w:t xml:space="preserve"> whitepaper </w:t>
            </w:r>
            <w:r w:rsidR="00620974">
              <w:t>to</w:t>
            </w:r>
            <w:r>
              <w:t xml:space="preserve"> the </w:t>
            </w:r>
            <w:r w:rsidR="001E7593">
              <w:t xml:space="preserve">Reliability Unit </w:t>
            </w:r>
            <w:r w:rsidR="00E06879">
              <w:t>Commitment</w:t>
            </w:r>
            <w:r w:rsidR="001E7593">
              <w:t xml:space="preserve"> (</w:t>
            </w:r>
            <w:r>
              <w:t>RUC</w:t>
            </w:r>
            <w:r w:rsidR="001E7593">
              <w:t>)</w:t>
            </w:r>
            <w:r>
              <w:t xml:space="preserve"> Capacity Short </w:t>
            </w:r>
            <w:r w:rsidR="00620974">
              <w:t>calculations.  These modifications were</w:t>
            </w:r>
            <w:r>
              <w:t xml:space="preserve"> discussed in </w:t>
            </w:r>
            <w:r w:rsidR="00620974">
              <w:t xml:space="preserve">RTC+B Task Force </w:t>
            </w:r>
            <w:r>
              <w:t xml:space="preserve">meetings </w:t>
            </w:r>
            <w:r w:rsidR="00620974">
              <w:t>on</w:t>
            </w:r>
            <w:r>
              <w:t xml:space="preserve"> February </w:t>
            </w:r>
            <w:r w:rsidR="00620974">
              <w:t>21, March 19, and</w:t>
            </w:r>
            <w:r>
              <w:t xml:space="preserve"> April </w:t>
            </w:r>
            <w:r w:rsidR="00620974">
              <w:t xml:space="preserve">10, </w:t>
            </w:r>
            <w:r>
              <w:t>2024</w:t>
            </w:r>
            <w:r w:rsidR="00D03817">
              <w:t xml:space="preserve"> as part of </w:t>
            </w:r>
            <w:r w:rsidR="00667F66">
              <w:t xml:space="preserve">RTC+B </w:t>
            </w:r>
            <w:r w:rsidR="00D03817">
              <w:t xml:space="preserve">Task Force </w:t>
            </w:r>
            <w:r w:rsidR="00620974">
              <w:t>I</w:t>
            </w:r>
            <w:r w:rsidR="00D03817">
              <w:t xml:space="preserve">ssue </w:t>
            </w:r>
            <w:r w:rsidR="00620974">
              <w:t xml:space="preserve">No. </w:t>
            </w:r>
            <w:r w:rsidR="00D03817">
              <w:t>17</w:t>
            </w:r>
            <w:r w:rsidR="00667F66">
              <w:t xml:space="preserve"> and </w:t>
            </w:r>
            <w:r w:rsidR="00620974">
              <w:t xml:space="preserve">were </w:t>
            </w:r>
            <w:r w:rsidR="00667F66">
              <w:t>endorsed by TAC on April 15, 2024</w:t>
            </w:r>
            <w:r w:rsidR="00D03817">
              <w:t>.</w:t>
            </w:r>
          </w:p>
          <w:p w14:paraId="3F0D6F2A" w14:textId="5893BC50" w:rsidR="006A60EB" w:rsidRPr="001E7593" w:rsidRDefault="006A60EB" w:rsidP="00C47C52">
            <w:pPr>
              <w:pStyle w:val="NormalArial"/>
              <w:spacing w:before="120" w:after="120"/>
              <w:jc w:val="both"/>
            </w:pPr>
            <w:r>
              <w:t>This NPRR</w:t>
            </w:r>
            <w:r w:rsidR="00063C7D">
              <w:t xml:space="preserve"> </w:t>
            </w:r>
            <w:r w:rsidR="007448B6">
              <w:t>addresses limitations in the current</w:t>
            </w:r>
            <w:r w:rsidR="00063C7D">
              <w:t xml:space="preserve"> RUC Capacity Short calculations by considering Ancillary Service sub-types</w:t>
            </w:r>
            <w:r w:rsidR="007448B6">
              <w:t xml:space="preserve"> and changes to the calculation process involving Regulation Down</w:t>
            </w:r>
            <w:r w:rsidR="001E7593">
              <w:t xml:space="preserve"> Service (Reg-Down)</w:t>
            </w:r>
            <w:r w:rsidR="007448B6">
              <w:t xml:space="preserve">. </w:t>
            </w:r>
            <w:r w:rsidR="001E7593">
              <w:t xml:space="preserve"> </w:t>
            </w:r>
            <w:r w:rsidR="00063C7D">
              <w:t xml:space="preserve">This NPRR also </w:t>
            </w:r>
            <w:r w:rsidR="007448B6">
              <w:t>addresses</w:t>
            </w:r>
            <w:r w:rsidR="00063C7D">
              <w:t xml:space="preserve"> changes required to align</w:t>
            </w:r>
            <w:r w:rsidR="001E7593">
              <w:t xml:space="preserve"> </w:t>
            </w:r>
            <w:r w:rsidR="007448B6">
              <w:t xml:space="preserve">Protocol language </w:t>
            </w:r>
            <w:r w:rsidR="00063C7D">
              <w:t xml:space="preserve">with </w:t>
            </w:r>
            <w:r w:rsidR="00E52413">
              <w:t>the recently-</w:t>
            </w:r>
            <w:r w:rsidR="00063C7D">
              <w:t>approved NPRR1204</w:t>
            </w:r>
            <w:r w:rsidR="00D03817">
              <w:t xml:space="preserve">, </w:t>
            </w:r>
            <w:r w:rsidR="00063C7D" w:rsidRPr="00C47C52">
              <w:t>Considerations of State of Charge with Real-Time Co-Optimization Implementation</w:t>
            </w:r>
            <w:r w:rsidR="00D03817">
              <w:t>,</w:t>
            </w:r>
            <w:r w:rsidR="00063C7D">
              <w:t xml:space="preserve"> as it relates to the RUC process.</w:t>
            </w:r>
          </w:p>
          <w:p w14:paraId="6A00AE95" w14:textId="3651E354" w:rsidR="006A60EB" w:rsidRPr="001E7593" w:rsidRDefault="006A60EB" w:rsidP="007E6625">
            <w:pPr>
              <w:pStyle w:val="NormalArial"/>
              <w:spacing w:before="120" w:after="120"/>
              <w:rPr>
                <w:rFonts w:cs="Arial"/>
              </w:rPr>
            </w:pPr>
            <w:r>
              <w:rPr>
                <w:rFonts w:cs="Arial"/>
              </w:rPr>
              <w:t>This NP</w:t>
            </w:r>
            <w:r w:rsidR="00A75AFD">
              <w:rPr>
                <w:rFonts w:cs="Arial"/>
              </w:rPr>
              <w:t>R</w:t>
            </w:r>
            <w:r>
              <w:rPr>
                <w:rFonts w:cs="Arial"/>
              </w:rPr>
              <w:t xml:space="preserve">R implements an approach that continues the current policy </w:t>
            </w:r>
            <w:r w:rsidR="007448B6">
              <w:rPr>
                <w:rFonts w:cs="Arial"/>
              </w:rPr>
              <w:t>(</w:t>
            </w:r>
            <w:r w:rsidR="00620974">
              <w:rPr>
                <w:rFonts w:cs="Arial"/>
              </w:rPr>
              <w:t xml:space="preserve">i.e., allocating costs in a manner consistent with </w:t>
            </w:r>
            <w:r w:rsidR="007448B6">
              <w:rPr>
                <w:rFonts w:cs="Arial"/>
              </w:rPr>
              <w:t xml:space="preserve">cost causation) </w:t>
            </w:r>
            <w:r>
              <w:rPr>
                <w:rFonts w:cs="Arial"/>
              </w:rPr>
              <w:t xml:space="preserve">to first proportionally assign RUC Make Whole costs to </w:t>
            </w:r>
            <w:r w:rsidR="001E7593">
              <w:rPr>
                <w:rFonts w:cs="Arial"/>
              </w:rPr>
              <w:t>Qualified Scheduling Entities (</w:t>
            </w:r>
            <w:r>
              <w:rPr>
                <w:rFonts w:cs="Arial"/>
              </w:rPr>
              <w:t>QSEs</w:t>
            </w:r>
            <w:r w:rsidR="001E7593">
              <w:rPr>
                <w:rFonts w:cs="Arial"/>
              </w:rPr>
              <w:t>)</w:t>
            </w:r>
            <w:r>
              <w:rPr>
                <w:rFonts w:cs="Arial"/>
              </w:rPr>
              <w:t xml:space="preserve"> that are determined to be short </w:t>
            </w:r>
            <w:r>
              <w:rPr>
                <w:rFonts w:cs="Arial"/>
              </w:rPr>
              <w:lastRenderedPageBreak/>
              <w:t xml:space="preserve">of capacity or </w:t>
            </w:r>
            <w:r w:rsidR="003257C3">
              <w:rPr>
                <w:rFonts w:cs="Arial"/>
              </w:rPr>
              <w:t>Ancillary Service</w:t>
            </w:r>
            <w:r>
              <w:rPr>
                <w:rFonts w:cs="Arial"/>
              </w:rPr>
              <w:t xml:space="preserve"> capability when the RUC decision was made</w:t>
            </w:r>
            <w:r w:rsidR="007F2C7A">
              <w:rPr>
                <w:rFonts w:cs="Arial"/>
              </w:rPr>
              <w:t xml:space="preserve"> and</w:t>
            </w:r>
            <w:r w:rsidR="00620974">
              <w:rPr>
                <w:rFonts w:cs="Arial"/>
              </w:rPr>
              <w:t>,</w:t>
            </w:r>
            <w:r w:rsidR="007F2C7A">
              <w:rPr>
                <w:rFonts w:cs="Arial"/>
              </w:rPr>
              <w:t xml:space="preserve"> if necessary, assign the remaining RUC Make Whole costs to QSEs based on Load Ratio Share</w:t>
            </w:r>
            <w:r w:rsidR="001E7593">
              <w:rPr>
                <w:rFonts w:cs="Arial"/>
              </w:rPr>
              <w:t xml:space="preserve"> (LRS)</w:t>
            </w:r>
            <w:r w:rsidR="007448B6">
              <w:rPr>
                <w:rFonts w:cs="Arial"/>
              </w:rPr>
              <w:t>.</w:t>
            </w:r>
            <w:r w:rsidR="007F2C7A">
              <w:rPr>
                <w:rFonts w:cs="Arial"/>
              </w:rPr>
              <w:t xml:space="preserve"> </w:t>
            </w:r>
            <w:r w:rsidR="001E7593">
              <w:rPr>
                <w:rFonts w:cs="Arial"/>
              </w:rPr>
              <w:t xml:space="preserve"> </w:t>
            </w:r>
            <w:r w:rsidR="007F2C7A">
              <w:rPr>
                <w:rFonts w:cs="Arial"/>
              </w:rPr>
              <w:t>This NPRR continues to follow the TAC</w:t>
            </w:r>
            <w:r w:rsidR="00620974">
              <w:rPr>
                <w:rFonts w:cs="Arial"/>
              </w:rPr>
              <w:t>-</w:t>
            </w:r>
            <w:r w:rsidR="007F2C7A">
              <w:rPr>
                <w:rFonts w:cs="Arial"/>
              </w:rPr>
              <w:t xml:space="preserve">approved RTCTF Key </w:t>
            </w:r>
            <w:proofErr w:type="gramStart"/>
            <w:r w:rsidR="007F2C7A">
              <w:rPr>
                <w:rFonts w:cs="Arial"/>
              </w:rPr>
              <w:t>Principle</w:t>
            </w:r>
            <w:proofErr w:type="gramEnd"/>
            <w:r w:rsidR="007F2C7A">
              <w:rPr>
                <w:rFonts w:cs="Arial"/>
              </w:rPr>
              <w:t xml:space="preserve"> </w:t>
            </w:r>
            <w:r w:rsidR="00620974">
              <w:rPr>
                <w:rFonts w:cs="Arial"/>
              </w:rPr>
              <w:t xml:space="preserve">No. </w:t>
            </w:r>
            <w:r w:rsidR="007F2C7A">
              <w:rPr>
                <w:rFonts w:cs="Arial"/>
              </w:rPr>
              <w:t>3 (12).</w:t>
            </w:r>
          </w:p>
        </w:tc>
      </w:tr>
      <w:tr w:rsidR="00A252C5" w14:paraId="7C0519CA" w14:textId="77777777" w:rsidTr="00625E5D">
        <w:trPr>
          <w:trHeight w:val="518"/>
        </w:trPr>
        <w:tc>
          <w:tcPr>
            <w:tcW w:w="2880" w:type="dxa"/>
            <w:gridSpan w:val="2"/>
            <w:shd w:val="clear" w:color="auto" w:fill="FFFFFF"/>
            <w:vAlign w:val="center"/>
          </w:tcPr>
          <w:p w14:paraId="3F1E5650" w14:textId="77777777" w:rsidR="00A252C5" w:rsidRDefault="00A252C5" w:rsidP="00A252C5">
            <w:pPr>
              <w:pStyle w:val="Header"/>
            </w:pPr>
            <w:r>
              <w:lastRenderedPageBreak/>
              <w:t>Reason for Revision</w:t>
            </w:r>
          </w:p>
        </w:tc>
        <w:tc>
          <w:tcPr>
            <w:tcW w:w="7560" w:type="dxa"/>
            <w:gridSpan w:val="2"/>
            <w:vAlign w:val="center"/>
          </w:tcPr>
          <w:p w14:paraId="52444DA2" w14:textId="35E7C2E0" w:rsidR="00A252C5" w:rsidRDefault="00A252C5" w:rsidP="00A252C5">
            <w:pPr>
              <w:pStyle w:val="NormalArial"/>
              <w:tabs>
                <w:tab w:val="left" w:pos="432"/>
              </w:tabs>
              <w:spacing w:before="120"/>
              <w:ind w:left="432" w:hanging="432"/>
              <w:rPr>
                <w:rFonts w:cs="Arial"/>
                <w:color w:val="000000"/>
              </w:rPr>
            </w:pPr>
            <w:r w:rsidRPr="006629C8">
              <w:object w:dxaOrig="225" w:dyaOrig="225" w14:anchorId="66591C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3" type="#_x0000_t75" style="width:15.6pt;height:15pt" o:ole="">
                  <v:imagedata r:id="rId9" o:title=""/>
                </v:shape>
                <w:control r:id="rId10" w:name="TextBox112" w:shapeid="_x0000_i1103"/>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1633245" w14:textId="6F239737" w:rsidR="00A252C5" w:rsidRPr="00BD53C5" w:rsidRDefault="00A252C5" w:rsidP="00A252C5">
            <w:pPr>
              <w:pStyle w:val="NormalArial"/>
              <w:tabs>
                <w:tab w:val="left" w:pos="432"/>
              </w:tabs>
              <w:spacing w:before="120"/>
              <w:ind w:left="432" w:hanging="432"/>
              <w:rPr>
                <w:rFonts w:cs="Arial"/>
                <w:color w:val="000000"/>
              </w:rPr>
            </w:pPr>
            <w:r w:rsidRPr="00CD242D">
              <w:object w:dxaOrig="225" w:dyaOrig="225" w14:anchorId="0397216E">
                <v:shape id="_x0000_i1105" type="#_x0000_t75" style="width:15.6pt;height:15pt" o:ole="">
                  <v:imagedata r:id="rId9" o:title=""/>
                </v:shape>
                <w:control r:id="rId12" w:name="TextBox17" w:shapeid="_x0000_i1105"/>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58C428D" w14:textId="324EBCCD" w:rsidR="00A252C5" w:rsidRPr="00BD53C5" w:rsidRDefault="00A252C5" w:rsidP="00A252C5">
            <w:pPr>
              <w:pStyle w:val="NormalArial"/>
              <w:spacing w:before="120"/>
              <w:ind w:left="432" w:hanging="432"/>
              <w:rPr>
                <w:rFonts w:cs="Arial"/>
                <w:color w:val="000000"/>
              </w:rPr>
            </w:pPr>
            <w:r w:rsidRPr="006629C8">
              <w:object w:dxaOrig="225" w:dyaOrig="225" w14:anchorId="57EA3D98">
                <v:shape id="_x0000_i1107" type="#_x0000_t75" style="width:15.6pt;height:15pt" o:ole="">
                  <v:imagedata r:id="rId9" o:title=""/>
                </v:shape>
                <w:control r:id="rId14" w:name="TextBox122" w:shapeid="_x0000_i1107"/>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0E211FC" w14:textId="5F55A883" w:rsidR="00A252C5" w:rsidRDefault="00A252C5" w:rsidP="00A252C5">
            <w:pPr>
              <w:pStyle w:val="NormalArial"/>
              <w:spacing w:before="120"/>
              <w:rPr>
                <w:iCs/>
                <w:kern w:val="24"/>
              </w:rPr>
            </w:pPr>
            <w:r w:rsidRPr="006629C8">
              <w:object w:dxaOrig="225" w:dyaOrig="225" w14:anchorId="5049D8BE">
                <v:shape id="_x0000_i1109" type="#_x0000_t75" style="width:15.6pt;height:15pt" o:ole="">
                  <v:imagedata r:id="rId16" o:title=""/>
                </v:shape>
                <w:control r:id="rId17" w:name="TextBox13" w:shapeid="_x0000_i1109"/>
              </w:object>
            </w:r>
            <w:r w:rsidRPr="006629C8">
              <w:t xml:space="preserve">  </w:t>
            </w:r>
            <w:r w:rsidRPr="00344591">
              <w:rPr>
                <w:iCs/>
                <w:kern w:val="24"/>
              </w:rPr>
              <w:t>General system and/or process improvement(s)</w:t>
            </w:r>
          </w:p>
          <w:p w14:paraId="1BD8C6A4" w14:textId="4A04AD24" w:rsidR="00A252C5" w:rsidRDefault="00A252C5" w:rsidP="00A252C5">
            <w:pPr>
              <w:pStyle w:val="NormalArial"/>
              <w:spacing w:before="120"/>
              <w:rPr>
                <w:iCs/>
                <w:kern w:val="24"/>
              </w:rPr>
            </w:pPr>
            <w:r w:rsidRPr="006629C8">
              <w:object w:dxaOrig="225" w:dyaOrig="225" w14:anchorId="3C0CD9C6">
                <v:shape id="_x0000_i1111" type="#_x0000_t75" style="width:15.6pt;height:15pt" o:ole="">
                  <v:imagedata r:id="rId9" o:title=""/>
                </v:shape>
                <w:control r:id="rId18" w:name="TextBox14" w:shapeid="_x0000_i1111"/>
              </w:object>
            </w:r>
            <w:r w:rsidRPr="006629C8">
              <w:t xml:space="preserve">  </w:t>
            </w:r>
            <w:r>
              <w:rPr>
                <w:iCs/>
                <w:kern w:val="24"/>
              </w:rPr>
              <w:t>Regulatory requirements</w:t>
            </w:r>
          </w:p>
          <w:p w14:paraId="6649501A" w14:textId="06AB49F5" w:rsidR="00A252C5" w:rsidRPr="00CD242D" w:rsidRDefault="00A252C5" w:rsidP="00A252C5">
            <w:pPr>
              <w:pStyle w:val="NormalArial"/>
              <w:spacing w:before="120"/>
              <w:rPr>
                <w:rFonts w:cs="Arial"/>
                <w:color w:val="000000"/>
              </w:rPr>
            </w:pPr>
            <w:r w:rsidRPr="006629C8">
              <w:object w:dxaOrig="225" w:dyaOrig="225" w14:anchorId="540B5838">
                <v:shape id="_x0000_i1113" type="#_x0000_t75" style="width:15.6pt;height:15pt" o:ole="">
                  <v:imagedata r:id="rId9" o:title=""/>
                </v:shape>
                <w:control r:id="rId19" w:name="TextBox15" w:shapeid="_x0000_i1113"/>
              </w:object>
            </w:r>
            <w:r w:rsidRPr="006629C8">
              <w:t xml:space="preserve">  </w:t>
            </w:r>
            <w:r>
              <w:rPr>
                <w:rFonts w:cs="Arial"/>
                <w:color w:val="000000"/>
              </w:rPr>
              <w:t>ERCOT Board/PUCT Directive</w:t>
            </w:r>
          </w:p>
          <w:p w14:paraId="2592DD13" w14:textId="77777777" w:rsidR="00A252C5" w:rsidRDefault="00A252C5" w:rsidP="00A252C5">
            <w:pPr>
              <w:pStyle w:val="NormalArial"/>
              <w:rPr>
                <w:i/>
                <w:sz w:val="20"/>
                <w:szCs w:val="20"/>
              </w:rPr>
            </w:pPr>
          </w:p>
          <w:p w14:paraId="4818D736" w14:textId="0E37DD66" w:rsidR="00A252C5" w:rsidRPr="00176375" w:rsidRDefault="00A252C5" w:rsidP="00A252C5">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A60EB" w14:paraId="3F80A5FA" w14:textId="77777777" w:rsidTr="00DC28BA">
        <w:trPr>
          <w:trHeight w:val="518"/>
        </w:trPr>
        <w:tc>
          <w:tcPr>
            <w:tcW w:w="2880" w:type="dxa"/>
            <w:gridSpan w:val="2"/>
            <w:shd w:val="clear" w:color="auto" w:fill="FFFFFF"/>
            <w:vAlign w:val="center"/>
          </w:tcPr>
          <w:p w14:paraId="6ABB5F27" w14:textId="61EC6BB8" w:rsidR="006A60EB" w:rsidRDefault="006A60EB" w:rsidP="006A60EB">
            <w:pPr>
              <w:pStyle w:val="Header"/>
            </w:pPr>
            <w:r>
              <w:t>Justification of Reason for Revision and Market Impacts</w:t>
            </w:r>
          </w:p>
        </w:tc>
        <w:tc>
          <w:tcPr>
            <w:tcW w:w="7560" w:type="dxa"/>
            <w:gridSpan w:val="2"/>
            <w:vAlign w:val="center"/>
          </w:tcPr>
          <w:p w14:paraId="7B95E010" w14:textId="44EC01C8" w:rsidR="006A60EB" w:rsidRPr="004E57EB" w:rsidRDefault="006A60EB" w:rsidP="007E6625">
            <w:pPr>
              <w:spacing w:before="120" w:after="120"/>
              <w:ind w:left="54"/>
              <w:rPr>
                <w:rFonts w:ascii="Arial" w:hAnsi="Arial" w:cs="Arial"/>
              </w:rPr>
            </w:pPr>
            <w:r w:rsidRPr="004E57EB">
              <w:rPr>
                <w:rFonts w:ascii="Arial" w:hAnsi="Arial" w:cs="Arial"/>
              </w:rPr>
              <w:t xml:space="preserve">After the RTC+B </w:t>
            </w:r>
            <w:r w:rsidR="00E078DD">
              <w:rPr>
                <w:rFonts w:ascii="Arial" w:hAnsi="Arial" w:cs="Arial"/>
              </w:rPr>
              <w:t>initiative</w:t>
            </w:r>
            <w:r w:rsidRPr="004E57EB">
              <w:rPr>
                <w:rFonts w:ascii="Arial" w:hAnsi="Arial" w:cs="Arial"/>
              </w:rPr>
              <w:t xml:space="preserve"> was restarted, the NPRRs approved while the project was on hold (e.g., NPRR1093</w:t>
            </w:r>
            <w:r w:rsidR="009E0A37">
              <w:rPr>
                <w:rFonts w:ascii="Arial" w:hAnsi="Arial" w:cs="Arial"/>
              </w:rPr>
              <w:t xml:space="preserve">, </w:t>
            </w:r>
            <w:r w:rsidR="009E0A37" w:rsidRPr="00C47C52">
              <w:rPr>
                <w:rFonts w:ascii="Arial" w:hAnsi="Arial" w:cs="Arial"/>
              </w:rPr>
              <w:t>Load Resource Participation in Non-Spinning Reserve</w:t>
            </w:r>
            <w:r w:rsidRPr="004E57EB">
              <w:rPr>
                <w:rFonts w:ascii="Arial" w:hAnsi="Arial" w:cs="Arial"/>
              </w:rPr>
              <w:t xml:space="preserve">) were analyzed to determine if there were any </w:t>
            </w:r>
            <w:r w:rsidR="00D03817">
              <w:rPr>
                <w:rFonts w:ascii="Arial" w:hAnsi="Arial" w:cs="Arial"/>
              </w:rPr>
              <w:t xml:space="preserve">gaps or </w:t>
            </w:r>
            <w:r w:rsidRPr="004E57EB">
              <w:rPr>
                <w:rFonts w:ascii="Arial" w:hAnsi="Arial" w:cs="Arial"/>
              </w:rPr>
              <w:t xml:space="preserve">impacts to the RTC+B </w:t>
            </w:r>
            <w:r w:rsidR="00E078DD">
              <w:rPr>
                <w:rFonts w:ascii="Arial" w:hAnsi="Arial" w:cs="Arial"/>
              </w:rPr>
              <w:t>initiative</w:t>
            </w:r>
            <w:r w:rsidR="00D03817">
              <w:rPr>
                <w:rFonts w:ascii="Arial" w:hAnsi="Arial" w:cs="Arial"/>
              </w:rPr>
              <w:t xml:space="preserve"> that needed to be addressed</w:t>
            </w:r>
            <w:r w:rsidRPr="004E57EB">
              <w:rPr>
                <w:rFonts w:ascii="Arial" w:hAnsi="Arial" w:cs="Arial"/>
              </w:rPr>
              <w:t xml:space="preserve">. </w:t>
            </w:r>
            <w:r w:rsidR="00481797">
              <w:rPr>
                <w:rFonts w:ascii="Arial" w:hAnsi="Arial" w:cs="Arial"/>
              </w:rPr>
              <w:t xml:space="preserve"> </w:t>
            </w:r>
            <w:r w:rsidRPr="004E57EB">
              <w:rPr>
                <w:rFonts w:ascii="Arial" w:hAnsi="Arial" w:cs="Arial"/>
              </w:rPr>
              <w:t xml:space="preserve">In this process the following items </w:t>
            </w:r>
            <w:r w:rsidR="00D03817">
              <w:rPr>
                <w:rFonts w:ascii="Arial" w:hAnsi="Arial" w:cs="Arial"/>
              </w:rPr>
              <w:t>were identified for</w:t>
            </w:r>
            <w:r w:rsidRPr="004E57EB">
              <w:rPr>
                <w:rFonts w:ascii="Arial" w:hAnsi="Arial" w:cs="Arial"/>
              </w:rPr>
              <w:t xml:space="preserve"> the RUC Capacity Short calculation:</w:t>
            </w:r>
          </w:p>
          <w:p w14:paraId="3FC1AD97" w14:textId="61172189" w:rsidR="006A60EB" w:rsidRPr="004E57EB" w:rsidRDefault="006A60EB" w:rsidP="007E6625">
            <w:pPr>
              <w:numPr>
                <w:ilvl w:val="0"/>
                <w:numId w:val="51"/>
              </w:numPr>
              <w:spacing w:before="120" w:after="120"/>
              <w:ind w:left="414"/>
              <w:rPr>
                <w:rFonts w:ascii="Arial" w:hAnsi="Arial" w:cs="Arial"/>
              </w:rPr>
            </w:pPr>
            <w:r w:rsidRPr="004E57EB">
              <w:rPr>
                <w:rFonts w:ascii="Arial" w:hAnsi="Arial" w:cs="Arial"/>
              </w:rPr>
              <w:t xml:space="preserve">Certain </w:t>
            </w:r>
            <w:r w:rsidR="00C8553A">
              <w:rPr>
                <w:rFonts w:ascii="Arial" w:hAnsi="Arial" w:cs="Arial"/>
              </w:rPr>
              <w:t>issues</w:t>
            </w:r>
            <w:r w:rsidR="00C8553A" w:rsidRPr="004E57EB">
              <w:rPr>
                <w:rFonts w:ascii="Arial" w:hAnsi="Arial" w:cs="Arial"/>
              </w:rPr>
              <w:t xml:space="preserve"> </w:t>
            </w:r>
            <w:r w:rsidRPr="004E57EB">
              <w:rPr>
                <w:rFonts w:ascii="Arial" w:hAnsi="Arial" w:cs="Arial"/>
              </w:rPr>
              <w:t xml:space="preserve">in the approved RTC+B </w:t>
            </w:r>
            <w:r w:rsidR="00D03817">
              <w:rPr>
                <w:rFonts w:ascii="Arial" w:hAnsi="Arial" w:cs="Arial"/>
              </w:rPr>
              <w:t>P</w:t>
            </w:r>
            <w:r w:rsidRPr="004E57EB">
              <w:rPr>
                <w:rFonts w:ascii="Arial" w:hAnsi="Arial" w:cs="Arial"/>
              </w:rPr>
              <w:t>rotocol</w:t>
            </w:r>
            <w:r w:rsidR="00D03817">
              <w:rPr>
                <w:rFonts w:ascii="Arial" w:hAnsi="Arial" w:cs="Arial"/>
              </w:rPr>
              <w:t>s</w:t>
            </w:r>
            <w:r w:rsidRPr="004E57EB">
              <w:rPr>
                <w:rFonts w:ascii="Arial" w:hAnsi="Arial" w:cs="Arial"/>
              </w:rPr>
              <w:t>:</w:t>
            </w:r>
          </w:p>
          <w:p w14:paraId="042D435D" w14:textId="6B16352D" w:rsidR="006A60EB" w:rsidRPr="004E57EB" w:rsidRDefault="003257C3" w:rsidP="007E6625">
            <w:pPr>
              <w:numPr>
                <w:ilvl w:val="1"/>
                <w:numId w:val="51"/>
              </w:numPr>
              <w:spacing w:before="120" w:after="120"/>
              <w:ind w:left="774"/>
              <w:rPr>
                <w:rFonts w:ascii="Arial" w:hAnsi="Arial" w:cs="Arial"/>
              </w:rPr>
            </w:pPr>
            <w:r>
              <w:rPr>
                <w:rFonts w:ascii="Arial" w:hAnsi="Arial" w:cs="Arial"/>
              </w:rPr>
              <w:t>Ancillary Service</w:t>
            </w:r>
            <w:r w:rsidR="006A60EB" w:rsidRPr="004E57EB">
              <w:rPr>
                <w:rFonts w:ascii="Arial" w:hAnsi="Arial" w:cs="Arial"/>
              </w:rPr>
              <w:t xml:space="preserve"> sub</w:t>
            </w:r>
            <w:r w:rsidR="00EF2FE7">
              <w:rPr>
                <w:rFonts w:ascii="Arial" w:hAnsi="Arial" w:cs="Arial"/>
              </w:rPr>
              <w:t>-</w:t>
            </w:r>
            <w:r w:rsidR="006A60EB" w:rsidRPr="004E57EB">
              <w:rPr>
                <w:rFonts w:ascii="Arial" w:hAnsi="Arial" w:cs="Arial"/>
              </w:rPr>
              <w:t xml:space="preserve">types </w:t>
            </w:r>
            <w:r w:rsidR="00D03817">
              <w:rPr>
                <w:rFonts w:ascii="Arial" w:hAnsi="Arial" w:cs="Arial"/>
              </w:rPr>
              <w:t>are</w:t>
            </w:r>
            <w:r w:rsidR="006A60EB" w:rsidRPr="004E57EB">
              <w:rPr>
                <w:rFonts w:ascii="Arial" w:hAnsi="Arial" w:cs="Arial"/>
              </w:rPr>
              <w:t xml:space="preserve"> not </w:t>
            </w:r>
            <w:r w:rsidR="00D03817">
              <w:rPr>
                <w:rFonts w:ascii="Arial" w:hAnsi="Arial" w:cs="Arial"/>
              </w:rPr>
              <w:t>currently</w:t>
            </w:r>
            <w:r w:rsidR="006A60EB" w:rsidRPr="004E57EB">
              <w:rPr>
                <w:rFonts w:ascii="Arial" w:hAnsi="Arial" w:cs="Arial"/>
              </w:rPr>
              <w:t xml:space="preserve"> considered.</w:t>
            </w:r>
            <w:r w:rsidR="00481797">
              <w:rPr>
                <w:rFonts w:ascii="Arial" w:hAnsi="Arial" w:cs="Arial"/>
              </w:rPr>
              <w:t xml:space="preserve"> </w:t>
            </w:r>
            <w:r w:rsidR="006A60EB" w:rsidRPr="004E57EB">
              <w:rPr>
                <w:rFonts w:ascii="Arial" w:hAnsi="Arial" w:cs="Arial"/>
              </w:rPr>
              <w:t xml:space="preserve"> For example, a QSE with </w:t>
            </w:r>
            <w:r w:rsidR="00D03817">
              <w:rPr>
                <w:rFonts w:ascii="Arial" w:hAnsi="Arial" w:cs="Arial"/>
              </w:rPr>
              <w:t xml:space="preserve">an </w:t>
            </w:r>
            <w:r w:rsidR="006A60EB" w:rsidRPr="004E57EB">
              <w:rPr>
                <w:rFonts w:ascii="Arial" w:hAnsi="Arial" w:cs="Arial"/>
              </w:rPr>
              <w:t xml:space="preserve">RRS-PFR position </w:t>
            </w:r>
            <w:r w:rsidR="00D03817">
              <w:rPr>
                <w:rFonts w:ascii="Arial" w:hAnsi="Arial" w:cs="Arial"/>
              </w:rPr>
              <w:t xml:space="preserve">can </w:t>
            </w:r>
            <w:r w:rsidR="006A60EB" w:rsidRPr="004E57EB">
              <w:rPr>
                <w:rFonts w:ascii="Arial" w:hAnsi="Arial" w:cs="Arial"/>
              </w:rPr>
              <w:t xml:space="preserve">cover it with </w:t>
            </w:r>
            <w:r w:rsidR="00D03817">
              <w:rPr>
                <w:rFonts w:ascii="Arial" w:hAnsi="Arial" w:cs="Arial"/>
              </w:rPr>
              <w:t>RRS-</w:t>
            </w:r>
            <w:r w:rsidR="006A60EB" w:rsidRPr="004E57EB">
              <w:rPr>
                <w:rFonts w:ascii="Arial" w:hAnsi="Arial" w:cs="Arial"/>
              </w:rPr>
              <w:t xml:space="preserve">UFR or </w:t>
            </w:r>
            <w:r w:rsidR="00D03817">
              <w:rPr>
                <w:rFonts w:ascii="Arial" w:hAnsi="Arial" w:cs="Arial"/>
              </w:rPr>
              <w:t>RRS-</w:t>
            </w:r>
            <w:r w:rsidR="006A60EB" w:rsidRPr="004E57EB">
              <w:rPr>
                <w:rFonts w:ascii="Arial" w:hAnsi="Arial" w:cs="Arial"/>
              </w:rPr>
              <w:t>FFR, which should not be allowed.</w:t>
            </w:r>
          </w:p>
          <w:p w14:paraId="577E0187" w14:textId="43218A6A" w:rsidR="006A60EB" w:rsidRPr="004E57EB" w:rsidRDefault="00D03817" w:rsidP="007E6625">
            <w:pPr>
              <w:numPr>
                <w:ilvl w:val="1"/>
                <w:numId w:val="51"/>
              </w:numPr>
              <w:spacing w:before="120" w:after="120"/>
              <w:ind w:left="774"/>
              <w:rPr>
                <w:rFonts w:ascii="Arial" w:hAnsi="Arial" w:cs="Arial"/>
              </w:rPr>
            </w:pPr>
            <w:r>
              <w:rPr>
                <w:rFonts w:ascii="Arial" w:hAnsi="Arial" w:cs="Arial"/>
              </w:rPr>
              <w:t>The l</w:t>
            </w:r>
            <w:r w:rsidR="006A60EB" w:rsidRPr="004E57EB">
              <w:rPr>
                <w:rFonts w:ascii="Arial" w:hAnsi="Arial" w:cs="Arial"/>
              </w:rPr>
              <w:t>ogic for Reg-Down ha</w:t>
            </w:r>
            <w:r>
              <w:rPr>
                <w:rFonts w:ascii="Arial" w:hAnsi="Arial" w:cs="Arial"/>
              </w:rPr>
              <w:t>s</w:t>
            </w:r>
            <w:r w:rsidR="006A60EB" w:rsidRPr="004E57EB">
              <w:rPr>
                <w:rFonts w:ascii="Arial" w:hAnsi="Arial" w:cs="Arial"/>
              </w:rPr>
              <w:t xml:space="preserve"> a deficiency </w:t>
            </w:r>
            <w:r w:rsidR="0095601A">
              <w:rPr>
                <w:rFonts w:ascii="Arial" w:hAnsi="Arial" w:cs="Arial"/>
              </w:rPr>
              <w:t>in which</w:t>
            </w:r>
            <w:r w:rsidR="006A60EB" w:rsidRPr="004E57EB">
              <w:rPr>
                <w:rFonts w:ascii="Arial" w:hAnsi="Arial" w:cs="Arial"/>
              </w:rPr>
              <w:t xml:space="preserve"> it </w:t>
            </w:r>
            <w:r>
              <w:rPr>
                <w:rFonts w:ascii="Arial" w:hAnsi="Arial" w:cs="Arial"/>
              </w:rPr>
              <w:t>is</w:t>
            </w:r>
            <w:r w:rsidR="006A60EB" w:rsidRPr="004E57EB">
              <w:rPr>
                <w:rFonts w:ascii="Arial" w:hAnsi="Arial" w:cs="Arial"/>
              </w:rPr>
              <w:t xml:space="preserve"> possible for the same Resource capacity to be used for Reg-Down as well as any other Up </w:t>
            </w:r>
            <w:r w:rsidR="003257C3">
              <w:rPr>
                <w:rFonts w:ascii="Arial" w:hAnsi="Arial" w:cs="Arial"/>
              </w:rPr>
              <w:t>Ancillary Service</w:t>
            </w:r>
            <w:r w:rsidR="006A60EB" w:rsidRPr="004E57EB">
              <w:rPr>
                <w:rFonts w:ascii="Arial" w:hAnsi="Arial" w:cs="Arial"/>
              </w:rPr>
              <w:t xml:space="preserve"> types/sub</w:t>
            </w:r>
            <w:r w:rsidR="00EF2FE7">
              <w:rPr>
                <w:rFonts w:ascii="Arial" w:hAnsi="Arial" w:cs="Arial"/>
              </w:rPr>
              <w:t>-</w:t>
            </w:r>
            <w:r w:rsidR="006A60EB" w:rsidRPr="004E57EB">
              <w:rPr>
                <w:rFonts w:ascii="Arial" w:hAnsi="Arial" w:cs="Arial"/>
              </w:rPr>
              <w:t>types (Reg-Up, RRS-FFR,</w:t>
            </w:r>
            <w:r>
              <w:rPr>
                <w:rFonts w:ascii="Arial" w:hAnsi="Arial" w:cs="Arial"/>
              </w:rPr>
              <w:t xml:space="preserve"> </w:t>
            </w:r>
            <w:r w:rsidR="006A60EB" w:rsidRPr="004E57EB">
              <w:rPr>
                <w:rFonts w:ascii="Arial" w:hAnsi="Arial" w:cs="Arial"/>
              </w:rPr>
              <w:t>RRS-UFR,</w:t>
            </w:r>
            <w:r>
              <w:rPr>
                <w:rFonts w:ascii="Arial" w:hAnsi="Arial" w:cs="Arial"/>
              </w:rPr>
              <w:t xml:space="preserve"> </w:t>
            </w:r>
            <w:r w:rsidR="006A60EB" w:rsidRPr="004E57EB">
              <w:rPr>
                <w:rFonts w:ascii="Arial" w:hAnsi="Arial" w:cs="Arial"/>
              </w:rPr>
              <w:t xml:space="preserve">RRS-PFR, ECRSS, </w:t>
            </w:r>
            <w:r>
              <w:rPr>
                <w:rFonts w:ascii="Arial" w:hAnsi="Arial" w:cs="Arial"/>
              </w:rPr>
              <w:t xml:space="preserve">or </w:t>
            </w:r>
            <w:r w:rsidR="006A60EB" w:rsidRPr="004E57EB">
              <w:rPr>
                <w:rFonts w:ascii="Arial" w:hAnsi="Arial" w:cs="Arial"/>
              </w:rPr>
              <w:t>N</w:t>
            </w:r>
            <w:r>
              <w:rPr>
                <w:rFonts w:ascii="Arial" w:hAnsi="Arial" w:cs="Arial"/>
              </w:rPr>
              <w:t>on-Spin</w:t>
            </w:r>
            <w:r w:rsidR="006A60EB" w:rsidRPr="004E57EB">
              <w:rPr>
                <w:rFonts w:ascii="Arial" w:hAnsi="Arial" w:cs="Arial"/>
              </w:rPr>
              <w:t>)</w:t>
            </w:r>
            <w:r w:rsidR="0092328F">
              <w:rPr>
                <w:rFonts w:ascii="Arial" w:hAnsi="Arial" w:cs="Arial"/>
              </w:rPr>
              <w:t>, which should not be permissible</w:t>
            </w:r>
            <w:r w:rsidR="006A60EB" w:rsidRPr="004E57EB">
              <w:rPr>
                <w:rFonts w:ascii="Arial" w:hAnsi="Arial" w:cs="Arial"/>
              </w:rPr>
              <w:t>.</w:t>
            </w:r>
          </w:p>
          <w:p w14:paraId="70352350" w14:textId="54E764F1" w:rsidR="00885DD7" w:rsidRDefault="00D03817" w:rsidP="007E6625">
            <w:pPr>
              <w:numPr>
                <w:ilvl w:val="1"/>
                <w:numId w:val="51"/>
              </w:numPr>
              <w:spacing w:before="120" w:after="120"/>
              <w:ind w:left="774"/>
              <w:rPr>
                <w:rFonts w:ascii="Arial" w:hAnsi="Arial" w:cs="Arial"/>
              </w:rPr>
            </w:pPr>
            <w:r>
              <w:rPr>
                <w:rFonts w:ascii="Arial" w:hAnsi="Arial" w:cs="Arial"/>
              </w:rPr>
              <w:t>The l</w:t>
            </w:r>
            <w:r w:rsidR="006A60EB" w:rsidRPr="004E57EB">
              <w:rPr>
                <w:rFonts w:ascii="Arial" w:hAnsi="Arial" w:cs="Arial"/>
              </w:rPr>
              <w:t xml:space="preserve">ogic </w:t>
            </w:r>
            <w:r w:rsidR="0092328F">
              <w:rPr>
                <w:rFonts w:ascii="Arial" w:hAnsi="Arial" w:cs="Arial"/>
              </w:rPr>
              <w:t xml:space="preserve">is included to account </w:t>
            </w:r>
            <w:r w:rsidR="006A60EB" w:rsidRPr="004E57EB">
              <w:rPr>
                <w:rFonts w:ascii="Arial" w:hAnsi="Arial" w:cs="Arial"/>
              </w:rPr>
              <w:t xml:space="preserve">for an Energy Storage Resource (ESR) providing </w:t>
            </w:r>
            <w:r w:rsidR="003257C3">
              <w:rPr>
                <w:rFonts w:ascii="Arial" w:hAnsi="Arial" w:cs="Arial"/>
              </w:rPr>
              <w:t>Ancillary Service</w:t>
            </w:r>
            <w:r w:rsidR="006A60EB" w:rsidRPr="004E57EB">
              <w:rPr>
                <w:rFonts w:ascii="Arial" w:hAnsi="Arial" w:cs="Arial"/>
              </w:rPr>
              <w:t xml:space="preserve"> when charging.</w:t>
            </w:r>
          </w:p>
          <w:p w14:paraId="07128D53" w14:textId="07CC3468" w:rsidR="00885DD7" w:rsidRPr="00885DD7" w:rsidRDefault="0092328F" w:rsidP="007E6625">
            <w:pPr>
              <w:numPr>
                <w:ilvl w:val="1"/>
                <w:numId w:val="51"/>
              </w:numPr>
              <w:spacing w:before="120" w:after="120"/>
              <w:ind w:left="774"/>
              <w:rPr>
                <w:rFonts w:ascii="Arial" w:hAnsi="Arial" w:cs="Arial"/>
              </w:rPr>
            </w:pPr>
            <w:r>
              <w:rPr>
                <w:rFonts w:ascii="Arial" w:hAnsi="Arial" w:cs="Arial"/>
              </w:rPr>
              <w:lastRenderedPageBreak/>
              <w:t xml:space="preserve">An </w:t>
            </w:r>
            <w:r w:rsidR="001D20C9">
              <w:rPr>
                <w:rFonts w:ascii="Arial" w:hAnsi="Arial" w:cs="Arial"/>
              </w:rPr>
              <w:t xml:space="preserve">ASONPOSSNAP </w:t>
            </w:r>
            <w:r w:rsidR="00885DD7">
              <w:rPr>
                <w:rFonts w:ascii="Arial" w:hAnsi="Arial" w:cs="Arial"/>
              </w:rPr>
              <w:t xml:space="preserve">and </w:t>
            </w:r>
            <w:r w:rsidR="001D20C9">
              <w:rPr>
                <w:rFonts w:ascii="Arial" w:hAnsi="Arial" w:cs="Arial"/>
              </w:rPr>
              <w:t xml:space="preserve">ASONPOSADJ </w:t>
            </w:r>
            <w:r w:rsidR="00885DD7">
              <w:rPr>
                <w:rFonts w:ascii="Arial" w:hAnsi="Arial" w:cs="Arial"/>
              </w:rPr>
              <w:t>formula correction</w:t>
            </w:r>
            <w:r>
              <w:rPr>
                <w:rFonts w:ascii="Arial" w:hAnsi="Arial" w:cs="Arial"/>
              </w:rPr>
              <w:t xml:space="preserve"> is necessary as well as</w:t>
            </w:r>
            <w:r w:rsidR="001D20C9">
              <w:rPr>
                <w:rFonts w:ascii="Arial" w:hAnsi="Arial" w:cs="Arial"/>
              </w:rPr>
              <w:t xml:space="preserve"> related edits to </w:t>
            </w:r>
            <w:r>
              <w:rPr>
                <w:rFonts w:ascii="Arial" w:hAnsi="Arial" w:cs="Arial"/>
              </w:rPr>
              <w:t xml:space="preserve">the </w:t>
            </w:r>
            <w:r w:rsidR="001D20C9">
              <w:rPr>
                <w:rFonts w:ascii="Arial" w:hAnsi="Arial" w:cs="Arial"/>
              </w:rPr>
              <w:t>billing determinants ASOFFOFRSNAP and ASOFFOFRADJ</w:t>
            </w:r>
            <w:r w:rsidR="00885DD7">
              <w:rPr>
                <w:rFonts w:ascii="Arial" w:hAnsi="Arial" w:cs="Arial"/>
              </w:rPr>
              <w:t>.</w:t>
            </w:r>
          </w:p>
          <w:p w14:paraId="313E5647" w14:textId="062D219F" w:rsidR="006A60EB" w:rsidRPr="001E7593" w:rsidRDefault="006A60EB" w:rsidP="007E6625">
            <w:pPr>
              <w:numPr>
                <w:ilvl w:val="0"/>
                <w:numId w:val="51"/>
              </w:numPr>
              <w:spacing w:before="120" w:after="120"/>
              <w:ind w:left="414"/>
              <w:rPr>
                <w:rFonts w:ascii="Arial" w:hAnsi="Arial" w:cs="Arial"/>
              </w:rPr>
            </w:pPr>
            <w:r w:rsidRPr="004E57EB">
              <w:rPr>
                <w:rFonts w:ascii="Arial" w:hAnsi="Arial" w:cs="Arial"/>
              </w:rPr>
              <w:t xml:space="preserve">The need to incorporate ESR </w:t>
            </w:r>
            <w:r w:rsidR="00E078DD">
              <w:rPr>
                <w:rFonts w:ascii="Arial" w:hAnsi="Arial" w:cs="Arial"/>
              </w:rPr>
              <w:t>State of Charge (</w:t>
            </w:r>
            <w:r w:rsidRPr="004E57EB">
              <w:rPr>
                <w:rFonts w:ascii="Arial" w:hAnsi="Arial" w:cs="Arial"/>
              </w:rPr>
              <w:t>SOC</w:t>
            </w:r>
            <w:r w:rsidR="00E078DD">
              <w:rPr>
                <w:rFonts w:ascii="Arial" w:hAnsi="Arial" w:cs="Arial"/>
              </w:rPr>
              <w:t>)</w:t>
            </w:r>
            <w:r w:rsidRPr="004E57EB">
              <w:rPr>
                <w:rFonts w:ascii="Arial" w:hAnsi="Arial" w:cs="Arial"/>
              </w:rPr>
              <w:t xml:space="preserve"> considerations based on NPRR 1204</w:t>
            </w:r>
            <w:r w:rsidR="00EF2FE7">
              <w:rPr>
                <w:rFonts w:ascii="Arial" w:hAnsi="Arial" w:cs="Arial"/>
              </w:rPr>
              <w:t xml:space="preserve"> and associated discussions with stakeholder</w:t>
            </w:r>
            <w:r w:rsidR="00D03817">
              <w:rPr>
                <w:rFonts w:ascii="Arial" w:hAnsi="Arial" w:cs="Arial"/>
              </w:rPr>
              <w:t>s</w:t>
            </w:r>
            <w:r w:rsidR="00EF2FE7">
              <w:rPr>
                <w:rFonts w:ascii="Arial" w:hAnsi="Arial" w:cs="Arial"/>
              </w:rPr>
              <w:t xml:space="preserve"> in 2023</w:t>
            </w:r>
            <w:r w:rsidRPr="004E57EB">
              <w:rPr>
                <w:rFonts w:ascii="Arial" w:hAnsi="Arial" w:cs="Arial"/>
              </w:rPr>
              <w:t>.</w:t>
            </w:r>
          </w:p>
        </w:tc>
      </w:tr>
      <w:tr w:rsidR="00DC28BA" w14:paraId="6291625C" w14:textId="77777777" w:rsidTr="00DC28BA">
        <w:trPr>
          <w:trHeight w:val="518"/>
        </w:trPr>
        <w:tc>
          <w:tcPr>
            <w:tcW w:w="2880" w:type="dxa"/>
            <w:gridSpan w:val="2"/>
            <w:shd w:val="clear" w:color="auto" w:fill="FFFFFF"/>
            <w:vAlign w:val="center"/>
          </w:tcPr>
          <w:p w14:paraId="7718BAB2" w14:textId="4EE3E297" w:rsidR="00DC28BA" w:rsidRDefault="00DC28BA" w:rsidP="00DC28BA">
            <w:pPr>
              <w:pStyle w:val="Header"/>
            </w:pPr>
            <w:r w:rsidRPr="00450880">
              <w:lastRenderedPageBreak/>
              <w:t>PRS Decision</w:t>
            </w:r>
          </w:p>
        </w:tc>
        <w:tc>
          <w:tcPr>
            <w:tcW w:w="7560" w:type="dxa"/>
            <w:gridSpan w:val="2"/>
            <w:vAlign w:val="center"/>
          </w:tcPr>
          <w:p w14:paraId="4EC6D00A" w14:textId="77777777" w:rsidR="00DC28BA" w:rsidRDefault="00DC28BA" w:rsidP="004C3B08">
            <w:pPr>
              <w:pStyle w:val="NormalArial"/>
              <w:spacing w:before="120" w:after="120"/>
            </w:pPr>
            <w:r w:rsidRPr="00DC28BA">
              <w:t xml:space="preserve">On </w:t>
            </w:r>
            <w:r>
              <w:t>7/18</w:t>
            </w:r>
            <w:r w:rsidRPr="00DC28BA">
              <w:t>/24, PRS voted unanimously to recommend approval of NPRR12</w:t>
            </w:r>
            <w:r>
              <w:t>36</w:t>
            </w:r>
            <w:r w:rsidRPr="00DC28BA">
              <w:t xml:space="preserve"> as </w:t>
            </w:r>
            <w:r>
              <w:t>revised by PRS</w:t>
            </w:r>
            <w:r w:rsidRPr="00DC28BA">
              <w:t>.  All Market Segments participated in the vote.</w:t>
            </w:r>
          </w:p>
          <w:p w14:paraId="0ABF28EA" w14:textId="579F21DF" w:rsidR="00005701" w:rsidRPr="00DC28BA" w:rsidRDefault="00005701" w:rsidP="004C3B08">
            <w:pPr>
              <w:pStyle w:val="NormalArial"/>
              <w:spacing w:before="120" w:after="120"/>
            </w:pPr>
            <w:r>
              <w:t xml:space="preserve">On 8/8/24, PRS voted unanimously to endorse and forward to TAC the 7/18/24 PRS Report and 6/4/24 Impact Analysis for NPRR1236.  </w:t>
            </w:r>
            <w:r w:rsidRPr="00DC28BA">
              <w:t>All Market Segments participated in the vote.</w:t>
            </w:r>
          </w:p>
        </w:tc>
      </w:tr>
      <w:tr w:rsidR="00DC28BA" w14:paraId="4D3D8E5F" w14:textId="77777777" w:rsidTr="00FC6241">
        <w:trPr>
          <w:trHeight w:val="518"/>
        </w:trPr>
        <w:tc>
          <w:tcPr>
            <w:tcW w:w="2880" w:type="dxa"/>
            <w:gridSpan w:val="2"/>
            <w:shd w:val="clear" w:color="auto" w:fill="FFFFFF"/>
            <w:vAlign w:val="center"/>
          </w:tcPr>
          <w:p w14:paraId="6404154E" w14:textId="4F33A3F4" w:rsidR="00DC28BA" w:rsidRDefault="00DC28BA" w:rsidP="00DC28BA">
            <w:pPr>
              <w:pStyle w:val="Header"/>
            </w:pPr>
            <w:r w:rsidRPr="00450880">
              <w:t>Summary of PRS Discussion</w:t>
            </w:r>
          </w:p>
        </w:tc>
        <w:tc>
          <w:tcPr>
            <w:tcW w:w="7560" w:type="dxa"/>
            <w:gridSpan w:val="2"/>
            <w:vAlign w:val="center"/>
          </w:tcPr>
          <w:p w14:paraId="75C9B881" w14:textId="77777777" w:rsidR="00DC28BA" w:rsidRDefault="00DC28BA" w:rsidP="00405878">
            <w:pPr>
              <w:pStyle w:val="NormalArial"/>
              <w:spacing w:before="120" w:after="120"/>
            </w:pPr>
            <w:r>
              <w:t>On 7/18/24, ERCOT Staff provided an overview of NPRR1236</w:t>
            </w:r>
            <w:r w:rsidR="00F81DBB">
              <w:t xml:space="preserve"> and </w:t>
            </w:r>
            <w:r>
              <w:t xml:space="preserve">proposed desktop edits to clarify </w:t>
            </w:r>
            <w:r w:rsidR="00405878">
              <w:t>the definition of a Settlement variable</w:t>
            </w:r>
            <w:r w:rsidR="00F81DBB">
              <w:t xml:space="preserve"> and correct a typographical error</w:t>
            </w:r>
            <w:r w:rsidR="00405878">
              <w:t>.</w:t>
            </w:r>
          </w:p>
          <w:p w14:paraId="0BB22B8E" w14:textId="17C0D416" w:rsidR="00005701" w:rsidRPr="00DC28BA" w:rsidRDefault="00005701" w:rsidP="00405878">
            <w:pPr>
              <w:pStyle w:val="NormalArial"/>
              <w:spacing w:before="120" w:after="120"/>
            </w:pPr>
            <w:r>
              <w:t>On 8/8/24, participants reviewed the 6/4/24 Impact Analysis for NPRR1236.</w:t>
            </w:r>
          </w:p>
        </w:tc>
      </w:tr>
      <w:tr w:rsidR="00FC6241" w14:paraId="10CDF929" w14:textId="77777777" w:rsidTr="00FC6241">
        <w:trPr>
          <w:trHeight w:val="518"/>
        </w:trPr>
        <w:tc>
          <w:tcPr>
            <w:tcW w:w="2880" w:type="dxa"/>
            <w:gridSpan w:val="2"/>
            <w:shd w:val="clear" w:color="auto" w:fill="FFFFFF"/>
            <w:vAlign w:val="center"/>
          </w:tcPr>
          <w:p w14:paraId="54F7AD1A" w14:textId="07470EFE" w:rsidR="00FC6241" w:rsidRPr="00450880" w:rsidRDefault="00FC6241" w:rsidP="00FC6241">
            <w:pPr>
              <w:pStyle w:val="Header"/>
            </w:pPr>
            <w:r>
              <w:t>TAC Decision</w:t>
            </w:r>
          </w:p>
        </w:tc>
        <w:tc>
          <w:tcPr>
            <w:tcW w:w="7560" w:type="dxa"/>
            <w:gridSpan w:val="2"/>
            <w:vAlign w:val="center"/>
          </w:tcPr>
          <w:p w14:paraId="3CB898E2" w14:textId="05996738" w:rsidR="00FC6241" w:rsidRDefault="00FC6241" w:rsidP="00FC6241">
            <w:pPr>
              <w:pStyle w:val="NormalArial"/>
              <w:spacing w:before="120" w:after="120"/>
            </w:pPr>
            <w:r>
              <w:t>On 8/28/24, TAC voted unanimously to recommend approval of NPRR1236 as recommended by PRS in the 8/8/24 PRS Report.  All Market Segments participated in the vote.</w:t>
            </w:r>
          </w:p>
        </w:tc>
      </w:tr>
      <w:tr w:rsidR="00FC6241" w14:paraId="35939124" w14:textId="77777777" w:rsidTr="00FC6241">
        <w:trPr>
          <w:trHeight w:val="518"/>
        </w:trPr>
        <w:tc>
          <w:tcPr>
            <w:tcW w:w="2880" w:type="dxa"/>
            <w:gridSpan w:val="2"/>
            <w:shd w:val="clear" w:color="auto" w:fill="FFFFFF"/>
            <w:vAlign w:val="center"/>
          </w:tcPr>
          <w:p w14:paraId="1DBC420E" w14:textId="23C64B43" w:rsidR="00FC6241" w:rsidRPr="00450880" w:rsidRDefault="00FC6241" w:rsidP="00FC6241">
            <w:pPr>
              <w:pStyle w:val="Header"/>
            </w:pPr>
            <w:r>
              <w:t>Summary of TAC Discussion</w:t>
            </w:r>
          </w:p>
        </w:tc>
        <w:tc>
          <w:tcPr>
            <w:tcW w:w="7560" w:type="dxa"/>
            <w:gridSpan w:val="2"/>
            <w:vAlign w:val="center"/>
          </w:tcPr>
          <w:p w14:paraId="5A3EC835" w14:textId="437C8CA2" w:rsidR="00FC6241" w:rsidRDefault="00FC6241" w:rsidP="00FC6241">
            <w:pPr>
              <w:pStyle w:val="NormalArial"/>
              <w:spacing w:before="120" w:after="120"/>
            </w:pPr>
            <w:r>
              <w:t>On 8/28/24, there was no additional discussion beyond TAC review of the items below</w:t>
            </w:r>
            <w:r w:rsidRPr="001B22EC">
              <w:rPr>
                <w:iCs/>
                <w:kern w:val="24"/>
              </w:rPr>
              <w:t>.</w:t>
            </w:r>
          </w:p>
        </w:tc>
      </w:tr>
      <w:tr w:rsidR="00FC6241" w14:paraId="2EA5288E" w14:textId="77777777" w:rsidTr="00BC2D06">
        <w:trPr>
          <w:trHeight w:val="518"/>
        </w:trPr>
        <w:tc>
          <w:tcPr>
            <w:tcW w:w="2880" w:type="dxa"/>
            <w:gridSpan w:val="2"/>
            <w:tcBorders>
              <w:bottom w:val="single" w:sz="4" w:space="0" w:color="auto"/>
            </w:tcBorders>
            <w:shd w:val="clear" w:color="auto" w:fill="FFFFFF"/>
            <w:vAlign w:val="center"/>
          </w:tcPr>
          <w:p w14:paraId="7583A09C" w14:textId="43AC4E2D" w:rsidR="00FC6241" w:rsidRPr="00450880" w:rsidRDefault="00FC6241" w:rsidP="00FC6241">
            <w:pPr>
              <w:pStyle w:val="Header"/>
            </w:pPr>
            <w:r>
              <w:t>TAC Review/Justification of Recommendation</w:t>
            </w:r>
          </w:p>
        </w:tc>
        <w:tc>
          <w:tcPr>
            <w:tcW w:w="7560" w:type="dxa"/>
            <w:gridSpan w:val="2"/>
            <w:tcBorders>
              <w:bottom w:val="single" w:sz="4" w:space="0" w:color="auto"/>
            </w:tcBorders>
            <w:vAlign w:val="center"/>
          </w:tcPr>
          <w:p w14:paraId="148AD7B5" w14:textId="44829CEA" w:rsidR="00FC6241" w:rsidRPr="00246274" w:rsidRDefault="00FC6241" w:rsidP="00FC6241">
            <w:pPr>
              <w:pStyle w:val="NormalArial"/>
              <w:spacing w:before="120"/>
            </w:pPr>
            <w:r w:rsidRPr="00246274">
              <w:object w:dxaOrig="225" w:dyaOrig="225" w14:anchorId="443FE6C5">
                <v:shape id="_x0000_i1115" type="#_x0000_t75" style="width:15.6pt;height:15pt" o:ole="">
                  <v:imagedata r:id="rId20" o:title=""/>
                </v:shape>
                <w:control r:id="rId21" w:name="TextBox1114" w:shapeid="_x0000_i1115"/>
              </w:object>
            </w:r>
            <w:r w:rsidRPr="00246274">
              <w:t xml:space="preserve">  Revision Request ties to Reason for Revision as explained in </w:t>
            </w:r>
            <w:proofErr w:type="gramStart"/>
            <w:r w:rsidRPr="00246274">
              <w:t>Justification</w:t>
            </w:r>
            <w:proofErr w:type="gramEnd"/>
            <w:r w:rsidRPr="00246274">
              <w:t xml:space="preserve"> </w:t>
            </w:r>
          </w:p>
          <w:p w14:paraId="2D81FBA5" w14:textId="54FF2D8F" w:rsidR="00FC6241" w:rsidRPr="00246274" w:rsidRDefault="00FC6241" w:rsidP="00FC6241">
            <w:pPr>
              <w:pStyle w:val="NormalArial"/>
              <w:spacing w:before="120"/>
            </w:pPr>
            <w:r w:rsidRPr="00246274">
              <w:object w:dxaOrig="225" w:dyaOrig="225" w14:anchorId="6284E5E9">
                <v:shape id="_x0000_i1117" type="#_x0000_t75" style="width:15.6pt;height:15pt" o:ole="">
                  <v:imagedata r:id="rId22" o:title=""/>
                </v:shape>
                <w:control r:id="rId23" w:name="TextBox16" w:shapeid="_x0000_i1117"/>
              </w:object>
            </w:r>
            <w:r w:rsidRPr="00246274">
              <w:t xml:space="preserve">  Impact Analysis reviewed and impacts are justified as explained in </w:t>
            </w:r>
            <w:proofErr w:type="gramStart"/>
            <w:r w:rsidRPr="00246274">
              <w:t>Justification</w:t>
            </w:r>
            <w:proofErr w:type="gramEnd"/>
          </w:p>
          <w:p w14:paraId="6E9FA7F4" w14:textId="40E68995" w:rsidR="00FC6241" w:rsidRPr="00246274" w:rsidRDefault="00FC6241" w:rsidP="00FC6241">
            <w:pPr>
              <w:pStyle w:val="NormalArial"/>
              <w:spacing w:before="120"/>
            </w:pPr>
            <w:r w:rsidRPr="00246274">
              <w:object w:dxaOrig="225" w:dyaOrig="225" w14:anchorId="1F750D63">
                <v:shape id="_x0000_i1119" type="#_x0000_t75" style="width:15.6pt;height:15pt" o:ole="">
                  <v:imagedata r:id="rId24" o:title=""/>
                </v:shape>
                <w:control r:id="rId25" w:name="TextBox121" w:shapeid="_x0000_i1119"/>
              </w:object>
            </w:r>
            <w:r w:rsidRPr="00246274">
              <w:t xml:space="preserve">  Opinions were reviewed and </w:t>
            </w:r>
            <w:proofErr w:type="gramStart"/>
            <w:r w:rsidRPr="00246274">
              <w:t>discussed</w:t>
            </w:r>
            <w:proofErr w:type="gramEnd"/>
          </w:p>
          <w:p w14:paraId="7DFB32A0" w14:textId="6335FA03" w:rsidR="00FC6241" w:rsidRPr="00246274" w:rsidRDefault="00FC6241" w:rsidP="00FC6241">
            <w:pPr>
              <w:pStyle w:val="NormalArial"/>
              <w:spacing w:before="120"/>
            </w:pPr>
            <w:r w:rsidRPr="00246274">
              <w:object w:dxaOrig="225" w:dyaOrig="225" w14:anchorId="688F5E76">
                <v:shape id="_x0000_i1121" type="#_x0000_t75" style="width:15.6pt;height:15pt" o:ole="">
                  <v:imagedata r:id="rId26" o:title=""/>
                </v:shape>
                <w:control r:id="rId27" w:name="TextBox131" w:shapeid="_x0000_i1121"/>
              </w:object>
            </w:r>
            <w:r w:rsidRPr="00246274">
              <w:t xml:space="preserve">  Comments were reviewed and discussed</w:t>
            </w:r>
            <w:r>
              <w:t xml:space="preserve"> (if applicable)</w:t>
            </w:r>
          </w:p>
          <w:p w14:paraId="55B57DBA" w14:textId="2CB1930D" w:rsidR="00FC6241" w:rsidRDefault="00FC6241" w:rsidP="00FC6241">
            <w:pPr>
              <w:pStyle w:val="NormalArial"/>
              <w:spacing w:before="120" w:after="120"/>
            </w:pPr>
            <w:r w:rsidRPr="00246274">
              <w:object w:dxaOrig="225" w:dyaOrig="225" w14:anchorId="5F27CA5A">
                <v:shape id="_x0000_i1123" type="#_x0000_t75" style="width:15.6pt;height:15pt" o:ole="">
                  <v:imagedata r:id="rId9" o:title=""/>
                </v:shape>
                <w:control r:id="rId28" w:name="TextBox141" w:shapeid="_x0000_i1123"/>
              </w:object>
            </w:r>
            <w:r w:rsidRPr="00246274">
              <w:t xml:space="preserve"> Other: (explain)</w:t>
            </w:r>
          </w:p>
        </w:tc>
      </w:tr>
    </w:tbl>
    <w:p w14:paraId="0A1E5933" w14:textId="77777777" w:rsidR="00405878" w:rsidRDefault="00405878" w:rsidP="0040587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05878" w:rsidRPr="00895AB9" w14:paraId="383D7A31" w14:textId="77777777" w:rsidTr="00BF4007">
        <w:trPr>
          <w:trHeight w:val="432"/>
        </w:trPr>
        <w:tc>
          <w:tcPr>
            <w:tcW w:w="10440" w:type="dxa"/>
            <w:gridSpan w:val="2"/>
            <w:shd w:val="clear" w:color="auto" w:fill="FFFFFF"/>
            <w:vAlign w:val="center"/>
          </w:tcPr>
          <w:p w14:paraId="4950B506" w14:textId="77777777" w:rsidR="00405878" w:rsidRPr="00895AB9" w:rsidRDefault="00405878" w:rsidP="00BF4007">
            <w:pPr>
              <w:pStyle w:val="NormalArial"/>
              <w:ind w:hanging="2"/>
              <w:jc w:val="center"/>
              <w:rPr>
                <w:b/>
              </w:rPr>
            </w:pPr>
            <w:r>
              <w:rPr>
                <w:b/>
              </w:rPr>
              <w:t>Opinions</w:t>
            </w:r>
          </w:p>
        </w:tc>
      </w:tr>
      <w:tr w:rsidR="00405878" w:rsidRPr="00550B01" w14:paraId="69673482" w14:textId="77777777" w:rsidTr="00BF4007">
        <w:trPr>
          <w:trHeight w:val="432"/>
        </w:trPr>
        <w:tc>
          <w:tcPr>
            <w:tcW w:w="2880" w:type="dxa"/>
            <w:shd w:val="clear" w:color="auto" w:fill="FFFFFF"/>
            <w:vAlign w:val="center"/>
          </w:tcPr>
          <w:p w14:paraId="29857E3F" w14:textId="77777777" w:rsidR="00405878" w:rsidRPr="00F6614D" w:rsidRDefault="00405878" w:rsidP="00BF4007">
            <w:pPr>
              <w:pStyle w:val="Header"/>
              <w:ind w:hanging="2"/>
            </w:pPr>
            <w:r w:rsidRPr="00F6614D">
              <w:t>Credit Review</w:t>
            </w:r>
          </w:p>
        </w:tc>
        <w:tc>
          <w:tcPr>
            <w:tcW w:w="7560" w:type="dxa"/>
            <w:vAlign w:val="center"/>
          </w:tcPr>
          <w:p w14:paraId="01490591" w14:textId="66DA9D86" w:rsidR="00405878" w:rsidRPr="00550B01" w:rsidRDefault="00005701" w:rsidP="00BF4007">
            <w:pPr>
              <w:pStyle w:val="NormalArial"/>
              <w:spacing w:before="120" w:after="120"/>
              <w:ind w:hanging="2"/>
            </w:pPr>
            <w:r w:rsidRPr="00005701">
              <w:t>ERCOT Credit Staff and the Credit Finance Sub Group (CFSG) have reviewed NPRR1236 and do not believe that it requires changes to credit monitoring activity or the calculation of liability.</w:t>
            </w:r>
          </w:p>
        </w:tc>
      </w:tr>
      <w:tr w:rsidR="00405878" w:rsidRPr="00F6614D" w14:paraId="1D103EC9" w14:textId="77777777" w:rsidTr="00BF4007">
        <w:trPr>
          <w:trHeight w:val="432"/>
        </w:trPr>
        <w:tc>
          <w:tcPr>
            <w:tcW w:w="2880" w:type="dxa"/>
            <w:shd w:val="clear" w:color="auto" w:fill="FFFFFF"/>
            <w:vAlign w:val="center"/>
          </w:tcPr>
          <w:p w14:paraId="37565F35" w14:textId="77777777" w:rsidR="00405878" w:rsidRPr="00F6614D" w:rsidRDefault="00405878" w:rsidP="00BF4007">
            <w:pPr>
              <w:pStyle w:val="Header"/>
              <w:ind w:hanging="2"/>
            </w:pPr>
            <w:r>
              <w:lastRenderedPageBreak/>
              <w:t xml:space="preserve">Independent Market Monitor </w:t>
            </w:r>
            <w:r w:rsidRPr="00F6614D">
              <w:t>Opinion</w:t>
            </w:r>
          </w:p>
        </w:tc>
        <w:tc>
          <w:tcPr>
            <w:tcW w:w="7560" w:type="dxa"/>
            <w:vAlign w:val="center"/>
          </w:tcPr>
          <w:p w14:paraId="078F3C7D" w14:textId="2D0E3257" w:rsidR="00405878" w:rsidRPr="00F6614D" w:rsidRDefault="00FC6241" w:rsidP="00BF4007">
            <w:pPr>
              <w:pStyle w:val="NormalArial"/>
              <w:spacing w:before="120" w:after="120"/>
              <w:ind w:hanging="2"/>
              <w:rPr>
                <w:b/>
                <w:bCs/>
              </w:rPr>
            </w:pPr>
            <w:r>
              <w:t>IMM has no opinion on NPRR1236</w:t>
            </w:r>
            <w:r w:rsidR="00A65F90">
              <w:t>.</w:t>
            </w:r>
          </w:p>
        </w:tc>
      </w:tr>
      <w:tr w:rsidR="00405878" w:rsidRPr="00F6614D" w14:paraId="6E190493" w14:textId="77777777" w:rsidTr="00BF4007">
        <w:trPr>
          <w:trHeight w:val="432"/>
        </w:trPr>
        <w:tc>
          <w:tcPr>
            <w:tcW w:w="2880" w:type="dxa"/>
            <w:shd w:val="clear" w:color="auto" w:fill="FFFFFF"/>
            <w:vAlign w:val="center"/>
          </w:tcPr>
          <w:p w14:paraId="1345616A" w14:textId="77777777" w:rsidR="00405878" w:rsidRPr="00F6614D" w:rsidRDefault="00405878" w:rsidP="00BF4007">
            <w:pPr>
              <w:pStyle w:val="Header"/>
              <w:ind w:hanging="2"/>
            </w:pPr>
            <w:r w:rsidRPr="00F6614D">
              <w:t>ERCOT Opinion</w:t>
            </w:r>
          </w:p>
        </w:tc>
        <w:tc>
          <w:tcPr>
            <w:tcW w:w="7560" w:type="dxa"/>
            <w:vAlign w:val="center"/>
          </w:tcPr>
          <w:p w14:paraId="67B6E26B" w14:textId="3D4D6D8D" w:rsidR="00405878" w:rsidRPr="00F6614D" w:rsidRDefault="00005701" w:rsidP="00BF4007">
            <w:pPr>
              <w:pStyle w:val="NormalArial"/>
              <w:spacing w:before="120" w:after="120"/>
              <w:ind w:hanging="2"/>
              <w:rPr>
                <w:b/>
                <w:bCs/>
              </w:rPr>
            </w:pPr>
            <w:r w:rsidRPr="00005701">
              <w:t>ERCOT supports approval of NPRR1236.</w:t>
            </w:r>
          </w:p>
        </w:tc>
      </w:tr>
      <w:tr w:rsidR="00405878" w:rsidRPr="00F6614D" w14:paraId="2E6A2051" w14:textId="77777777" w:rsidTr="00BF4007">
        <w:trPr>
          <w:trHeight w:val="432"/>
        </w:trPr>
        <w:tc>
          <w:tcPr>
            <w:tcW w:w="2880" w:type="dxa"/>
            <w:shd w:val="clear" w:color="auto" w:fill="FFFFFF"/>
            <w:vAlign w:val="center"/>
          </w:tcPr>
          <w:p w14:paraId="50D17636" w14:textId="77777777" w:rsidR="00405878" w:rsidRPr="00F6614D" w:rsidRDefault="00405878" w:rsidP="00BF4007">
            <w:pPr>
              <w:pStyle w:val="Header"/>
              <w:ind w:hanging="2"/>
            </w:pPr>
            <w:r w:rsidRPr="00F6614D">
              <w:t>ERCOT Market Impact Statement</w:t>
            </w:r>
          </w:p>
        </w:tc>
        <w:tc>
          <w:tcPr>
            <w:tcW w:w="7560" w:type="dxa"/>
            <w:vAlign w:val="center"/>
          </w:tcPr>
          <w:p w14:paraId="0EB0C45F" w14:textId="5D8D0E79" w:rsidR="00405878" w:rsidRPr="00F6614D" w:rsidRDefault="00005701" w:rsidP="00BF4007">
            <w:pPr>
              <w:pStyle w:val="NormalArial"/>
              <w:spacing w:before="120" w:after="120"/>
              <w:ind w:hanging="2"/>
              <w:rPr>
                <w:b/>
                <w:bCs/>
              </w:rPr>
            </w:pPr>
            <w:r w:rsidRPr="00005701">
              <w:t>ERCOT Staff has reviewed NPRR1236 and believes the market impact for NPRR1236 addresses limitations in the current RTC grey-boxed language for RUC Capacity Short calculations by considering Ancillary Service sub-types, changes to the calculation process involving Reg-Down, correction to bill determinant formulas, and SOC of ESRs in alignment with NPRR1204.  The changes in this NPRR were anticipated by the RTC+B project and are already being incorporated in the design.</w:t>
            </w:r>
          </w:p>
        </w:tc>
      </w:tr>
    </w:tbl>
    <w:p w14:paraId="386698EB" w14:textId="77777777" w:rsidR="00405878" w:rsidRPr="00D85807" w:rsidRDefault="00405878" w:rsidP="0040587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78630985" w:rsidR="009A3772" w:rsidRDefault="00EF6EE2">
            <w:pPr>
              <w:pStyle w:val="NormalArial"/>
            </w:pPr>
            <w:r>
              <w:t>Dave Maggio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8BDB299" w:rsidR="009A3772" w:rsidRDefault="00A65F90">
            <w:pPr>
              <w:pStyle w:val="NormalArial"/>
            </w:pPr>
            <w:hyperlink r:id="rId29" w:history="1">
              <w:r w:rsidR="00EF6EE2" w:rsidRPr="00915EB9">
                <w:rPr>
                  <w:rStyle w:val="Hyperlink"/>
                </w:rPr>
                <w:t>david.maggio@ercot.com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28ECD59" w:rsidR="009A3772" w:rsidRDefault="00B83121">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B01B49B" w:rsidR="009A3772" w:rsidRDefault="00EF6EE2">
            <w:pPr>
              <w:pStyle w:val="NormalArial"/>
            </w:pPr>
            <w:r w:rsidRPr="00EF6EE2">
              <w:t>512-248-6998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42AF206" w:rsidR="009A3772" w:rsidRDefault="00B83121">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966F85F" w:rsidR="009A3772" w:rsidRPr="00D56D61" w:rsidRDefault="00EF6EE2">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BF89BFD" w:rsidR="009A3772" w:rsidRPr="00D56D61" w:rsidRDefault="00A65F90">
            <w:pPr>
              <w:pStyle w:val="NormalArial"/>
            </w:pPr>
            <w:hyperlink r:id="rId30" w:history="1">
              <w:r w:rsidR="00EF6EE2" w:rsidRPr="00915EB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59F9513" w:rsidR="009A3772" w:rsidRDefault="00EF6EE2">
            <w:pPr>
              <w:pStyle w:val="NormalArial"/>
            </w:pPr>
            <w:r>
              <w:t>512-248-6464</w:t>
            </w:r>
          </w:p>
        </w:tc>
      </w:tr>
    </w:tbl>
    <w:p w14:paraId="7A618C4F" w14:textId="77777777" w:rsidR="00405878" w:rsidRDefault="00405878" w:rsidP="0040587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05878" w14:paraId="3375E7E0" w14:textId="77777777" w:rsidTr="00BF400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B50BD2C" w14:textId="77777777" w:rsidR="00405878" w:rsidRDefault="00405878" w:rsidP="00BF4007">
            <w:pPr>
              <w:pStyle w:val="NormalArial"/>
              <w:ind w:hanging="2"/>
              <w:jc w:val="center"/>
              <w:rPr>
                <w:b/>
              </w:rPr>
            </w:pPr>
            <w:r>
              <w:rPr>
                <w:b/>
              </w:rPr>
              <w:t>Comments Received</w:t>
            </w:r>
          </w:p>
        </w:tc>
      </w:tr>
      <w:tr w:rsidR="00405878" w14:paraId="59A48FD7" w14:textId="77777777" w:rsidTr="00BF400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4D3A44" w14:textId="77777777" w:rsidR="00405878" w:rsidRDefault="00405878" w:rsidP="00BF4007">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6C11DE5" w14:textId="77777777" w:rsidR="00405878" w:rsidRDefault="00405878" w:rsidP="00BF4007">
            <w:pPr>
              <w:pStyle w:val="NormalArial"/>
              <w:ind w:hanging="2"/>
              <w:rPr>
                <w:b/>
              </w:rPr>
            </w:pPr>
            <w:r>
              <w:rPr>
                <w:b/>
              </w:rPr>
              <w:t>Comment Summary</w:t>
            </w:r>
          </w:p>
        </w:tc>
      </w:tr>
      <w:tr w:rsidR="00405878" w14:paraId="4CA7ADD2" w14:textId="77777777" w:rsidTr="00BF400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2F070C" w14:textId="067B6C6A" w:rsidR="00405878" w:rsidRDefault="00405878" w:rsidP="00BF4007">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C2E05F7" w14:textId="56E356E3" w:rsidR="00405878" w:rsidRDefault="00405878" w:rsidP="00BF4007">
            <w:pPr>
              <w:pStyle w:val="NormalArial"/>
              <w:spacing w:before="120" w:after="120"/>
              <w:ind w:hanging="2"/>
            </w:pPr>
          </w:p>
        </w:tc>
      </w:tr>
    </w:tbl>
    <w:p w14:paraId="5717CC94" w14:textId="77777777" w:rsidR="00405878" w:rsidRDefault="00405878" w:rsidP="0040587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05878" w14:paraId="4FFF30D1" w14:textId="77777777" w:rsidTr="00BF4007">
        <w:trPr>
          <w:trHeight w:val="350"/>
        </w:trPr>
        <w:tc>
          <w:tcPr>
            <w:tcW w:w="10440" w:type="dxa"/>
            <w:tcBorders>
              <w:bottom w:val="single" w:sz="4" w:space="0" w:color="auto"/>
            </w:tcBorders>
            <w:shd w:val="clear" w:color="auto" w:fill="FFFFFF"/>
            <w:vAlign w:val="center"/>
          </w:tcPr>
          <w:p w14:paraId="47101B96" w14:textId="77777777" w:rsidR="00405878" w:rsidRDefault="00405878" w:rsidP="00BF4007">
            <w:pPr>
              <w:pStyle w:val="Header"/>
              <w:jc w:val="center"/>
            </w:pPr>
            <w:r>
              <w:t>Market Rules Notes</w:t>
            </w:r>
          </w:p>
        </w:tc>
      </w:tr>
    </w:tbl>
    <w:p w14:paraId="37D03132" w14:textId="63455DF4" w:rsidR="00A65F90" w:rsidRPr="00A60BBA" w:rsidRDefault="00A65F90" w:rsidP="00EA05A6">
      <w:pPr>
        <w:tabs>
          <w:tab w:val="num" w:pos="0"/>
        </w:tabs>
        <w:spacing w:before="120" w:after="120"/>
        <w:rPr>
          <w:rFonts w:ascii="Arial" w:hAnsi="Arial" w:cs="Arial"/>
        </w:rPr>
      </w:pPr>
      <w:r w:rsidRPr="00A60BBA">
        <w:rPr>
          <w:rFonts w:ascii="Arial" w:hAnsi="Arial" w:cs="Arial"/>
        </w:rPr>
        <w:t xml:space="preserve">Please note </w:t>
      </w:r>
      <w:r>
        <w:rPr>
          <w:rFonts w:ascii="Arial" w:hAnsi="Arial" w:cs="Arial"/>
        </w:rPr>
        <w:t xml:space="preserve">the baseline Protocol language in </w:t>
      </w:r>
      <w:r w:rsidRPr="00A60BBA">
        <w:rPr>
          <w:rFonts w:ascii="Arial" w:hAnsi="Arial" w:cs="Arial"/>
        </w:rPr>
        <w:t xml:space="preserve">the </w:t>
      </w:r>
      <w:r>
        <w:rPr>
          <w:rFonts w:ascii="Arial" w:hAnsi="Arial" w:cs="Arial"/>
        </w:rPr>
        <w:t>Section 5.7.4.1.1</w:t>
      </w:r>
      <w:r>
        <w:rPr>
          <w:rFonts w:ascii="Arial" w:hAnsi="Arial" w:cs="Arial"/>
        </w:rPr>
        <w:t xml:space="preserve"> has been updated to reflect the incorporation of the following NPRRs into the Protocols</w:t>
      </w:r>
      <w:r w:rsidRPr="00A60BBA">
        <w:rPr>
          <w:rFonts w:ascii="Arial" w:hAnsi="Arial" w:cs="Arial"/>
        </w:rPr>
        <w:t>:</w:t>
      </w:r>
    </w:p>
    <w:p w14:paraId="09362ACB" w14:textId="430281FC" w:rsidR="00A65F90" w:rsidRPr="00A65F90" w:rsidRDefault="00A65F90" w:rsidP="00A65F90">
      <w:pPr>
        <w:numPr>
          <w:ilvl w:val="0"/>
          <w:numId w:val="24"/>
        </w:numPr>
        <w:spacing w:before="120"/>
        <w:rPr>
          <w:rFonts w:ascii="Arial" w:hAnsi="Arial" w:cs="Arial"/>
        </w:rPr>
      </w:pPr>
      <w:r>
        <w:rPr>
          <w:rFonts w:ascii="Arial" w:hAnsi="Arial" w:cs="Arial"/>
        </w:rPr>
        <w:t>NPRR11</w:t>
      </w:r>
      <w:r>
        <w:rPr>
          <w:rFonts w:ascii="Arial" w:hAnsi="Arial" w:cs="Arial"/>
        </w:rPr>
        <w:t>39</w:t>
      </w:r>
      <w:r>
        <w:rPr>
          <w:rFonts w:ascii="Arial" w:hAnsi="Arial" w:cs="Arial"/>
        </w:rPr>
        <w:t xml:space="preserve">, </w:t>
      </w:r>
      <w:r w:rsidRPr="00A65F90">
        <w:rPr>
          <w:rFonts w:ascii="Arial" w:hAnsi="Arial" w:cs="Arial"/>
        </w:rPr>
        <w:t>Adjustments to Capacity Shortfall Ratio Share for IRRs</w:t>
      </w:r>
      <w:r>
        <w:rPr>
          <w:rFonts w:ascii="Arial" w:hAnsi="Arial" w:cs="Arial"/>
        </w:rPr>
        <w:t xml:space="preserve"> (</w:t>
      </w:r>
      <w:r>
        <w:rPr>
          <w:rFonts w:ascii="Arial" w:hAnsi="Arial" w:cs="Arial"/>
        </w:rPr>
        <w:t>unboxed 6/28/24</w:t>
      </w:r>
      <w:r>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lastRenderedPageBreak/>
              <w:t>Proposed Protocol Language Revision</w:t>
            </w:r>
          </w:p>
        </w:tc>
      </w:tr>
    </w:tbl>
    <w:p w14:paraId="1172C808" w14:textId="77777777" w:rsidR="007D64A5" w:rsidRPr="0079770A" w:rsidRDefault="007D64A5" w:rsidP="006827DC">
      <w:pPr>
        <w:pStyle w:val="H5"/>
        <w:ind w:left="1627" w:hanging="1627"/>
      </w:pPr>
      <w:bookmarkStart w:id="1" w:name="_Toc400547195"/>
      <w:bookmarkStart w:id="2" w:name="_Toc405384300"/>
      <w:bookmarkStart w:id="3" w:name="_Toc405543567"/>
      <w:bookmarkStart w:id="4" w:name="_Toc428178076"/>
      <w:bookmarkStart w:id="5" w:name="_Toc440872707"/>
      <w:bookmarkStart w:id="6" w:name="_Toc458766252"/>
      <w:bookmarkStart w:id="7" w:name="_Toc459292657"/>
      <w:bookmarkStart w:id="8" w:name="_Toc60038364"/>
      <w:r w:rsidRPr="0079770A">
        <w:t>5.7.4.1.1</w:t>
      </w:r>
      <w:r w:rsidRPr="0079770A">
        <w:tab/>
        <w:t>Capacity Shortfall Ratio Share</w:t>
      </w:r>
      <w:bookmarkEnd w:id="1"/>
      <w:bookmarkEnd w:id="2"/>
      <w:bookmarkEnd w:id="3"/>
      <w:bookmarkEnd w:id="4"/>
      <w:bookmarkEnd w:id="5"/>
      <w:bookmarkEnd w:id="6"/>
      <w:bookmarkEnd w:id="7"/>
      <w:bookmarkEnd w:id="8"/>
    </w:p>
    <w:p w14:paraId="682FCE97" w14:textId="0F7A36A8" w:rsidR="007D64A5" w:rsidRDefault="007D64A5" w:rsidP="00631663">
      <w:pPr>
        <w:pStyle w:val="BodyTextNumbered"/>
      </w:pPr>
      <w:r>
        <w:t>(1)</w:t>
      </w:r>
      <w:r>
        <w:tab/>
      </w:r>
      <w:r w:rsidR="00A65F90" w:rsidRPr="004C674A">
        <w:t xml:space="preserve">In calculating the amount short for each QSE, the available capacity of an IRR when determining responsibility for the corresponding RUC charges shall be the lessor of the HSL value as reflected in the COP and the Wind-powered Generation Resource Production Potential (WGRPP), as described in Section 4.2.2, Wind-Powered Generation Resource Production Potential, for a Wind-powered Generation Resource (WGR), or the </w:t>
      </w:r>
      <w:proofErr w:type="spellStart"/>
      <w:r w:rsidR="00A65F90" w:rsidRPr="004C674A">
        <w:t>PhotoVoltaic</w:t>
      </w:r>
      <w:proofErr w:type="spellEnd"/>
      <w:r w:rsidR="00A65F90" w:rsidRPr="004C674A">
        <w:t xml:space="preserve"> Generation Resource Production Potential (PVGRPP), as described in Section 4.2.3, </w:t>
      </w:r>
      <w:proofErr w:type="spellStart"/>
      <w:r w:rsidR="00A65F90" w:rsidRPr="004C674A">
        <w:t>PhotoVoltaic</w:t>
      </w:r>
      <w:proofErr w:type="spellEnd"/>
      <w:r w:rsidR="00A65F90" w:rsidRPr="004C674A">
        <w:t xml:space="preserve"> Generation Resource Production Potential, for a </w:t>
      </w:r>
      <w:proofErr w:type="spellStart"/>
      <w:r w:rsidR="00A65F90" w:rsidRPr="004C674A">
        <w:t>PhotoVoltaic</w:t>
      </w:r>
      <w:proofErr w:type="spellEnd"/>
      <w:r w:rsidR="00A65F90" w:rsidRPr="004C674A">
        <w:t xml:space="preserve"> Generation Resource (PVGR),</w:t>
      </w:r>
      <w:r w:rsidR="00A65F90" w:rsidRPr="004C674A" w:rsidDel="00DD4128">
        <w:t xml:space="preserve"> </w:t>
      </w:r>
      <w:r w:rsidR="00A65F90" w:rsidRPr="004C674A">
        <w:t>at the time of RUC execution.  For an IRR, the HASLSNAP variable used below shall be equal to the minimum of the WGRPP or PVGRPP described above and the HSL value as reflected in the QSE’s COP, at the time of the RUC execution.</w:t>
      </w:r>
      <w:r w:rsidR="00A65F90" w:rsidDel="00FC4FCC">
        <w:t xml:space="preserve"> </w:t>
      </w:r>
      <w:r w:rsidR="00A65F90">
        <w:t xml:space="preserve"> </w:t>
      </w:r>
    </w:p>
    <w:p w14:paraId="0D156215" w14:textId="77777777" w:rsidR="007D64A5" w:rsidRDefault="007D64A5" w:rsidP="00631663">
      <w:pPr>
        <w:pStyle w:val="BodyTextNumbered"/>
      </w:pPr>
      <w:r>
        <w:t>(2)</w:t>
      </w:r>
      <w:r>
        <w:tab/>
        <w:t xml:space="preserve">In calculating the amount short for each QSE, the QSE must be given a capacity credit for non-Intermittent Renewable Resources (IRRs) that were given notice of decommitment within the two hours before the Operating Hour </w:t>
      </w:r>
      <w:proofErr w:type="gramStart"/>
      <w:r>
        <w:t>as a result of</w:t>
      </w:r>
      <w:proofErr w:type="gramEnd"/>
      <w:r>
        <w:t xml:space="preserve"> the RUC process by setting the HASLSNAP and HASLADJ variables used below equal to the HASLSNAP value for the Resource immediately before the decommitment instruction was given.  </w:t>
      </w:r>
    </w:p>
    <w:p w14:paraId="08607056" w14:textId="77777777" w:rsidR="007D64A5" w:rsidRDefault="007D64A5" w:rsidP="00631663">
      <w:pPr>
        <w:pStyle w:val="BodyTextNumbered"/>
      </w:pPr>
      <w:r>
        <w:t>(3)</w:t>
      </w:r>
      <w: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76C24943" w14:textId="77777777" w:rsidR="007D64A5" w:rsidRDefault="007D64A5" w:rsidP="00631663">
      <w:pPr>
        <w:pStyle w:val="BodyTextNumbered"/>
      </w:pPr>
      <w:r>
        <w:t>(4)</w:t>
      </w:r>
      <w: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16818E1F" w14:textId="77777777" w:rsidR="007D64A5" w:rsidRDefault="007D64A5" w:rsidP="00631663">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0335FBA1" w14:textId="77777777" w:rsidR="007D64A5" w:rsidRDefault="007D64A5" w:rsidP="00631663">
      <w:pPr>
        <w:pStyle w:val="BodyTextNumbered"/>
      </w:pPr>
      <w:r>
        <w:t>(6)</w:t>
      </w:r>
      <w:r>
        <w:tab/>
        <w:t>The capacity shortfall ratio share of a specific QSE for a particular RUC process is calculated, for a 15-minute Settlement Interval, as follows:</w:t>
      </w:r>
    </w:p>
    <w:p w14:paraId="49030416" w14:textId="77777777" w:rsidR="007D64A5" w:rsidRPr="00631663" w:rsidRDefault="007D64A5" w:rsidP="00631663">
      <w:pPr>
        <w:pStyle w:val="FormulaBold"/>
        <w:rPr>
          <w:b w:val="0"/>
        </w:rPr>
      </w:pPr>
      <w:r w:rsidRPr="00631663">
        <w:t xml:space="preserve">RUCSFRS </w:t>
      </w:r>
      <w:proofErr w:type="spellStart"/>
      <w:r w:rsidRPr="00631663">
        <w:rPr>
          <w:i/>
          <w:vertAlign w:val="subscript"/>
        </w:rPr>
        <w:t>ruc</w:t>
      </w:r>
      <w:proofErr w:type="spellEnd"/>
      <w:r w:rsidRPr="00631663">
        <w:rPr>
          <w:i/>
          <w:vertAlign w:val="subscript"/>
        </w:rPr>
        <w:t>, i, q</w:t>
      </w:r>
      <w:r w:rsidRPr="00631663">
        <w:tab/>
        <w:t>=</w:t>
      </w:r>
      <w:r w:rsidRPr="00631663">
        <w:tab/>
        <w:t xml:space="preserve">RUCSF </w:t>
      </w:r>
      <w:proofErr w:type="spellStart"/>
      <w:r w:rsidRPr="00631663">
        <w:rPr>
          <w:i/>
          <w:vertAlign w:val="subscript"/>
        </w:rPr>
        <w:t>ruc</w:t>
      </w:r>
      <w:proofErr w:type="spellEnd"/>
      <w:r w:rsidRPr="00631663">
        <w:rPr>
          <w:i/>
          <w:vertAlign w:val="subscript"/>
        </w:rPr>
        <w:t>, i, q</w:t>
      </w:r>
      <w:r w:rsidRPr="00631663">
        <w:t xml:space="preserve"> / RUCSFTOT </w:t>
      </w:r>
      <w:proofErr w:type="spellStart"/>
      <w:r w:rsidRPr="00631663">
        <w:rPr>
          <w:i/>
          <w:vertAlign w:val="subscript"/>
        </w:rPr>
        <w:t>ruc</w:t>
      </w:r>
      <w:proofErr w:type="spellEnd"/>
      <w:r w:rsidRPr="00631663">
        <w:rPr>
          <w:i/>
          <w:vertAlign w:val="subscript"/>
        </w:rPr>
        <w:t>, i</w:t>
      </w:r>
    </w:p>
    <w:p w14:paraId="13C0AD78" w14:textId="77777777" w:rsidR="007D64A5" w:rsidRDefault="007D64A5" w:rsidP="007D64A5">
      <w:pPr>
        <w:spacing w:after="240"/>
        <w:ind w:firstLine="720"/>
      </w:pPr>
      <w:r>
        <w:t>Where:</w:t>
      </w:r>
    </w:p>
    <w:p w14:paraId="61CB872B" w14:textId="77777777" w:rsidR="007D64A5" w:rsidRPr="00631663" w:rsidRDefault="007D64A5" w:rsidP="00631663">
      <w:pPr>
        <w:pStyle w:val="FormulaBold"/>
        <w:rPr>
          <w:b w:val="0"/>
          <w:i/>
          <w:vertAlign w:val="subscript"/>
        </w:rPr>
      </w:pPr>
      <w:r w:rsidRPr="00631663">
        <w:t>RUCSFTOT</w:t>
      </w:r>
      <w:r w:rsidRPr="0079770A">
        <w:t xml:space="preserve"> </w:t>
      </w:r>
      <w:proofErr w:type="spellStart"/>
      <w:r w:rsidRPr="00631663">
        <w:rPr>
          <w:i/>
          <w:vertAlign w:val="subscript"/>
        </w:rPr>
        <w:t>ruc</w:t>
      </w:r>
      <w:proofErr w:type="spellEnd"/>
      <w:r w:rsidRPr="00631663">
        <w:rPr>
          <w:i/>
          <w:vertAlign w:val="subscript"/>
        </w:rPr>
        <w:t>,</w:t>
      </w:r>
      <w:r w:rsidRPr="0079770A">
        <w:rPr>
          <w:i/>
          <w:vertAlign w:val="subscript"/>
        </w:rPr>
        <w:t xml:space="preserve"> </w:t>
      </w:r>
      <w:r w:rsidRPr="00631663">
        <w:rPr>
          <w:i/>
          <w:vertAlign w:val="subscript"/>
        </w:rPr>
        <w:t>i</w:t>
      </w:r>
      <w:r w:rsidRPr="00631663">
        <w:tab/>
        <w:t>=</w:t>
      </w:r>
      <w:r w:rsidRPr="00631663">
        <w:tab/>
      </w:r>
      <w:r w:rsidRPr="00631663">
        <w:rPr>
          <w:position w:val="-22"/>
        </w:rPr>
        <w:object w:dxaOrig="220" w:dyaOrig="460" w14:anchorId="14C0C4D7">
          <v:shape id="_x0000_i1047" type="#_x0000_t75" style="width:6pt;height:24.6pt" o:ole="">
            <v:imagedata r:id="rId31" o:title=""/>
          </v:shape>
          <o:OLEObject Type="Embed" ProgID="Equation.3" ShapeID="_x0000_i1047" DrawAspect="Content" ObjectID="_1786514389" r:id="rId32"/>
        </w:object>
      </w:r>
      <w:r w:rsidRPr="00631663">
        <w:t>RUCSF</w:t>
      </w:r>
      <w:r w:rsidRPr="0079770A">
        <w:t xml:space="preserve"> </w:t>
      </w:r>
      <w:proofErr w:type="spellStart"/>
      <w:r w:rsidRPr="00631663">
        <w:rPr>
          <w:i/>
          <w:vertAlign w:val="subscript"/>
        </w:rPr>
        <w:t>ruc</w:t>
      </w:r>
      <w:proofErr w:type="spellEnd"/>
      <w:r w:rsidRPr="00631663">
        <w:rPr>
          <w:i/>
          <w:vertAlign w:val="subscript"/>
        </w:rPr>
        <w:t>,</w:t>
      </w:r>
      <w:r w:rsidRPr="0079770A">
        <w:rPr>
          <w:i/>
          <w:vertAlign w:val="subscript"/>
        </w:rPr>
        <w:t xml:space="preserve"> </w:t>
      </w:r>
      <w:r w:rsidRPr="00631663">
        <w:rPr>
          <w:i/>
          <w:vertAlign w:val="subscript"/>
        </w:rPr>
        <w:t>i,</w:t>
      </w:r>
      <w:r w:rsidRPr="0079770A">
        <w:rPr>
          <w:i/>
          <w:vertAlign w:val="subscript"/>
        </w:rPr>
        <w:t xml:space="preserve"> </w:t>
      </w:r>
      <w:r w:rsidRPr="00631663">
        <w:rPr>
          <w:i/>
          <w:vertAlign w:val="subscript"/>
        </w:rPr>
        <w:t>q</w:t>
      </w:r>
    </w:p>
    <w:p w14:paraId="580D6DC3" w14:textId="77777777" w:rsidR="007D64A5" w:rsidRDefault="007D64A5" w:rsidP="00631663">
      <w:pPr>
        <w:pStyle w:val="BodyTextNumbered"/>
      </w:pPr>
      <w:r>
        <w:lastRenderedPageBreak/>
        <w:t>(7)</w:t>
      </w:r>
      <w:r>
        <w:tab/>
        <w:t>The RUC Shortfall in MW for one QSE for one 15-minute Settlement Interval is:</w:t>
      </w:r>
    </w:p>
    <w:p w14:paraId="1638B652" w14:textId="77777777" w:rsidR="007D64A5" w:rsidRPr="00631663" w:rsidRDefault="007D64A5" w:rsidP="00631663">
      <w:pPr>
        <w:pStyle w:val="FormulaBold"/>
        <w:rPr>
          <w:b w:val="0"/>
        </w:rPr>
      </w:pPr>
      <w:r w:rsidRPr="00631663">
        <w:t xml:space="preserve">RUCSF </w:t>
      </w:r>
      <w:proofErr w:type="spellStart"/>
      <w:r w:rsidRPr="00631663">
        <w:rPr>
          <w:i/>
          <w:vertAlign w:val="subscript"/>
        </w:rPr>
        <w:t>ruc</w:t>
      </w:r>
      <w:proofErr w:type="spellEnd"/>
      <w:r w:rsidRPr="00631663">
        <w:rPr>
          <w:i/>
          <w:vertAlign w:val="subscript"/>
        </w:rPr>
        <w:t>, i, q</w:t>
      </w:r>
      <w:r w:rsidRPr="00631663">
        <w:tab/>
        <w:t>=</w:t>
      </w:r>
      <w:r w:rsidRPr="00631663">
        <w:tab/>
        <w:t xml:space="preserve">Max (0, Max (RUCSFSNAP </w:t>
      </w:r>
      <w:proofErr w:type="spellStart"/>
      <w:r w:rsidRPr="00631663">
        <w:rPr>
          <w:i/>
          <w:vertAlign w:val="subscript"/>
        </w:rPr>
        <w:t>ruc</w:t>
      </w:r>
      <w:proofErr w:type="spellEnd"/>
      <w:r w:rsidRPr="00631663">
        <w:rPr>
          <w:i/>
          <w:vertAlign w:val="subscript"/>
        </w:rPr>
        <w:t>, q, i</w:t>
      </w:r>
      <w:r w:rsidRPr="00631663">
        <w:t xml:space="preserve">, RUCSFADJ </w:t>
      </w:r>
      <w:proofErr w:type="spellStart"/>
      <w:r w:rsidRPr="00631663">
        <w:rPr>
          <w:i/>
          <w:vertAlign w:val="subscript"/>
        </w:rPr>
        <w:t>ruc</w:t>
      </w:r>
      <w:proofErr w:type="spellEnd"/>
      <w:r w:rsidRPr="00631663">
        <w:rPr>
          <w:i/>
          <w:vertAlign w:val="subscript"/>
        </w:rPr>
        <w:t>, q, i</w:t>
      </w:r>
      <w:r w:rsidRPr="00631663">
        <w:t xml:space="preserve">) – </w:t>
      </w:r>
      <w:r w:rsidRPr="00631663">
        <w:rPr>
          <w:position w:val="-22"/>
        </w:rPr>
        <w:object w:dxaOrig="980" w:dyaOrig="460" w14:anchorId="424C18B0">
          <v:shape id="_x0000_i1048" type="#_x0000_t75" style="width:47.4pt;height:24.6pt" o:ole="">
            <v:imagedata r:id="rId33" o:title=""/>
          </v:shape>
          <o:OLEObject Type="Embed" ProgID="Equation.3" ShapeID="_x0000_i1048" DrawAspect="Content" ObjectID="_1786514390" r:id="rId34"/>
        </w:object>
      </w:r>
      <w:r w:rsidRPr="00631663">
        <w:t xml:space="preserve">RUCCAPCREDIT </w:t>
      </w:r>
      <w:r w:rsidRPr="00631663">
        <w:rPr>
          <w:i/>
          <w:vertAlign w:val="subscript"/>
        </w:rPr>
        <w:t>q, i, z</w:t>
      </w:r>
      <w:r w:rsidRPr="00631663">
        <w:t>)</w:t>
      </w:r>
    </w:p>
    <w:p w14:paraId="18B73185" w14:textId="77777777" w:rsidR="007D64A5" w:rsidRDefault="007D64A5" w:rsidP="00631663">
      <w:pPr>
        <w:pStyle w:val="BodyTextNumbered"/>
      </w:pPr>
      <w:r>
        <w:t>(8)</w:t>
      </w:r>
      <w:r>
        <w:tab/>
        <w:t>The RUC Shortfall in MW for one QSE for one 15-minute Settlement Interval, as measured at the snapshot, is:</w:t>
      </w:r>
    </w:p>
    <w:p w14:paraId="46F38AF7" w14:textId="77777777" w:rsidR="007D64A5" w:rsidRPr="00631663" w:rsidRDefault="007D64A5" w:rsidP="00631663">
      <w:pPr>
        <w:pStyle w:val="FormulaBold"/>
        <w:rPr>
          <w:b w:val="0"/>
        </w:rPr>
      </w:pPr>
      <w:r w:rsidRPr="00631663">
        <w:t xml:space="preserve">RUCSFSNAP </w:t>
      </w:r>
      <w:proofErr w:type="spellStart"/>
      <w:r w:rsidRPr="00631663">
        <w:rPr>
          <w:i/>
          <w:vertAlign w:val="subscript"/>
        </w:rPr>
        <w:t>ruc</w:t>
      </w:r>
      <w:proofErr w:type="spellEnd"/>
      <w:r w:rsidRPr="00631663">
        <w:rPr>
          <w:i/>
          <w:vertAlign w:val="subscript"/>
        </w:rPr>
        <w:t xml:space="preserve"> ,q ,i</w:t>
      </w:r>
      <w:r w:rsidRPr="00631663">
        <w:tab/>
        <w:t>=</w:t>
      </w:r>
      <w:r w:rsidRPr="00631663">
        <w:tab/>
        <w:t>Max (0, ((</w:t>
      </w:r>
      <w:r w:rsidRPr="00631663">
        <w:rPr>
          <w:position w:val="-22"/>
        </w:rPr>
        <w:object w:dxaOrig="220" w:dyaOrig="460" w14:anchorId="7C5BF4B2">
          <v:shape id="_x0000_i1049" type="#_x0000_t75" style="width:6pt;height:24.6pt" o:ole="">
            <v:imagedata r:id="rId35" o:title=""/>
          </v:shape>
          <o:OLEObject Type="Embed" ProgID="Equation.3" ShapeID="_x0000_i1049" DrawAspect="Content" ObjectID="_1786514391" r:id="rId36"/>
        </w:object>
      </w:r>
      <w:r w:rsidRPr="00631663">
        <w:t xml:space="preserve">RTAML </w:t>
      </w:r>
      <w:r w:rsidRPr="00631663">
        <w:rPr>
          <w:i/>
          <w:vertAlign w:val="subscript"/>
        </w:rPr>
        <w:t xml:space="preserve">q, p, i </w:t>
      </w:r>
      <w:r w:rsidRPr="00631663">
        <w:t xml:space="preserve">* 4) – RUCCAPSNAP </w:t>
      </w:r>
      <w:proofErr w:type="spellStart"/>
      <w:r w:rsidRPr="00631663">
        <w:rPr>
          <w:i/>
          <w:vertAlign w:val="subscript"/>
        </w:rPr>
        <w:t>ruc</w:t>
      </w:r>
      <w:proofErr w:type="spellEnd"/>
      <w:r w:rsidRPr="00631663">
        <w:rPr>
          <w:i/>
          <w:vertAlign w:val="subscript"/>
        </w:rPr>
        <w:t>, q, i</w:t>
      </w:r>
      <w:r w:rsidRPr="00631663">
        <w:t>))</w:t>
      </w:r>
    </w:p>
    <w:p w14:paraId="082702CC" w14:textId="77777777" w:rsidR="007D64A5" w:rsidRDefault="007D64A5" w:rsidP="00631663">
      <w:pPr>
        <w:pStyle w:val="BodyTextNumbered"/>
      </w:pPr>
      <w:r>
        <w:t>(9)</w:t>
      </w:r>
      <w:r>
        <w:tab/>
        <w:t>The amount of capacity that a QSE had according to the RUC snapshot for a 15-minute Settlement Interval is:</w:t>
      </w:r>
    </w:p>
    <w:p w14:paraId="5BA2F026" w14:textId="77777777" w:rsidR="007D64A5" w:rsidRPr="00631663" w:rsidRDefault="007D64A5" w:rsidP="00631663">
      <w:pPr>
        <w:pStyle w:val="FormulaBold"/>
        <w:rPr>
          <w:b w:val="0"/>
        </w:rPr>
      </w:pPr>
      <w:r w:rsidRPr="00631663">
        <w:t xml:space="preserve">RUCCAPSNAP </w:t>
      </w:r>
      <w:proofErr w:type="spellStart"/>
      <w:r w:rsidRPr="00631663">
        <w:rPr>
          <w:i/>
          <w:vertAlign w:val="subscript"/>
        </w:rPr>
        <w:t>ruc</w:t>
      </w:r>
      <w:proofErr w:type="spellEnd"/>
      <w:r w:rsidRPr="00631663">
        <w:rPr>
          <w:i/>
          <w:vertAlign w:val="subscript"/>
        </w:rPr>
        <w:t>,</w:t>
      </w:r>
      <w:r w:rsidRPr="0079770A">
        <w:rPr>
          <w:i/>
          <w:vertAlign w:val="subscript"/>
        </w:rPr>
        <w:t xml:space="preserve"> </w:t>
      </w:r>
      <w:r w:rsidRPr="00631663">
        <w:rPr>
          <w:i/>
          <w:vertAlign w:val="subscript"/>
        </w:rPr>
        <w:t>q,</w:t>
      </w:r>
      <w:r w:rsidRPr="0079770A">
        <w:rPr>
          <w:i/>
          <w:vertAlign w:val="subscript"/>
        </w:rPr>
        <w:t xml:space="preserve"> </w:t>
      </w:r>
      <w:r w:rsidRPr="00631663">
        <w:rPr>
          <w:i/>
          <w:vertAlign w:val="subscript"/>
        </w:rPr>
        <w:t>i</w:t>
      </w:r>
      <w:r w:rsidRPr="00631663">
        <w:t xml:space="preserve"> =</w:t>
      </w:r>
      <w:r w:rsidRPr="00631663">
        <w:tab/>
      </w:r>
      <w:r w:rsidRPr="00631663">
        <w:rPr>
          <w:position w:val="-18"/>
        </w:rPr>
        <w:object w:dxaOrig="220" w:dyaOrig="420" w14:anchorId="6EC74BEB">
          <v:shape id="_x0000_i1050" type="#_x0000_t75" style="width:6pt;height:24pt" o:ole="">
            <v:imagedata r:id="rId37" o:title=""/>
          </v:shape>
          <o:OLEObject Type="Embed" ProgID="Equation.3" ShapeID="_x0000_i1050" DrawAspect="Content" ObjectID="_1786514392" r:id="rId38"/>
        </w:object>
      </w:r>
      <w:r w:rsidRPr="00631663">
        <w:t>HASLSNAP</w:t>
      </w:r>
      <w:r w:rsidRPr="0079770A">
        <w:t xml:space="preserve"> </w:t>
      </w:r>
      <w:r w:rsidRPr="00631663">
        <w:rPr>
          <w:i/>
          <w:vertAlign w:val="subscript"/>
        </w:rPr>
        <w:t>q,</w:t>
      </w:r>
      <w:r w:rsidRPr="0079770A">
        <w:rPr>
          <w:i/>
          <w:vertAlign w:val="subscript"/>
        </w:rPr>
        <w:t xml:space="preserve"> </w:t>
      </w:r>
      <w:r w:rsidRPr="00631663">
        <w:rPr>
          <w:i/>
          <w:vertAlign w:val="subscript"/>
        </w:rPr>
        <w:t>r,</w:t>
      </w:r>
      <w:r w:rsidRPr="0079770A">
        <w:rPr>
          <w:i/>
          <w:vertAlign w:val="subscript"/>
        </w:rPr>
        <w:t xml:space="preserve"> </w:t>
      </w:r>
      <w:r w:rsidRPr="00631663">
        <w:rPr>
          <w:i/>
          <w:vertAlign w:val="subscript"/>
        </w:rPr>
        <w:t>h</w:t>
      </w:r>
      <w:r w:rsidRPr="00631663">
        <w:t xml:space="preserve"> + (RUCCPSNAP</w:t>
      </w:r>
      <w:r w:rsidRPr="0079770A">
        <w:t xml:space="preserve"> </w:t>
      </w:r>
      <w:r w:rsidRPr="00631663">
        <w:rPr>
          <w:i/>
          <w:vertAlign w:val="subscript"/>
        </w:rPr>
        <w:t>q,</w:t>
      </w:r>
      <w:r w:rsidRPr="0079770A">
        <w:rPr>
          <w:i/>
          <w:vertAlign w:val="subscript"/>
        </w:rPr>
        <w:t xml:space="preserve"> </w:t>
      </w:r>
      <w:r w:rsidRPr="00631663">
        <w:rPr>
          <w:i/>
          <w:vertAlign w:val="subscript"/>
        </w:rPr>
        <w:t>h</w:t>
      </w:r>
      <w:r w:rsidRPr="00631663">
        <w:t xml:space="preserve"> – RUCCSSNAP</w:t>
      </w:r>
      <w:r w:rsidRPr="0079770A">
        <w:t xml:space="preserve"> </w:t>
      </w:r>
      <w:r w:rsidRPr="00631663">
        <w:rPr>
          <w:i/>
          <w:vertAlign w:val="subscript"/>
        </w:rPr>
        <w:t>q,</w:t>
      </w:r>
      <w:r w:rsidRPr="0079770A">
        <w:rPr>
          <w:i/>
          <w:vertAlign w:val="subscript"/>
        </w:rPr>
        <w:t xml:space="preserve"> </w:t>
      </w:r>
      <w:r w:rsidRPr="00631663">
        <w:rPr>
          <w:i/>
          <w:vertAlign w:val="subscript"/>
        </w:rPr>
        <w:t>h</w:t>
      </w:r>
      <w:r w:rsidRPr="00631663">
        <w:t>) + (</w:t>
      </w:r>
      <w:r w:rsidRPr="00631663">
        <w:rPr>
          <w:position w:val="-22"/>
        </w:rPr>
        <w:object w:dxaOrig="220" w:dyaOrig="460" w14:anchorId="6EB86EEE">
          <v:shape id="_x0000_i1051" type="#_x0000_t75" style="width:6pt;height:24.6pt" o:ole="">
            <v:imagedata r:id="rId39" o:title=""/>
          </v:shape>
          <o:OLEObject Type="Embed" ProgID="Equation.3" ShapeID="_x0000_i1051" DrawAspect="Content" ObjectID="_1786514393" r:id="rId40"/>
        </w:object>
      </w:r>
      <w:r w:rsidRPr="00631663">
        <w:t>DAEP</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h</w:t>
      </w:r>
      <w:r w:rsidRPr="00631663">
        <w:t xml:space="preserve"> –</w:t>
      </w:r>
      <w:r w:rsidRPr="00631663">
        <w:rPr>
          <w:position w:val="-22"/>
        </w:rPr>
        <w:object w:dxaOrig="220" w:dyaOrig="460" w14:anchorId="34848457">
          <v:shape id="_x0000_i1052" type="#_x0000_t75" style="width:6pt;height:24.6pt" o:ole="">
            <v:imagedata r:id="rId41" o:title=""/>
          </v:shape>
          <o:OLEObject Type="Embed" ProgID="Equation.3" ShapeID="_x0000_i1052" DrawAspect="Content" ObjectID="_1786514394" r:id="rId42"/>
        </w:object>
      </w:r>
      <w:r w:rsidRPr="00631663">
        <w:t>DAES</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h</w:t>
      </w:r>
      <w:r w:rsidRPr="00631663">
        <w:t>) + (</w:t>
      </w:r>
      <w:r w:rsidRPr="00631663">
        <w:rPr>
          <w:position w:val="-22"/>
        </w:rPr>
        <w:object w:dxaOrig="220" w:dyaOrig="460" w14:anchorId="5AD5DC63">
          <v:shape id="_x0000_i1053" type="#_x0000_t75" style="width:6pt;height:24.6pt" o:ole="">
            <v:imagedata r:id="rId43" o:title=""/>
          </v:shape>
          <o:OLEObject Type="Embed" ProgID="Equation.3" ShapeID="_x0000_i1053" DrawAspect="Content" ObjectID="_1786514395" r:id="rId44"/>
        </w:object>
      </w:r>
      <w:r w:rsidRPr="00631663">
        <w:t>RTQQEPSNAP</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i</w:t>
      </w:r>
      <w:r w:rsidRPr="00631663">
        <w:t xml:space="preserve"> – </w:t>
      </w:r>
      <w:r w:rsidRPr="00631663">
        <w:rPr>
          <w:position w:val="-22"/>
        </w:rPr>
        <w:object w:dxaOrig="220" w:dyaOrig="460" w14:anchorId="5974B98D">
          <v:shape id="_x0000_i1054" type="#_x0000_t75" style="width:6pt;height:24.6pt" o:ole="">
            <v:imagedata r:id="rId45" o:title=""/>
          </v:shape>
          <o:OLEObject Type="Embed" ProgID="Equation.3" ShapeID="_x0000_i1054" DrawAspect="Content" ObjectID="_1786514396" r:id="rId46"/>
        </w:object>
      </w:r>
      <w:r w:rsidRPr="00631663">
        <w:t>RTQQESSNAP</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i</w:t>
      </w:r>
      <w:r w:rsidRPr="00631663">
        <w:t xml:space="preserve">) + </w:t>
      </w:r>
      <w:r w:rsidRPr="00631663">
        <w:rPr>
          <w:position w:val="-22"/>
        </w:rPr>
        <w:t xml:space="preserve"> </w:t>
      </w:r>
      <w:r w:rsidRPr="00631663">
        <w:rPr>
          <w:position w:val="-22"/>
        </w:rPr>
        <w:object w:dxaOrig="220" w:dyaOrig="460" w14:anchorId="6DFF2C2A">
          <v:shape id="_x0000_i1055" type="#_x0000_t75" style="width:6pt;height:24.6pt" o:ole="">
            <v:imagedata r:id="rId39" o:title=""/>
          </v:shape>
          <o:OLEObject Type="Embed" ProgID="Equation.3" ShapeID="_x0000_i1055" DrawAspect="Content" ObjectID="_1786514397" r:id="rId47"/>
        </w:object>
      </w:r>
      <w:r w:rsidRPr="00631663">
        <w:rPr>
          <w:position w:val="-22"/>
        </w:rPr>
        <w:t xml:space="preserve"> </w:t>
      </w:r>
      <w:r w:rsidRPr="00631663">
        <w:t xml:space="preserve">DCIMPSNAP </w:t>
      </w:r>
      <w:r w:rsidRPr="00631663">
        <w:rPr>
          <w:i/>
          <w:vertAlign w:val="subscript"/>
        </w:rPr>
        <w:t>q, p, i</w:t>
      </w:r>
    </w:p>
    <w:p w14:paraId="14E3C9CF" w14:textId="77777777" w:rsidR="007D64A5" w:rsidRDefault="007D64A5" w:rsidP="00631663">
      <w:pPr>
        <w:pStyle w:val="BodyTextNumbered"/>
      </w:pPr>
      <w:r>
        <w:t>(10)</w:t>
      </w:r>
      <w:r>
        <w:tab/>
        <w:t xml:space="preserve">The RUC Shortfall in MW for one QSE for one 15-minute Settlement Interval, as measured at Real-Time, </w:t>
      </w:r>
      <w:r w:rsidRPr="002944A8">
        <w:t xml:space="preserve">but including capacity from </w:t>
      </w:r>
      <w:r>
        <w:t>IRRs</w:t>
      </w:r>
      <w:r w:rsidRPr="002944A8">
        <w:t xml:space="preserve"> as seen in the RUC snapshot,</w:t>
      </w:r>
      <w:r>
        <w:t xml:space="preserve"> is:</w:t>
      </w:r>
    </w:p>
    <w:p w14:paraId="01C1C22D" w14:textId="77777777" w:rsidR="007D64A5" w:rsidRPr="00631663" w:rsidRDefault="007D64A5" w:rsidP="00631663">
      <w:pPr>
        <w:pStyle w:val="FormulaBold"/>
        <w:rPr>
          <w:b w:val="0"/>
        </w:rPr>
      </w:pPr>
      <w:r w:rsidRPr="00631663">
        <w:t xml:space="preserve">RUCSFADJ </w:t>
      </w:r>
      <w:proofErr w:type="spellStart"/>
      <w:r w:rsidRPr="00631663">
        <w:rPr>
          <w:i/>
          <w:vertAlign w:val="subscript"/>
        </w:rPr>
        <w:t>ruc</w:t>
      </w:r>
      <w:proofErr w:type="spellEnd"/>
      <w:r w:rsidRPr="00631663">
        <w:rPr>
          <w:i/>
          <w:vertAlign w:val="subscript"/>
        </w:rPr>
        <w:t>, q, i</w:t>
      </w:r>
      <w:r w:rsidRPr="00631663">
        <w:tab/>
        <w:t>=</w:t>
      </w:r>
      <w:r w:rsidRPr="00631663">
        <w:tab/>
        <w:t>Max (0, ((</w:t>
      </w:r>
      <w:r w:rsidRPr="00631663">
        <w:rPr>
          <w:position w:val="-22"/>
        </w:rPr>
        <w:object w:dxaOrig="220" w:dyaOrig="460" w14:anchorId="714E2E35">
          <v:shape id="_x0000_i1056" type="#_x0000_t75" style="width:6pt;height:24.6pt" o:ole="">
            <v:imagedata r:id="rId35" o:title=""/>
          </v:shape>
          <o:OLEObject Type="Embed" ProgID="Equation.3" ShapeID="_x0000_i1056" DrawAspect="Content" ObjectID="_1786514398" r:id="rId48"/>
        </w:object>
      </w:r>
      <w:r w:rsidRPr="00631663">
        <w:t xml:space="preserve">RTAML </w:t>
      </w:r>
      <w:r w:rsidRPr="00631663">
        <w:rPr>
          <w:i/>
          <w:vertAlign w:val="subscript"/>
        </w:rPr>
        <w:t>q, p, i</w:t>
      </w:r>
      <w:r w:rsidRPr="00631663">
        <w:t>) *4) – (</w:t>
      </w:r>
      <w:r w:rsidRPr="00631663">
        <w:rPr>
          <w:position w:val="-22"/>
        </w:rPr>
        <w:object w:dxaOrig="780" w:dyaOrig="460" w14:anchorId="5F4F9745">
          <v:shape id="_x0000_i1057" type="#_x0000_t75" style="width:35.4pt;height:24.6pt" o:ole="">
            <v:imagedata r:id="rId49" o:title=""/>
          </v:shape>
          <o:OLEObject Type="Embed" ProgID="Equation.3" ShapeID="_x0000_i1057" DrawAspect="Content" ObjectID="_1786514399" r:id="rId50"/>
        </w:object>
      </w:r>
      <w:r w:rsidRPr="00631663">
        <w:t>HASLSNAP</w:t>
      </w:r>
      <w:r w:rsidRPr="00631663">
        <w:rPr>
          <w:i/>
          <w:vertAlign w:val="subscript"/>
        </w:rPr>
        <w:t xml:space="preserve"> </w:t>
      </w:r>
      <w:proofErr w:type="spellStart"/>
      <w:r w:rsidRPr="00631663">
        <w:rPr>
          <w:i/>
          <w:vertAlign w:val="subscript"/>
        </w:rPr>
        <w:t>ruc</w:t>
      </w:r>
      <w:proofErr w:type="spellEnd"/>
      <w:r w:rsidRPr="00631663">
        <w:rPr>
          <w:i/>
          <w:vertAlign w:val="subscript"/>
        </w:rPr>
        <w:t>, q, r, h</w:t>
      </w:r>
      <w:r w:rsidRPr="00631663">
        <w:t xml:space="preserve"> + RUCCAPADJ </w:t>
      </w:r>
      <w:r w:rsidRPr="00631663">
        <w:rPr>
          <w:i/>
          <w:vertAlign w:val="subscript"/>
        </w:rPr>
        <w:t>q, i</w:t>
      </w:r>
      <w:r w:rsidRPr="00631663">
        <w:t>))</w:t>
      </w:r>
    </w:p>
    <w:p w14:paraId="0142DFC4" w14:textId="77777777" w:rsidR="007D64A5" w:rsidRDefault="007D64A5" w:rsidP="00631663">
      <w:pPr>
        <w:pStyle w:val="BodyTextNumbered"/>
      </w:pPr>
      <w:r>
        <w:t>(11)</w:t>
      </w:r>
      <w:r>
        <w:tab/>
        <w:t>The amount of capacity that a QSE had in Real-Time for a 15-minute Settlement Interval, excluding capacity from IRRs, is:</w:t>
      </w:r>
    </w:p>
    <w:p w14:paraId="7D8F0425" w14:textId="77777777" w:rsidR="007D64A5" w:rsidRPr="00631663" w:rsidRDefault="007D64A5" w:rsidP="00631663">
      <w:pPr>
        <w:pStyle w:val="FormulaBold"/>
        <w:rPr>
          <w:b w:val="0"/>
        </w:rPr>
      </w:pPr>
      <w:r w:rsidRPr="00631663">
        <w:t>RUCCAPADJ</w:t>
      </w:r>
      <w:r w:rsidRPr="0079770A">
        <w:t xml:space="preserve"> </w:t>
      </w:r>
      <w:r w:rsidRPr="00631663">
        <w:rPr>
          <w:i/>
          <w:vertAlign w:val="subscript"/>
        </w:rPr>
        <w:t>q,</w:t>
      </w:r>
      <w:r w:rsidRPr="0079770A">
        <w:rPr>
          <w:i/>
          <w:vertAlign w:val="subscript"/>
        </w:rPr>
        <w:t xml:space="preserve"> </w:t>
      </w:r>
      <w:r w:rsidRPr="00631663">
        <w:rPr>
          <w:i/>
          <w:vertAlign w:val="subscript"/>
        </w:rPr>
        <w:t>i</w:t>
      </w:r>
      <w:r w:rsidRPr="00631663">
        <w:t xml:space="preserve"> =</w:t>
      </w:r>
      <w:r w:rsidRPr="00631663">
        <w:tab/>
      </w:r>
      <w:r w:rsidRPr="00631663">
        <w:rPr>
          <w:position w:val="-18"/>
        </w:rPr>
        <w:object w:dxaOrig="220" w:dyaOrig="420" w14:anchorId="0B6B2130">
          <v:shape id="_x0000_i1058" type="#_x0000_t75" style="width:6pt;height:24pt" o:ole="">
            <v:imagedata r:id="rId51" o:title=""/>
          </v:shape>
          <o:OLEObject Type="Embed" ProgID="Equation.3" ShapeID="_x0000_i1058" DrawAspect="Content" ObjectID="_1786514400" r:id="rId52"/>
        </w:object>
      </w:r>
      <w:r w:rsidRPr="00631663">
        <w:t>HASLADJ</w:t>
      </w:r>
      <w:r w:rsidRPr="0079770A">
        <w:t xml:space="preserve"> </w:t>
      </w:r>
      <w:r w:rsidRPr="00631663">
        <w:rPr>
          <w:i/>
          <w:vertAlign w:val="subscript"/>
        </w:rPr>
        <w:t>q,</w:t>
      </w:r>
      <w:r w:rsidRPr="0079770A">
        <w:rPr>
          <w:i/>
          <w:vertAlign w:val="subscript"/>
        </w:rPr>
        <w:t xml:space="preserve"> </w:t>
      </w:r>
      <w:r w:rsidRPr="00631663">
        <w:rPr>
          <w:i/>
          <w:vertAlign w:val="subscript"/>
        </w:rPr>
        <w:t>r,</w:t>
      </w:r>
      <w:r w:rsidRPr="0079770A">
        <w:rPr>
          <w:i/>
          <w:vertAlign w:val="subscript"/>
        </w:rPr>
        <w:t xml:space="preserve"> </w:t>
      </w:r>
      <w:r w:rsidRPr="00631663">
        <w:rPr>
          <w:i/>
          <w:vertAlign w:val="subscript"/>
        </w:rPr>
        <w:t>h</w:t>
      </w:r>
      <w:r w:rsidRPr="00631663">
        <w:t xml:space="preserve"> + (RUCCPADJ</w:t>
      </w:r>
      <w:r w:rsidRPr="0079770A">
        <w:t xml:space="preserve"> </w:t>
      </w:r>
      <w:r w:rsidRPr="00631663">
        <w:rPr>
          <w:i/>
          <w:vertAlign w:val="subscript"/>
        </w:rPr>
        <w:t>q,</w:t>
      </w:r>
      <w:r w:rsidRPr="0079770A">
        <w:rPr>
          <w:i/>
          <w:vertAlign w:val="subscript"/>
        </w:rPr>
        <w:t xml:space="preserve"> </w:t>
      </w:r>
      <w:r w:rsidRPr="00631663">
        <w:rPr>
          <w:i/>
          <w:vertAlign w:val="subscript"/>
        </w:rPr>
        <w:t>h</w:t>
      </w:r>
      <w:r w:rsidRPr="00631663">
        <w:t xml:space="preserve"> – RUCCSADJ</w:t>
      </w:r>
      <w:r w:rsidRPr="0079770A">
        <w:t xml:space="preserve"> </w:t>
      </w:r>
      <w:r w:rsidRPr="00631663">
        <w:rPr>
          <w:i/>
          <w:vertAlign w:val="subscript"/>
        </w:rPr>
        <w:t>q,</w:t>
      </w:r>
      <w:r w:rsidRPr="0079770A">
        <w:rPr>
          <w:i/>
          <w:vertAlign w:val="subscript"/>
        </w:rPr>
        <w:t xml:space="preserve"> </w:t>
      </w:r>
      <w:r w:rsidRPr="00631663">
        <w:rPr>
          <w:i/>
          <w:vertAlign w:val="subscript"/>
        </w:rPr>
        <w:t>h</w:t>
      </w:r>
      <w:r w:rsidRPr="00631663">
        <w:t>) + (</w:t>
      </w:r>
      <w:r w:rsidRPr="00631663">
        <w:rPr>
          <w:position w:val="-22"/>
        </w:rPr>
        <w:object w:dxaOrig="220" w:dyaOrig="460" w14:anchorId="27E4F03A">
          <v:shape id="_x0000_i1059" type="#_x0000_t75" style="width:6pt;height:24.6pt" o:ole="">
            <v:imagedata r:id="rId39" o:title=""/>
          </v:shape>
          <o:OLEObject Type="Embed" ProgID="Equation.3" ShapeID="_x0000_i1059" DrawAspect="Content" ObjectID="_1786514401" r:id="rId53"/>
        </w:object>
      </w:r>
      <w:r w:rsidRPr="00631663">
        <w:t>DAEP</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h</w:t>
      </w:r>
      <w:r w:rsidRPr="00631663">
        <w:t xml:space="preserve"> – </w:t>
      </w:r>
      <w:r w:rsidRPr="00631663">
        <w:rPr>
          <w:position w:val="-22"/>
        </w:rPr>
        <w:object w:dxaOrig="220" w:dyaOrig="460" w14:anchorId="14E0A6FB">
          <v:shape id="_x0000_i1060" type="#_x0000_t75" style="width:6pt;height:24.6pt" o:ole="">
            <v:imagedata r:id="rId41" o:title=""/>
          </v:shape>
          <o:OLEObject Type="Embed" ProgID="Equation.3" ShapeID="_x0000_i1060" DrawAspect="Content" ObjectID="_1786514402" r:id="rId54"/>
        </w:object>
      </w:r>
      <w:r w:rsidRPr="00631663">
        <w:t>DAES</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h</w:t>
      </w:r>
      <w:r w:rsidRPr="00631663">
        <w:t>) + (</w:t>
      </w:r>
      <w:r w:rsidRPr="00631663">
        <w:rPr>
          <w:position w:val="-22"/>
        </w:rPr>
        <w:object w:dxaOrig="220" w:dyaOrig="460" w14:anchorId="0972B0B9">
          <v:shape id="_x0000_i1061" type="#_x0000_t75" style="width:6pt;height:24.6pt" o:ole="">
            <v:imagedata r:id="rId39" o:title=""/>
          </v:shape>
          <o:OLEObject Type="Embed" ProgID="Equation.3" ShapeID="_x0000_i1061" DrawAspect="Content" ObjectID="_1786514403" r:id="rId55"/>
        </w:object>
      </w:r>
      <w:r w:rsidRPr="00631663">
        <w:t>RTQQEPADJ</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i</w:t>
      </w:r>
      <w:r w:rsidRPr="00631663">
        <w:t xml:space="preserve"> – </w:t>
      </w:r>
      <w:r w:rsidRPr="00631663">
        <w:rPr>
          <w:position w:val="-22"/>
        </w:rPr>
        <w:object w:dxaOrig="220" w:dyaOrig="460" w14:anchorId="0FF24BE7">
          <v:shape id="_x0000_i1062" type="#_x0000_t75" style="width:6pt;height:24.6pt" o:ole="">
            <v:imagedata r:id="rId39" o:title=""/>
          </v:shape>
          <o:OLEObject Type="Embed" ProgID="Equation.3" ShapeID="_x0000_i1062" DrawAspect="Content" ObjectID="_1786514404" r:id="rId56"/>
        </w:object>
      </w:r>
      <w:r w:rsidRPr="00631663">
        <w:t>RTQQESADJ</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i</w:t>
      </w:r>
      <w:r w:rsidRPr="00631663">
        <w:t xml:space="preserve">) + </w:t>
      </w:r>
      <w:r w:rsidRPr="00631663">
        <w:rPr>
          <w:position w:val="-22"/>
        </w:rPr>
        <w:object w:dxaOrig="220" w:dyaOrig="460" w14:anchorId="5D569437">
          <v:shape id="_x0000_i1063" type="#_x0000_t75" style="width:6pt;height:24.6pt" o:ole="">
            <v:imagedata r:id="rId39" o:title=""/>
          </v:shape>
          <o:OLEObject Type="Embed" ProgID="Equation.3" ShapeID="_x0000_i1063" DrawAspect="Content" ObjectID="_1786514405" r:id="rId57"/>
        </w:object>
      </w:r>
      <w:r w:rsidRPr="00631663">
        <w:rPr>
          <w:position w:val="-22"/>
        </w:rPr>
        <w:t xml:space="preserve"> </w:t>
      </w:r>
      <w:r w:rsidRPr="00631663">
        <w:t xml:space="preserve">DCIMPADJ </w:t>
      </w:r>
      <w:r w:rsidRPr="00631663">
        <w:rPr>
          <w:i/>
          <w:vertAlign w:val="subscript"/>
        </w:rPr>
        <w:t>q, p, i</w:t>
      </w:r>
    </w:p>
    <w:p w14:paraId="729EFB24" w14:textId="77777777" w:rsidR="007D64A5" w:rsidRPr="00631663" w:rsidRDefault="007D64A5" w:rsidP="00631663">
      <w:pPr>
        <w:pStyle w:val="FormulaBold"/>
        <w:rPr>
          <w:b w:val="0"/>
        </w:rPr>
      </w:pPr>
      <w:r w:rsidRPr="00631663">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7D64A5" w14:paraId="6B0E0BA2" w14:textId="77777777" w:rsidTr="009C6B68">
        <w:trPr>
          <w:cantSplit/>
          <w:tblHeader/>
        </w:trPr>
        <w:tc>
          <w:tcPr>
            <w:tcW w:w="1096" w:type="pct"/>
          </w:tcPr>
          <w:p w14:paraId="58157CE7" w14:textId="77777777" w:rsidR="007D64A5" w:rsidRPr="0079770A" w:rsidRDefault="007D64A5" w:rsidP="00631663">
            <w:pPr>
              <w:pStyle w:val="TableHead"/>
            </w:pPr>
            <w:r w:rsidRPr="0079770A">
              <w:t>Variable</w:t>
            </w:r>
          </w:p>
        </w:tc>
        <w:tc>
          <w:tcPr>
            <w:tcW w:w="383" w:type="pct"/>
          </w:tcPr>
          <w:p w14:paraId="4B658841" w14:textId="77777777" w:rsidR="007D64A5" w:rsidRPr="0079770A" w:rsidRDefault="007D64A5" w:rsidP="00631663">
            <w:pPr>
              <w:pStyle w:val="TableHead"/>
              <w:jc w:val="center"/>
            </w:pPr>
            <w:r w:rsidRPr="0079770A">
              <w:t>Unit</w:t>
            </w:r>
          </w:p>
        </w:tc>
        <w:tc>
          <w:tcPr>
            <w:tcW w:w="3521" w:type="pct"/>
          </w:tcPr>
          <w:p w14:paraId="1128F364" w14:textId="77777777" w:rsidR="007D64A5" w:rsidRPr="0079770A" w:rsidRDefault="007D64A5" w:rsidP="00631663">
            <w:pPr>
              <w:pStyle w:val="TableHead"/>
            </w:pPr>
            <w:r w:rsidRPr="0079770A">
              <w:t>Definition</w:t>
            </w:r>
          </w:p>
        </w:tc>
      </w:tr>
      <w:tr w:rsidR="007D64A5" w14:paraId="68718F75" w14:textId="77777777" w:rsidTr="009C6B68">
        <w:trPr>
          <w:cantSplit/>
        </w:trPr>
        <w:tc>
          <w:tcPr>
            <w:tcW w:w="1096" w:type="pct"/>
          </w:tcPr>
          <w:p w14:paraId="14E12A8F" w14:textId="77777777" w:rsidR="007D64A5" w:rsidRPr="0079770A" w:rsidRDefault="007D64A5" w:rsidP="00631663">
            <w:pPr>
              <w:pStyle w:val="TableBody"/>
            </w:pPr>
            <w:r w:rsidRPr="0079770A">
              <w:t xml:space="preserve">RUCSFRS </w:t>
            </w:r>
            <w:proofErr w:type="spellStart"/>
            <w:r w:rsidRPr="0079770A">
              <w:rPr>
                <w:i/>
                <w:vertAlign w:val="subscript"/>
              </w:rPr>
              <w:t>ruc</w:t>
            </w:r>
            <w:proofErr w:type="spellEnd"/>
            <w:r w:rsidRPr="0079770A">
              <w:rPr>
                <w:i/>
                <w:vertAlign w:val="subscript"/>
              </w:rPr>
              <w:t>, i, q</w:t>
            </w:r>
          </w:p>
        </w:tc>
        <w:tc>
          <w:tcPr>
            <w:tcW w:w="383" w:type="pct"/>
          </w:tcPr>
          <w:p w14:paraId="1D2A6839" w14:textId="77777777" w:rsidR="007D64A5" w:rsidRPr="0079770A" w:rsidRDefault="007D64A5" w:rsidP="00631663">
            <w:pPr>
              <w:pStyle w:val="TableBody"/>
              <w:jc w:val="center"/>
            </w:pPr>
            <w:r w:rsidRPr="0079770A">
              <w:t>none</w:t>
            </w:r>
          </w:p>
        </w:tc>
        <w:tc>
          <w:tcPr>
            <w:tcW w:w="3521" w:type="pct"/>
          </w:tcPr>
          <w:p w14:paraId="7EED15FD" w14:textId="77777777" w:rsidR="007D64A5" w:rsidRPr="0079770A" w:rsidRDefault="007D64A5" w:rsidP="00631663">
            <w:pPr>
              <w:pStyle w:val="TableBody"/>
            </w:pPr>
            <w:r w:rsidRPr="0079770A">
              <w:rPr>
                <w:i/>
              </w:rPr>
              <w:t>RUC Shortfall Ratio Share</w:t>
            </w:r>
            <w:r w:rsidRPr="0079770A">
              <w:t>—The ratio of the QSE</w:t>
            </w:r>
            <w:r w:rsidRPr="0079770A">
              <w:rPr>
                <w:i/>
              </w:rPr>
              <w:t xml:space="preserve"> q</w:t>
            </w:r>
            <w:r w:rsidRPr="0079770A">
              <w:t>’s capacity shortfall to the sum of all QSEs’ capacity shortfalls, for the RUC process</w:t>
            </w:r>
            <w:r w:rsidRPr="0079770A">
              <w:rPr>
                <w:i/>
              </w:rPr>
              <w:t xml:space="preserve"> </w:t>
            </w:r>
            <w:proofErr w:type="spellStart"/>
            <w:r w:rsidRPr="0079770A">
              <w:rPr>
                <w:i/>
              </w:rPr>
              <w:t>ruc</w:t>
            </w:r>
            <w:proofErr w:type="spellEnd"/>
            <w:r w:rsidRPr="0079770A">
              <w:t xml:space="preserve">, for the 15-minute Settlement Interval </w:t>
            </w:r>
            <w:r w:rsidRPr="0079770A">
              <w:rPr>
                <w:i/>
              </w:rPr>
              <w:t>i</w:t>
            </w:r>
            <w:r w:rsidRPr="0079770A">
              <w:t>.</w:t>
            </w:r>
          </w:p>
        </w:tc>
      </w:tr>
      <w:tr w:rsidR="007D64A5" w14:paraId="41DCA7FB" w14:textId="77777777" w:rsidTr="009C6B68">
        <w:trPr>
          <w:cantSplit/>
        </w:trPr>
        <w:tc>
          <w:tcPr>
            <w:tcW w:w="1096" w:type="pct"/>
          </w:tcPr>
          <w:p w14:paraId="679961C7" w14:textId="77777777" w:rsidR="007D64A5" w:rsidRPr="0079770A" w:rsidRDefault="007D64A5" w:rsidP="00631663">
            <w:pPr>
              <w:pStyle w:val="TableBody"/>
            </w:pPr>
            <w:r w:rsidRPr="0079770A">
              <w:t xml:space="preserve">RUCSF </w:t>
            </w:r>
            <w:proofErr w:type="spellStart"/>
            <w:r w:rsidRPr="0079770A">
              <w:rPr>
                <w:i/>
                <w:vertAlign w:val="subscript"/>
              </w:rPr>
              <w:t>ruc</w:t>
            </w:r>
            <w:proofErr w:type="spellEnd"/>
            <w:r w:rsidRPr="0079770A">
              <w:rPr>
                <w:i/>
                <w:vertAlign w:val="subscript"/>
              </w:rPr>
              <w:t>, i, q</w:t>
            </w:r>
          </w:p>
        </w:tc>
        <w:tc>
          <w:tcPr>
            <w:tcW w:w="383" w:type="pct"/>
          </w:tcPr>
          <w:p w14:paraId="02490D2D" w14:textId="77777777" w:rsidR="007D64A5" w:rsidRPr="0079770A" w:rsidRDefault="007D64A5" w:rsidP="00631663">
            <w:pPr>
              <w:pStyle w:val="TableBody"/>
              <w:jc w:val="center"/>
            </w:pPr>
            <w:r w:rsidRPr="0079770A">
              <w:t>MW</w:t>
            </w:r>
          </w:p>
        </w:tc>
        <w:tc>
          <w:tcPr>
            <w:tcW w:w="3521" w:type="pct"/>
          </w:tcPr>
          <w:p w14:paraId="478B30D1" w14:textId="77777777" w:rsidR="007D64A5" w:rsidRPr="0079770A" w:rsidRDefault="007D64A5" w:rsidP="00631663">
            <w:pPr>
              <w:pStyle w:val="TableBody"/>
            </w:pPr>
            <w:r w:rsidRPr="0079770A">
              <w:rPr>
                <w:i/>
              </w:rPr>
              <w:t>RUC Shortfall</w:t>
            </w:r>
            <w:r w:rsidRPr="0079770A">
              <w:t xml:space="preserve">—The QSE </w:t>
            </w:r>
            <w:r w:rsidRPr="0079770A">
              <w:rPr>
                <w:i/>
              </w:rPr>
              <w:t>q</w:t>
            </w:r>
            <w:r w:rsidRPr="0079770A">
              <w:t xml:space="preserve">’s capacity shortfall for the RUC process </w:t>
            </w:r>
            <w:proofErr w:type="spellStart"/>
            <w:r w:rsidRPr="0079770A">
              <w:rPr>
                <w:i/>
              </w:rPr>
              <w:t>ruc</w:t>
            </w:r>
            <w:proofErr w:type="spellEnd"/>
            <w:r w:rsidRPr="0079770A">
              <w:t xml:space="preserve"> for the 15-minute Settlement Interval</w:t>
            </w:r>
            <w:r w:rsidRPr="0079770A">
              <w:rPr>
                <w:i/>
              </w:rPr>
              <w:t xml:space="preserve"> i</w:t>
            </w:r>
            <w:r w:rsidRPr="0079770A">
              <w:t>.</w:t>
            </w:r>
          </w:p>
        </w:tc>
      </w:tr>
      <w:tr w:rsidR="007D64A5" w14:paraId="0F88A51D" w14:textId="77777777" w:rsidTr="009C6B68">
        <w:trPr>
          <w:cantSplit/>
        </w:trPr>
        <w:tc>
          <w:tcPr>
            <w:tcW w:w="1096" w:type="pct"/>
          </w:tcPr>
          <w:p w14:paraId="492521CC" w14:textId="77777777" w:rsidR="007D64A5" w:rsidRPr="0079770A" w:rsidRDefault="007D64A5" w:rsidP="00631663">
            <w:pPr>
              <w:pStyle w:val="TableBody"/>
            </w:pPr>
            <w:r w:rsidRPr="0079770A">
              <w:lastRenderedPageBreak/>
              <w:t xml:space="preserve">RUCSFTOT </w:t>
            </w:r>
            <w:proofErr w:type="spellStart"/>
            <w:r w:rsidRPr="0079770A">
              <w:rPr>
                <w:i/>
                <w:vertAlign w:val="subscript"/>
              </w:rPr>
              <w:t>ruc</w:t>
            </w:r>
            <w:proofErr w:type="spellEnd"/>
            <w:r w:rsidRPr="0079770A">
              <w:rPr>
                <w:i/>
                <w:vertAlign w:val="subscript"/>
              </w:rPr>
              <w:t>, i</w:t>
            </w:r>
          </w:p>
        </w:tc>
        <w:tc>
          <w:tcPr>
            <w:tcW w:w="383" w:type="pct"/>
          </w:tcPr>
          <w:p w14:paraId="308E723E" w14:textId="77777777" w:rsidR="007D64A5" w:rsidRPr="0079770A" w:rsidRDefault="007D64A5" w:rsidP="00631663">
            <w:pPr>
              <w:pStyle w:val="TableBody"/>
              <w:jc w:val="center"/>
            </w:pPr>
            <w:r w:rsidRPr="0079770A">
              <w:t>MW</w:t>
            </w:r>
          </w:p>
        </w:tc>
        <w:tc>
          <w:tcPr>
            <w:tcW w:w="3521" w:type="pct"/>
          </w:tcPr>
          <w:p w14:paraId="63C173E9" w14:textId="77777777" w:rsidR="007D64A5" w:rsidRPr="0079770A" w:rsidRDefault="007D64A5" w:rsidP="00631663">
            <w:pPr>
              <w:pStyle w:val="TableBody"/>
              <w:rPr>
                <w:i/>
              </w:rPr>
            </w:pPr>
            <w:r w:rsidRPr="0079770A">
              <w:rPr>
                <w:i/>
              </w:rPr>
              <w:t>RUC Shortfall Total</w:t>
            </w:r>
            <w:r w:rsidRPr="0079770A">
              <w:t>—The sum of all QSEs’ capacity shortfalls, for a RUC process</w:t>
            </w:r>
            <w:r w:rsidRPr="0079770A">
              <w:rPr>
                <w:i/>
              </w:rPr>
              <w:t xml:space="preserve"> </w:t>
            </w:r>
            <w:proofErr w:type="spellStart"/>
            <w:r w:rsidRPr="0079770A">
              <w:rPr>
                <w:i/>
              </w:rPr>
              <w:t>ruc</w:t>
            </w:r>
            <w:proofErr w:type="spellEnd"/>
            <w:r w:rsidRPr="0079770A">
              <w:t>, for a 15-minute Settlement Interval</w:t>
            </w:r>
            <w:r w:rsidRPr="0079770A">
              <w:rPr>
                <w:i/>
              </w:rPr>
              <w:t xml:space="preserve"> i</w:t>
            </w:r>
            <w:r w:rsidRPr="0079770A">
              <w:t>.</w:t>
            </w:r>
          </w:p>
        </w:tc>
      </w:tr>
      <w:tr w:rsidR="007D64A5" w14:paraId="674CCB20" w14:textId="77777777" w:rsidTr="009C6B68">
        <w:trPr>
          <w:cantSplit/>
        </w:trPr>
        <w:tc>
          <w:tcPr>
            <w:tcW w:w="1096" w:type="pct"/>
          </w:tcPr>
          <w:p w14:paraId="0832F97E" w14:textId="77777777" w:rsidR="007D64A5" w:rsidRPr="0079770A" w:rsidRDefault="007D64A5" w:rsidP="00631663">
            <w:pPr>
              <w:pStyle w:val="TableBody"/>
            </w:pPr>
            <w:r w:rsidRPr="0079770A">
              <w:t xml:space="preserve">RUCSFSNAP </w:t>
            </w:r>
            <w:proofErr w:type="spellStart"/>
            <w:r w:rsidRPr="0079770A">
              <w:rPr>
                <w:i/>
                <w:vertAlign w:val="subscript"/>
              </w:rPr>
              <w:t>ruc</w:t>
            </w:r>
            <w:proofErr w:type="spellEnd"/>
            <w:r w:rsidRPr="0079770A">
              <w:rPr>
                <w:i/>
                <w:vertAlign w:val="subscript"/>
              </w:rPr>
              <w:t>, q, i</w:t>
            </w:r>
          </w:p>
        </w:tc>
        <w:tc>
          <w:tcPr>
            <w:tcW w:w="383" w:type="pct"/>
          </w:tcPr>
          <w:p w14:paraId="269A13D8" w14:textId="77777777" w:rsidR="007D64A5" w:rsidRPr="0079770A" w:rsidRDefault="007D64A5" w:rsidP="00631663">
            <w:pPr>
              <w:pStyle w:val="TableBody"/>
              <w:jc w:val="center"/>
            </w:pPr>
            <w:r w:rsidRPr="0079770A">
              <w:t>MW</w:t>
            </w:r>
          </w:p>
        </w:tc>
        <w:tc>
          <w:tcPr>
            <w:tcW w:w="3521" w:type="pct"/>
          </w:tcPr>
          <w:p w14:paraId="7FF7FA5D" w14:textId="77777777" w:rsidR="007D64A5" w:rsidRPr="0079770A" w:rsidRDefault="007D64A5" w:rsidP="00631663">
            <w:pPr>
              <w:pStyle w:val="TableBody"/>
            </w:pPr>
            <w:r w:rsidRPr="0079770A">
              <w:rPr>
                <w:i/>
              </w:rPr>
              <w:t>RUC Shortfall at Snapshot</w:t>
            </w:r>
            <w:r w:rsidRPr="0079770A">
              <w:t xml:space="preserve">—The QSE </w:t>
            </w:r>
            <w:r w:rsidRPr="0079770A">
              <w:rPr>
                <w:i/>
              </w:rPr>
              <w:t>q</w:t>
            </w:r>
            <w:r w:rsidRPr="0079770A">
              <w:t xml:space="preserve">’s capacity shortfall according to the snapshot for the RUC process </w:t>
            </w:r>
            <w:proofErr w:type="spellStart"/>
            <w:r w:rsidRPr="0079770A">
              <w:rPr>
                <w:i/>
              </w:rPr>
              <w:t>ruc</w:t>
            </w:r>
            <w:proofErr w:type="spellEnd"/>
            <w:r w:rsidRPr="0079770A">
              <w:t xml:space="preserve"> for the 15-minute Settlement Interval</w:t>
            </w:r>
            <w:r w:rsidRPr="0079770A">
              <w:rPr>
                <w:i/>
              </w:rPr>
              <w:t xml:space="preserve"> i</w:t>
            </w:r>
            <w:r w:rsidRPr="0079770A">
              <w:t>.</w:t>
            </w:r>
          </w:p>
        </w:tc>
      </w:tr>
      <w:tr w:rsidR="007D64A5" w14:paraId="7A1E6C77" w14:textId="77777777" w:rsidTr="009C6B68">
        <w:trPr>
          <w:cantSplit/>
        </w:trPr>
        <w:tc>
          <w:tcPr>
            <w:tcW w:w="1096" w:type="pct"/>
          </w:tcPr>
          <w:p w14:paraId="081988E2" w14:textId="77777777" w:rsidR="007D64A5" w:rsidRPr="0079770A" w:rsidRDefault="007D64A5" w:rsidP="00631663">
            <w:pPr>
              <w:pStyle w:val="TableBody"/>
            </w:pPr>
            <w:r w:rsidRPr="0079770A">
              <w:t xml:space="preserve">RUCSFADJ </w:t>
            </w:r>
            <w:proofErr w:type="spellStart"/>
            <w:r w:rsidRPr="0079770A">
              <w:rPr>
                <w:i/>
                <w:vertAlign w:val="subscript"/>
              </w:rPr>
              <w:t>ruc</w:t>
            </w:r>
            <w:proofErr w:type="spellEnd"/>
            <w:r w:rsidRPr="0079770A">
              <w:rPr>
                <w:i/>
                <w:vertAlign w:val="subscript"/>
              </w:rPr>
              <w:t>, q, i</w:t>
            </w:r>
          </w:p>
        </w:tc>
        <w:tc>
          <w:tcPr>
            <w:tcW w:w="383" w:type="pct"/>
          </w:tcPr>
          <w:p w14:paraId="56A4FC0D" w14:textId="77777777" w:rsidR="007D64A5" w:rsidRPr="0079770A" w:rsidRDefault="007D64A5" w:rsidP="00631663">
            <w:pPr>
              <w:pStyle w:val="TableBody"/>
              <w:jc w:val="center"/>
            </w:pPr>
            <w:r w:rsidRPr="0079770A">
              <w:t>MW</w:t>
            </w:r>
          </w:p>
        </w:tc>
        <w:tc>
          <w:tcPr>
            <w:tcW w:w="3521" w:type="pct"/>
          </w:tcPr>
          <w:p w14:paraId="1266502C" w14:textId="77777777" w:rsidR="007D64A5" w:rsidRPr="0079770A" w:rsidRDefault="007D64A5" w:rsidP="00631663">
            <w:pPr>
              <w:pStyle w:val="TableBody"/>
            </w:pPr>
            <w:r w:rsidRPr="0079770A">
              <w:rPr>
                <w:i/>
              </w:rPr>
              <w:t>RUC Shortfall at Adjustment Period</w:t>
            </w:r>
            <w:r w:rsidRPr="0079770A">
              <w:t xml:space="preserve">—The QSE </w:t>
            </w:r>
            <w:r w:rsidRPr="0079770A">
              <w:rPr>
                <w:i/>
              </w:rPr>
              <w:t>q</w:t>
            </w:r>
            <w:r w:rsidRPr="0079770A">
              <w:t>’s Adjustment Period capacity shortfall, including capacity from IRRs as seen in the snapshot for the RUC process</w:t>
            </w:r>
            <w:r w:rsidRPr="0079770A">
              <w:rPr>
                <w:i/>
              </w:rPr>
              <w:t xml:space="preserve"> </w:t>
            </w:r>
            <w:proofErr w:type="spellStart"/>
            <w:r w:rsidRPr="0079770A">
              <w:rPr>
                <w:i/>
              </w:rPr>
              <w:t>ruc</w:t>
            </w:r>
            <w:proofErr w:type="spellEnd"/>
            <w:r w:rsidRPr="0079770A">
              <w:t>, for the 15-minute Settlement Interval</w:t>
            </w:r>
            <w:r w:rsidRPr="0079770A">
              <w:rPr>
                <w:i/>
              </w:rPr>
              <w:t xml:space="preserve"> i</w:t>
            </w:r>
            <w:r w:rsidRPr="0079770A">
              <w:t>.</w:t>
            </w:r>
          </w:p>
        </w:tc>
      </w:tr>
      <w:tr w:rsidR="007D64A5" w14:paraId="1291B6A3" w14:textId="77777777" w:rsidTr="009C6B68">
        <w:trPr>
          <w:cantSplit/>
        </w:trPr>
        <w:tc>
          <w:tcPr>
            <w:tcW w:w="1096" w:type="pct"/>
          </w:tcPr>
          <w:p w14:paraId="7C34122E" w14:textId="77777777" w:rsidR="007D64A5" w:rsidRPr="0079770A" w:rsidRDefault="007D64A5" w:rsidP="00631663">
            <w:pPr>
              <w:pStyle w:val="TableBody"/>
            </w:pPr>
            <w:r w:rsidRPr="0079770A">
              <w:t xml:space="preserve">RUCCAPCREDIT </w:t>
            </w:r>
            <w:r w:rsidRPr="0079770A">
              <w:rPr>
                <w:i/>
                <w:vertAlign w:val="subscript"/>
              </w:rPr>
              <w:t>q, i, z</w:t>
            </w:r>
          </w:p>
        </w:tc>
        <w:tc>
          <w:tcPr>
            <w:tcW w:w="383" w:type="pct"/>
          </w:tcPr>
          <w:p w14:paraId="74AA5FC6" w14:textId="77777777" w:rsidR="007D64A5" w:rsidRPr="0079770A" w:rsidRDefault="007D64A5" w:rsidP="00631663">
            <w:pPr>
              <w:pStyle w:val="TableBody"/>
              <w:jc w:val="center"/>
            </w:pPr>
            <w:r w:rsidRPr="0079770A">
              <w:t>MW</w:t>
            </w:r>
          </w:p>
        </w:tc>
        <w:tc>
          <w:tcPr>
            <w:tcW w:w="3521" w:type="pct"/>
          </w:tcPr>
          <w:p w14:paraId="472932E1" w14:textId="77777777" w:rsidR="007D64A5" w:rsidRPr="0079770A" w:rsidRDefault="007D64A5" w:rsidP="00631663">
            <w:pPr>
              <w:pStyle w:val="TableBody"/>
              <w:rPr>
                <w:i/>
              </w:rPr>
            </w:pPr>
            <w:r w:rsidRPr="0079770A">
              <w:rPr>
                <w:i/>
              </w:rPr>
              <w:t>RUC Capacity Credit by QSE</w:t>
            </w:r>
            <w:r w:rsidRPr="0079770A">
              <w:t xml:space="preserve">—The QSE </w:t>
            </w:r>
            <w:r w:rsidRPr="0079770A">
              <w:rPr>
                <w:i/>
              </w:rPr>
              <w:t>q</w:t>
            </w:r>
            <w:r w:rsidRPr="0079770A">
              <w:t xml:space="preserve">’s capacity credit resulting from capacity paid through the RUC Capacity-Short Amount for RUC process </w:t>
            </w:r>
            <w:r w:rsidRPr="0079770A">
              <w:rPr>
                <w:i/>
              </w:rPr>
              <w:t>z</w:t>
            </w:r>
            <w:r w:rsidRPr="0079770A">
              <w:t xml:space="preserve"> for the 15-minute Settlement Interval</w:t>
            </w:r>
            <w:r w:rsidRPr="0079770A">
              <w:rPr>
                <w:i/>
              </w:rPr>
              <w:t xml:space="preserve"> i</w:t>
            </w:r>
            <w:r w:rsidRPr="0079770A">
              <w:t>.</w:t>
            </w:r>
          </w:p>
        </w:tc>
      </w:tr>
      <w:tr w:rsidR="007D64A5" w14:paraId="52D2581E" w14:textId="77777777" w:rsidTr="009C6B68">
        <w:trPr>
          <w:cantSplit/>
        </w:trPr>
        <w:tc>
          <w:tcPr>
            <w:tcW w:w="1096" w:type="pct"/>
          </w:tcPr>
          <w:p w14:paraId="7B1836F8" w14:textId="77777777" w:rsidR="007D64A5" w:rsidRPr="0079770A" w:rsidRDefault="007D64A5" w:rsidP="00631663">
            <w:pPr>
              <w:pStyle w:val="TableBody"/>
            </w:pPr>
            <w:r w:rsidRPr="0079770A">
              <w:t xml:space="preserve">RTAML </w:t>
            </w:r>
            <w:r w:rsidRPr="0079770A">
              <w:rPr>
                <w:i/>
                <w:vertAlign w:val="subscript"/>
              </w:rPr>
              <w:t>q, p, i</w:t>
            </w:r>
          </w:p>
        </w:tc>
        <w:tc>
          <w:tcPr>
            <w:tcW w:w="383" w:type="pct"/>
          </w:tcPr>
          <w:p w14:paraId="6B01CB4A" w14:textId="77777777" w:rsidR="007D64A5" w:rsidRPr="0079770A" w:rsidRDefault="007D64A5" w:rsidP="00631663">
            <w:pPr>
              <w:pStyle w:val="TableBody"/>
              <w:jc w:val="center"/>
            </w:pPr>
            <w:r w:rsidRPr="0079770A">
              <w:t>MWh</w:t>
            </w:r>
          </w:p>
        </w:tc>
        <w:tc>
          <w:tcPr>
            <w:tcW w:w="3521" w:type="pct"/>
          </w:tcPr>
          <w:p w14:paraId="3EE0D82F" w14:textId="77777777" w:rsidR="007D64A5" w:rsidRPr="0079770A" w:rsidRDefault="007D64A5" w:rsidP="00631663">
            <w:pPr>
              <w:pStyle w:val="TableBody"/>
              <w:rPr>
                <w:i/>
              </w:rPr>
            </w:pPr>
            <w:r w:rsidRPr="0079770A">
              <w:rPr>
                <w:i/>
              </w:rPr>
              <w:t>Real-Time Adjusted Metered Load</w:t>
            </w:r>
            <w:r w:rsidRPr="0079770A">
              <w:t xml:space="preserve">—The QSE </w:t>
            </w:r>
            <w:r w:rsidRPr="0079770A">
              <w:rPr>
                <w:i/>
              </w:rPr>
              <w:t>q</w:t>
            </w:r>
            <w:r w:rsidRPr="0079770A">
              <w:t xml:space="preserve">’s Adjusted Metered Load (AML) at the Settlement Point </w:t>
            </w:r>
            <w:r w:rsidRPr="0079770A">
              <w:rPr>
                <w:i/>
              </w:rPr>
              <w:t>p</w:t>
            </w:r>
            <w:r w:rsidRPr="0079770A">
              <w:t xml:space="preserve"> for the 15-minute Settlement Interval</w:t>
            </w:r>
            <w:r w:rsidRPr="0079770A">
              <w:rPr>
                <w:i/>
              </w:rPr>
              <w:t xml:space="preserve"> i</w:t>
            </w:r>
            <w:r w:rsidRPr="0079770A">
              <w:t>.</w:t>
            </w:r>
          </w:p>
        </w:tc>
      </w:tr>
      <w:tr w:rsidR="007D64A5" w14:paraId="3B7E781F" w14:textId="77777777" w:rsidTr="009C6B68">
        <w:trPr>
          <w:cantSplit/>
        </w:trPr>
        <w:tc>
          <w:tcPr>
            <w:tcW w:w="1096" w:type="pct"/>
          </w:tcPr>
          <w:p w14:paraId="6A8B56F4" w14:textId="77777777" w:rsidR="007D64A5" w:rsidRPr="0079770A" w:rsidRDefault="007D64A5" w:rsidP="00631663">
            <w:pPr>
              <w:pStyle w:val="TableBody"/>
            </w:pPr>
            <w:r w:rsidRPr="0079770A">
              <w:t xml:space="preserve">RUCCAPSNAP </w:t>
            </w:r>
            <w:proofErr w:type="spellStart"/>
            <w:r w:rsidRPr="0079770A">
              <w:rPr>
                <w:i/>
                <w:vertAlign w:val="subscript"/>
              </w:rPr>
              <w:t>ruc</w:t>
            </w:r>
            <w:proofErr w:type="spellEnd"/>
            <w:r w:rsidRPr="0079770A">
              <w:rPr>
                <w:i/>
                <w:vertAlign w:val="subscript"/>
              </w:rPr>
              <w:t>, q, i</w:t>
            </w:r>
          </w:p>
        </w:tc>
        <w:tc>
          <w:tcPr>
            <w:tcW w:w="383" w:type="pct"/>
          </w:tcPr>
          <w:p w14:paraId="7E93C998" w14:textId="77777777" w:rsidR="007D64A5" w:rsidRPr="0079770A" w:rsidRDefault="007D64A5" w:rsidP="00631663">
            <w:pPr>
              <w:pStyle w:val="TableBody"/>
              <w:jc w:val="center"/>
            </w:pPr>
            <w:r w:rsidRPr="0079770A">
              <w:t>MW</w:t>
            </w:r>
          </w:p>
        </w:tc>
        <w:tc>
          <w:tcPr>
            <w:tcW w:w="3521" w:type="pct"/>
          </w:tcPr>
          <w:p w14:paraId="06A9CF32" w14:textId="77777777" w:rsidR="007D64A5" w:rsidRPr="0079770A" w:rsidRDefault="007D64A5" w:rsidP="00631663">
            <w:pPr>
              <w:pStyle w:val="TableBody"/>
              <w:rPr>
                <w:i/>
              </w:rPr>
            </w:pPr>
            <w:r w:rsidRPr="0079770A">
              <w:rPr>
                <w:i/>
              </w:rPr>
              <w:t>RUC Capacity Snapshot at time of RUC</w:t>
            </w:r>
            <w:r w:rsidRPr="0079770A">
              <w:t>—The amount of the QSE</w:t>
            </w:r>
            <w:r w:rsidRPr="0079770A">
              <w:rPr>
                <w:i/>
              </w:rPr>
              <w:t xml:space="preserve"> q</w:t>
            </w:r>
            <w:r w:rsidRPr="0079770A">
              <w:t xml:space="preserve">’s calculated capacity in the COP and Trades Snapshot for the RUC process </w:t>
            </w:r>
            <w:proofErr w:type="spellStart"/>
            <w:r w:rsidRPr="0079770A">
              <w:rPr>
                <w:i/>
              </w:rPr>
              <w:t>ruc</w:t>
            </w:r>
            <w:proofErr w:type="spellEnd"/>
            <w:r w:rsidRPr="0079770A">
              <w:t xml:space="preserve"> for a 15-minute Settlement Interval</w:t>
            </w:r>
            <w:r w:rsidRPr="0079770A">
              <w:rPr>
                <w:i/>
              </w:rPr>
              <w:t xml:space="preserve"> i</w:t>
            </w:r>
            <w:r w:rsidRPr="0079770A">
              <w:t xml:space="preserve">.  </w:t>
            </w:r>
          </w:p>
        </w:tc>
      </w:tr>
      <w:tr w:rsidR="007D64A5" w14:paraId="0EE01067" w14:textId="77777777" w:rsidTr="009C6B68">
        <w:trPr>
          <w:cantSplit/>
        </w:trPr>
        <w:tc>
          <w:tcPr>
            <w:tcW w:w="1096" w:type="pct"/>
          </w:tcPr>
          <w:p w14:paraId="7DD3179F" w14:textId="77777777" w:rsidR="007D64A5" w:rsidRPr="0079770A" w:rsidRDefault="007D64A5" w:rsidP="00631663">
            <w:pPr>
              <w:pStyle w:val="TableBody"/>
            </w:pPr>
            <w:r w:rsidRPr="0079770A">
              <w:t xml:space="preserve">HASLSNAP </w:t>
            </w:r>
            <w:r w:rsidRPr="0079770A">
              <w:rPr>
                <w:i/>
                <w:vertAlign w:val="subscript"/>
              </w:rPr>
              <w:t>q, r, h</w:t>
            </w:r>
          </w:p>
        </w:tc>
        <w:tc>
          <w:tcPr>
            <w:tcW w:w="383" w:type="pct"/>
          </w:tcPr>
          <w:p w14:paraId="263E3137" w14:textId="77777777" w:rsidR="007D64A5" w:rsidRPr="0079770A" w:rsidRDefault="007D64A5" w:rsidP="00631663">
            <w:pPr>
              <w:pStyle w:val="TableBody"/>
              <w:jc w:val="center"/>
            </w:pPr>
            <w:r w:rsidRPr="0079770A">
              <w:t>MW</w:t>
            </w:r>
          </w:p>
        </w:tc>
        <w:tc>
          <w:tcPr>
            <w:tcW w:w="3521" w:type="pct"/>
          </w:tcPr>
          <w:p w14:paraId="3AF2C799" w14:textId="77777777" w:rsidR="007D64A5" w:rsidRPr="0079770A" w:rsidRDefault="007D64A5" w:rsidP="00631663">
            <w:pPr>
              <w:pStyle w:val="TableBody"/>
              <w:rPr>
                <w:i/>
              </w:rPr>
            </w:pPr>
            <w:r w:rsidRPr="0079770A">
              <w:rPr>
                <w:i/>
              </w:rPr>
              <w:t>High Ancillary Services Limit at Snapshot</w:t>
            </w:r>
            <w:r w:rsidRPr="0079770A">
              <w:t xml:space="preserve">—The HASL of the Resource </w:t>
            </w:r>
            <w:r w:rsidRPr="0079770A">
              <w:rPr>
                <w:i/>
              </w:rPr>
              <w:t>r</w:t>
            </w:r>
            <w:r w:rsidRPr="0079770A">
              <w:t xml:space="preserve"> represented by the QSE </w:t>
            </w:r>
            <w:r w:rsidRPr="0079770A">
              <w:rPr>
                <w:i/>
              </w:rPr>
              <w:t>q</w:t>
            </w:r>
            <w:r w:rsidRPr="0079770A">
              <w:t xml:space="preserve">, according to the COP and Trades Snapshot for the RUC process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is a Combined Cycle Generation Resource within the Combined Cycle Train.</w:t>
            </w:r>
          </w:p>
        </w:tc>
      </w:tr>
      <w:tr w:rsidR="007D64A5" w14:paraId="5D3615E8" w14:textId="77777777" w:rsidTr="009C6B68">
        <w:trPr>
          <w:cantSplit/>
        </w:trPr>
        <w:tc>
          <w:tcPr>
            <w:tcW w:w="1096" w:type="pct"/>
          </w:tcPr>
          <w:p w14:paraId="44E1EE66" w14:textId="77777777" w:rsidR="007D64A5" w:rsidRPr="0079770A" w:rsidRDefault="007D64A5" w:rsidP="00631663">
            <w:pPr>
              <w:pStyle w:val="TableBody"/>
            </w:pPr>
            <w:r w:rsidRPr="0079770A">
              <w:t>DCIMPADJ</w:t>
            </w:r>
            <w:r w:rsidRPr="0079770A">
              <w:rPr>
                <w:i/>
              </w:rPr>
              <w:t xml:space="preserve"> </w:t>
            </w:r>
            <w:r w:rsidRPr="0079770A">
              <w:rPr>
                <w:i/>
                <w:vertAlign w:val="subscript"/>
              </w:rPr>
              <w:t>q, p, i</w:t>
            </w:r>
          </w:p>
        </w:tc>
        <w:tc>
          <w:tcPr>
            <w:tcW w:w="383" w:type="pct"/>
          </w:tcPr>
          <w:p w14:paraId="2A8394A0" w14:textId="77777777" w:rsidR="007D64A5" w:rsidRPr="0079770A" w:rsidRDefault="007D64A5" w:rsidP="00631663">
            <w:pPr>
              <w:pStyle w:val="TableBody"/>
              <w:jc w:val="center"/>
            </w:pPr>
            <w:r w:rsidRPr="0079770A">
              <w:t>MW</w:t>
            </w:r>
          </w:p>
        </w:tc>
        <w:tc>
          <w:tcPr>
            <w:tcW w:w="3521" w:type="pct"/>
          </w:tcPr>
          <w:p w14:paraId="14E9823D" w14:textId="77777777" w:rsidR="007D64A5" w:rsidRPr="0079770A" w:rsidRDefault="007D64A5" w:rsidP="00631663">
            <w:pPr>
              <w:pStyle w:val="TableBody"/>
              <w:rPr>
                <w:i/>
              </w:rPr>
            </w:pPr>
            <w:r w:rsidRPr="0079770A">
              <w:rPr>
                <w:i/>
              </w:rPr>
              <w:t>DC Import per QSE per Settlement Point</w:t>
            </w:r>
            <w:r w:rsidRPr="0079770A">
              <w:t xml:space="preserve">—The approved aggregated DC Tie Schedule submitted by QSE </w:t>
            </w:r>
            <w:r w:rsidRPr="0079770A">
              <w:rPr>
                <w:i/>
              </w:rPr>
              <w:t>q</w:t>
            </w:r>
            <w:r w:rsidRPr="0079770A">
              <w:t xml:space="preserve"> as an importer into the ERCOT System through DC Tie </w:t>
            </w:r>
            <w:r w:rsidRPr="0079770A">
              <w:rPr>
                <w:i/>
              </w:rPr>
              <w:t>p</w:t>
            </w:r>
            <w:r w:rsidRPr="0079770A">
              <w:t xml:space="preserve"> according to the Adjustment Period snapshot, for the 15-minute Settlement Interval</w:t>
            </w:r>
            <w:r w:rsidRPr="0079770A">
              <w:rPr>
                <w:i/>
              </w:rPr>
              <w:t xml:space="preserve"> i</w:t>
            </w:r>
            <w:r w:rsidRPr="0079770A">
              <w:t>.</w:t>
            </w:r>
          </w:p>
        </w:tc>
      </w:tr>
      <w:tr w:rsidR="007D64A5" w14:paraId="4246FD8C" w14:textId="77777777" w:rsidTr="009C6B68">
        <w:trPr>
          <w:cantSplit/>
        </w:trPr>
        <w:tc>
          <w:tcPr>
            <w:tcW w:w="1096" w:type="pct"/>
          </w:tcPr>
          <w:p w14:paraId="7EF34483" w14:textId="77777777" w:rsidR="007D64A5" w:rsidRPr="0079770A" w:rsidRDefault="007D64A5" w:rsidP="00631663">
            <w:pPr>
              <w:pStyle w:val="TableBody"/>
            </w:pPr>
            <w:r w:rsidRPr="0079770A">
              <w:t xml:space="preserve">DCIMPSNAP </w:t>
            </w:r>
            <w:r w:rsidRPr="0079770A">
              <w:rPr>
                <w:i/>
                <w:vertAlign w:val="subscript"/>
              </w:rPr>
              <w:t>q, p, i</w:t>
            </w:r>
          </w:p>
        </w:tc>
        <w:tc>
          <w:tcPr>
            <w:tcW w:w="383" w:type="pct"/>
          </w:tcPr>
          <w:p w14:paraId="5598509F" w14:textId="77777777" w:rsidR="007D64A5" w:rsidRPr="0079770A" w:rsidRDefault="007D64A5" w:rsidP="00631663">
            <w:pPr>
              <w:pStyle w:val="TableBody"/>
              <w:jc w:val="center"/>
            </w:pPr>
            <w:r w:rsidRPr="0079770A">
              <w:t>MW</w:t>
            </w:r>
          </w:p>
        </w:tc>
        <w:tc>
          <w:tcPr>
            <w:tcW w:w="3521" w:type="pct"/>
          </w:tcPr>
          <w:p w14:paraId="4F59C77E" w14:textId="77777777" w:rsidR="007D64A5" w:rsidRPr="0079770A" w:rsidRDefault="007D64A5" w:rsidP="00631663">
            <w:pPr>
              <w:pStyle w:val="TableBody"/>
              <w:rPr>
                <w:i/>
              </w:rPr>
            </w:pPr>
            <w:r w:rsidRPr="0079770A">
              <w:rPr>
                <w:i/>
              </w:rPr>
              <w:t>DC Import per QSE per Settlement Point</w:t>
            </w:r>
            <w:r w:rsidRPr="0079770A">
              <w:t xml:space="preserve">—The approved aggregated DC Tie Schedule submitted by QSE </w:t>
            </w:r>
            <w:r w:rsidRPr="0079770A">
              <w:rPr>
                <w:i/>
              </w:rPr>
              <w:t>q</w:t>
            </w:r>
            <w:r w:rsidRPr="0079770A">
              <w:t xml:space="preserve"> as an importer into the ERCOT System through DC Tie </w:t>
            </w:r>
            <w:r w:rsidRPr="0079770A">
              <w:rPr>
                <w:i/>
              </w:rPr>
              <w:t>p</w:t>
            </w:r>
            <w:r w:rsidRPr="0079770A">
              <w:t>, according to the snapshot for the RUC process for the hour that includes the 15-minute Settlement Interval</w:t>
            </w:r>
            <w:r w:rsidRPr="0079770A">
              <w:rPr>
                <w:i/>
              </w:rPr>
              <w:t xml:space="preserve"> i</w:t>
            </w:r>
            <w:r w:rsidRPr="0079770A">
              <w:t>.</w:t>
            </w:r>
          </w:p>
        </w:tc>
      </w:tr>
      <w:tr w:rsidR="007D64A5" w14:paraId="0814143B" w14:textId="77777777" w:rsidTr="009C6B68">
        <w:trPr>
          <w:cantSplit/>
        </w:trPr>
        <w:tc>
          <w:tcPr>
            <w:tcW w:w="1096" w:type="pct"/>
          </w:tcPr>
          <w:p w14:paraId="3879B65B" w14:textId="77777777" w:rsidR="007D64A5" w:rsidRPr="0079770A" w:rsidRDefault="007D64A5" w:rsidP="00631663">
            <w:pPr>
              <w:pStyle w:val="TableBody"/>
            </w:pPr>
            <w:r w:rsidRPr="0079770A">
              <w:t xml:space="preserve">RUCCPSNAP </w:t>
            </w:r>
            <w:r w:rsidRPr="0079770A">
              <w:rPr>
                <w:i/>
                <w:vertAlign w:val="subscript"/>
              </w:rPr>
              <w:t>q, h</w:t>
            </w:r>
          </w:p>
        </w:tc>
        <w:tc>
          <w:tcPr>
            <w:tcW w:w="383" w:type="pct"/>
          </w:tcPr>
          <w:p w14:paraId="30559A60" w14:textId="77777777" w:rsidR="007D64A5" w:rsidRPr="0079770A" w:rsidRDefault="007D64A5" w:rsidP="00631663">
            <w:pPr>
              <w:pStyle w:val="TableBody"/>
              <w:jc w:val="center"/>
            </w:pPr>
            <w:r w:rsidRPr="0079770A">
              <w:t>MW</w:t>
            </w:r>
          </w:p>
        </w:tc>
        <w:tc>
          <w:tcPr>
            <w:tcW w:w="3521" w:type="pct"/>
          </w:tcPr>
          <w:p w14:paraId="5F101C21" w14:textId="77777777" w:rsidR="007D64A5" w:rsidRPr="0079770A" w:rsidRDefault="007D64A5" w:rsidP="00631663">
            <w:pPr>
              <w:pStyle w:val="TableBody"/>
              <w:rPr>
                <w:i/>
              </w:rPr>
            </w:pPr>
            <w:r w:rsidRPr="0079770A">
              <w:rPr>
                <w:i/>
              </w:rPr>
              <w:t>RUC Capacity Purchase at Snapshot</w:t>
            </w:r>
            <w:r w:rsidRPr="0079770A">
              <w:t xml:space="preserve">—The QSE </w:t>
            </w:r>
            <w:r w:rsidRPr="0079770A">
              <w:rPr>
                <w:i/>
              </w:rPr>
              <w:t>q</w:t>
            </w:r>
            <w:r w:rsidRPr="0079770A">
              <w:t>’s capacity purchase, according to the COP and Trades Snapshot for the RUC process for the hour</w:t>
            </w:r>
            <w:r w:rsidRPr="0079770A">
              <w:rPr>
                <w:i/>
              </w:rPr>
              <w:t xml:space="preserve"> h</w:t>
            </w:r>
            <w:r w:rsidRPr="0079770A">
              <w:t xml:space="preserve"> that includes the 15-minute Settlement Interval.</w:t>
            </w:r>
          </w:p>
        </w:tc>
      </w:tr>
      <w:tr w:rsidR="007D64A5" w14:paraId="55F6C7A0" w14:textId="77777777" w:rsidTr="009C6B68">
        <w:trPr>
          <w:cantSplit/>
        </w:trPr>
        <w:tc>
          <w:tcPr>
            <w:tcW w:w="1096" w:type="pct"/>
          </w:tcPr>
          <w:p w14:paraId="0558C0AD" w14:textId="77777777" w:rsidR="007D64A5" w:rsidRPr="0079770A" w:rsidRDefault="007D64A5" w:rsidP="00631663">
            <w:pPr>
              <w:pStyle w:val="TableBody"/>
            </w:pPr>
            <w:r w:rsidRPr="0079770A">
              <w:t xml:space="preserve">RUCCSSNAP </w:t>
            </w:r>
            <w:r w:rsidRPr="0079770A">
              <w:rPr>
                <w:i/>
                <w:vertAlign w:val="subscript"/>
              </w:rPr>
              <w:t>q, h</w:t>
            </w:r>
          </w:p>
        </w:tc>
        <w:tc>
          <w:tcPr>
            <w:tcW w:w="383" w:type="pct"/>
          </w:tcPr>
          <w:p w14:paraId="38E46AE4" w14:textId="77777777" w:rsidR="007D64A5" w:rsidRPr="0079770A" w:rsidRDefault="007D64A5" w:rsidP="00631663">
            <w:pPr>
              <w:pStyle w:val="TableBody"/>
              <w:jc w:val="center"/>
            </w:pPr>
            <w:r w:rsidRPr="0079770A">
              <w:t>MW</w:t>
            </w:r>
          </w:p>
        </w:tc>
        <w:tc>
          <w:tcPr>
            <w:tcW w:w="3521" w:type="pct"/>
          </w:tcPr>
          <w:p w14:paraId="2DE56F97" w14:textId="77777777" w:rsidR="007D64A5" w:rsidRPr="0079770A" w:rsidRDefault="007D64A5" w:rsidP="00631663">
            <w:pPr>
              <w:pStyle w:val="TableBody"/>
              <w:rPr>
                <w:i/>
              </w:rPr>
            </w:pPr>
            <w:r w:rsidRPr="0079770A">
              <w:rPr>
                <w:i/>
              </w:rPr>
              <w:t>RUC Capacity Sale at Snapshot</w:t>
            </w:r>
            <w:r w:rsidRPr="0079770A">
              <w:t xml:space="preserve">—The QSE </w:t>
            </w:r>
            <w:r w:rsidRPr="0079770A">
              <w:rPr>
                <w:i/>
              </w:rPr>
              <w:t>q</w:t>
            </w:r>
            <w:r w:rsidRPr="0079770A">
              <w:t>’s capacity sale, according to the COP and Trades Snapshot for the RUC process for the hour</w:t>
            </w:r>
            <w:r w:rsidRPr="0079770A">
              <w:rPr>
                <w:i/>
              </w:rPr>
              <w:t xml:space="preserve"> h</w:t>
            </w:r>
            <w:r w:rsidRPr="0079770A">
              <w:t xml:space="preserve"> that includes the 15-minute Settlement Interval.</w:t>
            </w:r>
          </w:p>
        </w:tc>
      </w:tr>
      <w:tr w:rsidR="007D64A5" w14:paraId="41F0B621" w14:textId="77777777" w:rsidTr="009C6B68">
        <w:trPr>
          <w:cantSplit/>
        </w:trPr>
        <w:tc>
          <w:tcPr>
            <w:tcW w:w="1096" w:type="pct"/>
          </w:tcPr>
          <w:p w14:paraId="775521CF" w14:textId="77777777" w:rsidR="007D64A5" w:rsidRPr="0079770A" w:rsidRDefault="007D64A5" w:rsidP="00631663">
            <w:pPr>
              <w:pStyle w:val="TableBody"/>
            </w:pPr>
            <w:r w:rsidRPr="0079770A">
              <w:t xml:space="preserve">RUCCAPADJ </w:t>
            </w:r>
            <w:r w:rsidRPr="0079770A">
              <w:rPr>
                <w:i/>
                <w:vertAlign w:val="subscript"/>
              </w:rPr>
              <w:t>q, i</w:t>
            </w:r>
          </w:p>
        </w:tc>
        <w:tc>
          <w:tcPr>
            <w:tcW w:w="383" w:type="pct"/>
          </w:tcPr>
          <w:p w14:paraId="17FEF67E" w14:textId="77777777" w:rsidR="007D64A5" w:rsidRPr="0079770A" w:rsidRDefault="007D64A5" w:rsidP="00631663">
            <w:pPr>
              <w:pStyle w:val="TableBody"/>
              <w:jc w:val="center"/>
            </w:pPr>
            <w:r w:rsidRPr="0079770A">
              <w:t>MW</w:t>
            </w:r>
          </w:p>
        </w:tc>
        <w:tc>
          <w:tcPr>
            <w:tcW w:w="3521" w:type="pct"/>
          </w:tcPr>
          <w:p w14:paraId="2B42EFA7" w14:textId="77777777" w:rsidR="007D64A5" w:rsidRPr="0079770A" w:rsidRDefault="007D64A5" w:rsidP="00631663">
            <w:pPr>
              <w:pStyle w:val="TableBody"/>
              <w:rPr>
                <w:i/>
              </w:rPr>
            </w:pPr>
            <w:r w:rsidRPr="0079770A">
              <w:rPr>
                <w:i/>
              </w:rPr>
              <w:t>RUC Capacity Snapshot during Adjustment Period</w:t>
            </w:r>
            <w:r w:rsidRPr="0079770A">
              <w:t>—The amount of the QSE</w:t>
            </w:r>
            <w:r w:rsidRPr="0079770A">
              <w:rPr>
                <w:i/>
              </w:rPr>
              <w:t xml:space="preserve"> q</w:t>
            </w:r>
            <w:r w:rsidRPr="0079770A">
              <w:t>’s calculated capacity in the RUC according to the COP and Trades Snapshot, excluding capacity for IRRs, at the end of the Adjustment Period for a 15-minute Settlement Interval</w:t>
            </w:r>
            <w:r w:rsidRPr="0079770A">
              <w:rPr>
                <w:i/>
              </w:rPr>
              <w:t xml:space="preserve"> i.</w:t>
            </w:r>
          </w:p>
        </w:tc>
      </w:tr>
      <w:tr w:rsidR="007D64A5" w14:paraId="174D9BC0" w14:textId="77777777" w:rsidTr="009C6B68">
        <w:trPr>
          <w:cantSplit/>
        </w:trPr>
        <w:tc>
          <w:tcPr>
            <w:tcW w:w="1096" w:type="pct"/>
          </w:tcPr>
          <w:p w14:paraId="4A87EF5F" w14:textId="77777777" w:rsidR="007D64A5" w:rsidRPr="0079770A" w:rsidRDefault="007D64A5" w:rsidP="00631663">
            <w:pPr>
              <w:pStyle w:val="TableBody"/>
            </w:pPr>
            <w:r w:rsidRPr="0079770A">
              <w:t xml:space="preserve">HASLADJ </w:t>
            </w:r>
            <w:r w:rsidRPr="0079770A">
              <w:rPr>
                <w:i/>
                <w:vertAlign w:val="subscript"/>
              </w:rPr>
              <w:t>q, r, h</w:t>
            </w:r>
          </w:p>
        </w:tc>
        <w:tc>
          <w:tcPr>
            <w:tcW w:w="383" w:type="pct"/>
          </w:tcPr>
          <w:p w14:paraId="5BF6F21E" w14:textId="77777777" w:rsidR="007D64A5" w:rsidRPr="0079770A" w:rsidRDefault="007D64A5" w:rsidP="00631663">
            <w:pPr>
              <w:pStyle w:val="TableBody"/>
              <w:jc w:val="center"/>
            </w:pPr>
            <w:r w:rsidRPr="0079770A">
              <w:t>MW</w:t>
            </w:r>
          </w:p>
        </w:tc>
        <w:tc>
          <w:tcPr>
            <w:tcW w:w="3521" w:type="pct"/>
          </w:tcPr>
          <w:p w14:paraId="2BB3443D" w14:textId="77777777" w:rsidR="007D64A5" w:rsidRPr="0079770A" w:rsidRDefault="007D64A5" w:rsidP="00631663">
            <w:pPr>
              <w:pStyle w:val="TableBody"/>
              <w:rPr>
                <w:i/>
              </w:rPr>
            </w:pPr>
            <w:r w:rsidRPr="0079770A">
              <w:rPr>
                <w:i/>
              </w:rPr>
              <w:t>High Ancillary Services Limit at Adjustment Period</w:t>
            </w:r>
            <w:r w:rsidRPr="0079770A">
              <w:t xml:space="preserve">—The HASL of a non-IRR </w:t>
            </w:r>
            <w:r w:rsidRPr="0079770A">
              <w:rPr>
                <w:i/>
              </w:rPr>
              <w:t>r</w:t>
            </w:r>
            <w:r w:rsidRPr="0079770A">
              <w:t xml:space="preserve"> represented by the QSE </w:t>
            </w:r>
            <w:r w:rsidRPr="0079770A">
              <w:rPr>
                <w:i/>
              </w:rPr>
              <w:t>q</w:t>
            </w:r>
            <w:r w:rsidRPr="0079770A">
              <w:t xml:space="preserve">, according to the Adjustment Period snapshot,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 xml:space="preserve">is a Combined Cycle Generation Resource within the Combined Cycle Train.  </w:t>
            </w:r>
          </w:p>
        </w:tc>
      </w:tr>
      <w:tr w:rsidR="007D64A5" w14:paraId="78C6C41A" w14:textId="77777777" w:rsidTr="009C6B68">
        <w:trPr>
          <w:cantSplit/>
        </w:trPr>
        <w:tc>
          <w:tcPr>
            <w:tcW w:w="1096" w:type="pct"/>
          </w:tcPr>
          <w:p w14:paraId="175CC216" w14:textId="77777777" w:rsidR="007D64A5" w:rsidRPr="0079770A" w:rsidRDefault="007D64A5" w:rsidP="00631663">
            <w:pPr>
              <w:pStyle w:val="TableBody"/>
            </w:pPr>
            <w:r w:rsidRPr="0079770A">
              <w:t xml:space="preserve">RUCCPADJ </w:t>
            </w:r>
            <w:r w:rsidRPr="0079770A">
              <w:rPr>
                <w:i/>
                <w:vertAlign w:val="subscript"/>
              </w:rPr>
              <w:t>q, h</w:t>
            </w:r>
          </w:p>
        </w:tc>
        <w:tc>
          <w:tcPr>
            <w:tcW w:w="383" w:type="pct"/>
          </w:tcPr>
          <w:p w14:paraId="5C8E7558" w14:textId="77777777" w:rsidR="007D64A5" w:rsidRPr="0079770A" w:rsidRDefault="007D64A5" w:rsidP="00631663">
            <w:pPr>
              <w:pStyle w:val="TableBody"/>
              <w:jc w:val="center"/>
            </w:pPr>
            <w:r w:rsidRPr="0079770A">
              <w:t>MW</w:t>
            </w:r>
          </w:p>
        </w:tc>
        <w:tc>
          <w:tcPr>
            <w:tcW w:w="3521" w:type="pct"/>
          </w:tcPr>
          <w:p w14:paraId="6038A960" w14:textId="77777777" w:rsidR="007D64A5" w:rsidRPr="0079770A" w:rsidRDefault="007D64A5" w:rsidP="00631663">
            <w:pPr>
              <w:pStyle w:val="TableBody"/>
              <w:rPr>
                <w:i/>
              </w:rPr>
            </w:pPr>
            <w:r w:rsidRPr="0079770A">
              <w:rPr>
                <w:i/>
              </w:rPr>
              <w:t>RUC Capacity Purchase at Adjustment Period</w:t>
            </w:r>
            <w:r w:rsidRPr="0079770A">
              <w:t xml:space="preserve">—The QSE </w:t>
            </w:r>
            <w:r w:rsidRPr="0079770A">
              <w:rPr>
                <w:i/>
              </w:rPr>
              <w:t>q</w:t>
            </w:r>
            <w:r w:rsidRPr="0079770A">
              <w:t xml:space="preserve">’s capacity purchase, according to the Adjustment Period COP and Trades Snapshot for the hour </w:t>
            </w:r>
            <w:r w:rsidRPr="0079770A">
              <w:rPr>
                <w:i/>
              </w:rPr>
              <w:t>h</w:t>
            </w:r>
            <w:r w:rsidRPr="0079770A">
              <w:t xml:space="preserve"> that includes the 15-minute Settlement Interval.</w:t>
            </w:r>
          </w:p>
        </w:tc>
      </w:tr>
      <w:tr w:rsidR="007D64A5" w14:paraId="309A663B" w14:textId="77777777" w:rsidTr="009C6B68">
        <w:trPr>
          <w:cantSplit/>
        </w:trPr>
        <w:tc>
          <w:tcPr>
            <w:tcW w:w="1096" w:type="pct"/>
          </w:tcPr>
          <w:p w14:paraId="7C5E1FCA" w14:textId="77777777" w:rsidR="007D64A5" w:rsidRPr="0079770A" w:rsidRDefault="007D64A5" w:rsidP="00631663">
            <w:pPr>
              <w:pStyle w:val="TableBody"/>
            </w:pPr>
            <w:r w:rsidRPr="0079770A">
              <w:t xml:space="preserve">RUCCSADJ </w:t>
            </w:r>
            <w:r w:rsidRPr="0079770A">
              <w:rPr>
                <w:i/>
                <w:vertAlign w:val="subscript"/>
              </w:rPr>
              <w:t>q, h</w:t>
            </w:r>
          </w:p>
        </w:tc>
        <w:tc>
          <w:tcPr>
            <w:tcW w:w="383" w:type="pct"/>
          </w:tcPr>
          <w:p w14:paraId="41F67C72" w14:textId="77777777" w:rsidR="007D64A5" w:rsidRPr="0079770A" w:rsidRDefault="007D64A5" w:rsidP="00631663">
            <w:pPr>
              <w:pStyle w:val="TableBody"/>
              <w:jc w:val="center"/>
            </w:pPr>
            <w:r w:rsidRPr="0079770A">
              <w:t>MW</w:t>
            </w:r>
          </w:p>
        </w:tc>
        <w:tc>
          <w:tcPr>
            <w:tcW w:w="3521" w:type="pct"/>
          </w:tcPr>
          <w:p w14:paraId="28110931" w14:textId="77777777" w:rsidR="007D64A5" w:rsidRPr="0079770A" w:rsidRDefault="007D64A5" w:rsidP="00631663">
            <w:pPr>
              <w:pStyle w:val="TableBody"/>
              <w:rPr>
                <w:i/>
              </w:rPr>
            </w:pPr>
            <w:r w:rsidRPr="0079770A">
              <w:rPr>
                <w:i/>
              </w:rPr>
              <w:t>RUC Capacity Sale at Adjustment Period</w:t>
            </w:r>
            <w:r w:rsidRPr="0079770A">
              <w:t xml:space="preserve">—The QSE </w:t>
            </w:r>
            <w:r w:rsidRPr="0079770A">
              <w:rPr>
                <w:i/>
              </w:rPr>
              <w:t>q</w:t>
            </w:r>
            <w:r w:rsidRPr="0079770A">
              <w:t xml:space="preserve">’s capacity sale, according to the Adjustment Period COP and Trades Snapshot for the hour </w:t>
            </w:r>
            <w:r w:rsidRPr="0079770A">
              <w:rPr>
                <w:i/>
              </w:rPr>
              <w:t>h</w:t>
            </w:r>
            <w:r w:rsidRPr="0079770A">
              <w:t xml:space="preserve"> that includes the 15-minute Settlement Interval.</w:t>
            </w:r>
          </w:p>
        </w:tc>
      </w:tr>
      <w:tr w:rsidR="007D64A5" w14:paraId="4F12E8DA" w14:textId="77777777" w:rsidTr="009C6B68">
        <w:trPr>
          <w:cantSplit/>
        </w:trPr>
        <w:tc>
          <w:tcPr>
            <w:tcW w:w="1096" w:type="pct"/>
          </w:tcPr>
          <w:p w14:paraId="2E50BF93" w14:textId="77777777" w:rsidR="007D64A5" w:rsidRPr="0079770A" w:rsidRDefault="007D64A5" w:rsidP="00631663">
            <w:pPr>
              <w:pStyle w:val="TableBody"/>
            </w:pPr>
            <w:r w:rsidRPr="0079770A">
              <w:lastRenderedPageBreak/>
              <w:t xml:space="preserve">DAEP </w:t>
            </w:r>
            <w:r w:rsidRPr="0079770A">
              <w:rPr>
                <w:i/>
                <w:vertAlign w:val="subscript"/>
              </w:rPr>
              <w:t>q, p, h</w:t>
            </w:r>
          </w:p>
        </w:tc>
        <w:tc>
          <w:tcPr>
            <w:tcW w:w="383" w:type="pct"/>
          </w:tcPr>
          <w:p w14:paraId="6AD23195" w14:textId="77777777" w:rsidR="007D64A5" w:rsidRPr="0079770A" w:rsidRDefault="007D64A5" w:rsidP="00631663">
            <w:pPr>
              <w:pStyle w:val="TableBody"/>
              <w:jc w:val="center"/>
            </w:pPr>
            <w:r w:rsidRPr="0079770A">
              <w:t>MW</w:t>
            </w:r>
          </w:p>
        </w:tc>
        <w:tc>
          <w:tcPr>
            <w:tcW w:w="3521" w:type="pct"/>
          </w:tcPr>
          <w:p w14:paraId="1CC51066" w14:textId="77777777" w:rsidR="007D64A5" w:rsidRPr="0079770A" w:rsidRDefault="007D64A5" w:rsidP="00631663">
            <w:pPr>
              <w:pStyle w:val="TableBody"/>
            </w:pPr>
            <w:r w:rsidRPr="0079770A">
              <w:rPr>
                <w:i/>
              </w:rPr>
              <w:t>Day-Ahead Energy Purchase</w:t>
            </w:r>
            <w:r w:rsidRPr="0079770A">
              <w:t xml:space="preserve">—The QSE </w:t>
            </w:r>
            <w:r w:rsidRPr="0079770A">
              <w:rPr>
                <w:i/>
              </w:rPr>
              <w:t>q</w:t>
            </w:r>
            <w:r w:rsidRPr="0079770A">
              <w:t xml:space="preserve">’s energy purchased in the DAM at the Settlement Point </w:t>
            </w:r>
            <w:r w:rsidRPr="0079770A">
              <w:rPr>
                <w:i/>
              </w:rPr>
              <w:t>p</w:t>
            </w:r>
            <w:r w:rsidRPr="0079770A">
              <w:t xml:space="preserve"> for the hour</w:t>
            </w:r>
            <w:r w:rsidRPr="0079770A">
              <w:rPr>
                <w:i/>
              </w:rPr>
              <w:t xml:space="preserve"> h</w:t>
            </w:r>
            <w:r w:rsidRPr="0079770A">
              <w:t xml:space="preserve"> that includes the 15-minute Settlement Interval.</w:t>
            </w:r>
          </w:p>
        </w:tc>
      </w:tr>
      <w:tr w:rsidR="007D64A5" w14:paraId="1D760336" w14:textId="77777777" w:rsidTr="009C6B68">
        <w:trPr>
          <w:cantSplit/>
        </w:trPr>
        <w:tc>
          <w:tcPr>
            <w:tcW w:w="1096" w:type="pct"/>
          </w:tcPr>
          <w:p w14:paraId="237BDE32" w14:textId="77777777" w:rsidR="007D64A5" w:rsidRPr="0079770A" w:rsidRDefault="007D64A5" w:rsidP="00631663">
            <w:pPr>
              <w:pStyle w:val="TableBody"/>
            </w:pPr>
            <w:r w:rsidRPr="0079770A">
              <w:t xml:space="preserve">DAES </w:t>
            </w:r>
            <w:r w:rsidRPr="0079770A">
              <w:rPr>
                <w:i/>
                <w:vertAlign w:val="subscript"/>
              </w:rPr>
              <w:t>q, p, h</w:t>
            </w:r>
          </w:p>
        </w:tc>
        <w:tc>
          <w:tcPr>
            <w:tcW w:w="383" w:type="pct"/>
          </w:tcPr>
          <w:p w14:paraId="6207E653" w14:textId="77777777" w:rsidR="007D64A5" w:rsidRPr="0079770A" w:rsidRDefault="007D64A5" w:rsidP="00631663">
            <w:pPr>
              <w:pStyle w:val="TableBody"/>
              <w:jc w:val="center"/>
            </w:pPr>
            <w:r w:rsidRPr="0079770A">
              <w:t>MW</w:t>
            </w:r>
          </w:p>
        </w:tc>
        <w:tc>
          <w:tcPr>
            <w:tcW w:w="3521" w:type="pct"/>
          </w:tcPr>
          <w:p w14:paraId="641BE6E6" w14:textId="77777777" w:rsidR="007D64A5" w:rsidRPr="0079770A" w:rsidRDefault="007D64A5" w:rsidP="00631663">
            <w:pPr>
              <w:pStyle w:val="TableBody"/>
            </w:pPr>
            <w:r w:rsidRPr="0079770A">
              <w:rPr>
                <w:i/>
              </w:rPr>
              <w:t>Day-Ahead Energy Sale</w:t>
            </w:r>
            <w:r w:rsidRPr="0079770A">
              <w:t xml:space="preserve">—The QSE </w:t>
            </w:r>
            <w:r w:rsidRPr="0079770A">
              <w:rPr>
                <w:i/>
              </w:rPr>
              <w:t>q</w:t>
            </w:r>
            <w:r w:rsidRPr="0079770A">
              <w:t xml:space="preserve">’s energy sold in the DAM at the Settlement Point </w:t>
            </w:r>
            <w:r w:rsidRPr="0079770A">
              <w:rPr>
                <w:i/>
              </w:rPr>
              <w:t>p</w:t>
            </w:r>
            <w:r w:rsidRPr="0079770A">
              <w:t xml:space="preserve"> for the hour</w:t>
            </w:r>
            <w:r w:rsidRPr="0079770A">
              <w:rPr>
                <w:i/>
              </w:rPr>
              <w:t xml:space="preserve"> h</w:t>
            </w:r>
            <w:r w:rsidRPr="0079770A">
              <w:t xml:space="preserve"> that includes the 15-minute Settlement Interval.</w:t>
            </w:r>
          </w:p>
        </w:tc>
      </w:tr>
      <w:tr w:rsidR="007D64A5" w14:paraId="11E3758A" w14:textId="77777777" w:rsidTr="009C6B68">
        <w:trPr>
          <w:cantSplit/>
        </w:trPr>
        <w:tc>
          <w:tcPr>
            <w:tcW w:w="1096" w:type="pct"/>
          </w:tcPr>
          <w:p w14:paraId="5365F98B" w14:textId="77777777" w:rsidR="007D64A5" w:rsidRPr="0079770A" w:rsidRDefault="007D64A5" w:rsidP="00631663">
            <w:pPr>
              <w:pStyle w:val="TableBody"/>
            </w:pPr>
            <w:r w:rsidRPr="0079770A">
              <w:t xml:space="preserve">RTQQEPSNAP </w:t>
            </w:r>
            <w:r w:rsidRPr="0079770A">
              <w:rPr>
                <w:i/>
                <w:vertAlign w:val="subscript"/>
              </w:rPr>
              <w:t>q, p, i</w:t>
            </w:r>
          </w:p>
        </w:tc>
        <w:tc>
          <w:tcPr>
            <w:tcW w:w="383" w:type="pct"/>
          </w:tcPr>
          <w:p w14:paraId="0A233BEA" w14:textId="77777777" w:rsidR="007D64A5" w:rsidRPr="0079770A" w:rsidRDefault="007D64A5" w:rsidP="00631663">
            <w:pPr>
              <w:pStyle w:val="TableBody"/>
              <w:jc w:val="center"/>
            </w:pPr>
            <w:r w:rsidRPr="0079770A">
              <w:t>MW</w:t>
            </w:r>
          </w:p>
        </w:tc>
        <w:tc>
          <w:tcPr>
            <w:tcW w:w="3521" w:type="pct"/>
          </w:tcPr>
          <w:p w14:paraId="04BE4180" w14:textId="77777777" w:rsidR="007D64A5" w:rsidRPr="0079770A" w:rsidRDefault="007D64A5" w:rsidP="00631663">
            <w:pPr>
              <w:pStyle w:val="TableBody"/>
              <w:rPr>
                <w:i/>
              </w:rPr>
            </w:pPr>
            <w:r w:rsidRPr="0079770A">
              <w:rPr>
                <w:i/>
              </w:rPr>
              <w:t>QSE-to-QSE Energy Purchase by QSE by point</w:t>
            </w:r>
            <w:r w:rsidRPr="0079770A">
              <w:t xml:space="preserve">—The QSE </w:t>
            </w:r>
            <w:r w:rsidRPr="0079770A">
              <w:rPr>
                <w:i/>
              </w:rPr>
              <w:t>q</w:t>
            </w:r>
            <w:r w:rsidRPr="0079770A">
              <w:t xml:space="preserve">’s Energy Trades in which the QSE is the buyer at the delivery Settlement Point </w:t>
            </w:r>
            <w:r w:rsidRPr="0079770A">
              <w:rPr>
                <w:i/>
              </w:rPr>
              <w:t>p</w:t>
            </w:r>
            <w:r w:rsidRPr="0079770A">
              <w:t xml:space="preserve"> for the 15-minute Settlement Interval</w:t>
            </w:r>
            <w:r w:rsidRPr="0079770A">
              <w:rPr>
                <w:i/>
              </w:rPr>
              <w:t xml:space="preserve"> i</w:t>
            </w:r>
            <w:r w:rsidRPr="0079770A">
              <w:t>, in the COP and Trades Snapshot.</w:t>
            </w:r>
          </w:p>
        </w:tc>
      </w:tr>
      <w:tr w:rsidR="007D64A5" w14:paraId="4C3B8E4E" w14:textId="77777777" w:rsidTr="009C6B68">
        <w:trPr>
          <w:cantSplit/>
        </w:trPr>
        <w:tc>
          <w:tcPr>
            <w:tcW w:w="1096" w:type="pct"/>
          </w:tcPr>
          <w:p w14:paraId="5E20DEC9" w14:textId="77777777" w:rsidR="007D64A5" w:rsidRPr="0079770A" w:rsidRDefault="007D64A5" w:rsidP="00631663">
            <w:pPr>
              <w:pStyle w:val="TableBody"/>
            </w:pPr>
            <w:r w:rsidRPr="0079770A">
              <w:t xml:space="preserve">RTQQESSNAP </w:t>
            </w:r>
            <w:r w:rsidRPr="0079770A">
              <w:rPr>
                <w:i/>
                <w:vertAlign w:val="subscript"/>
              </w:rPr>
              <w:t>q, p, i</w:t>
            </w:r>
          </w:p>
        </w:tc>
        <w:tc>
          <w:tcPr>
            <w:tcW w:w="383" w:type="pct"/>
          </w:tcPr>
          <w:p w14:paraId="2E0FB2F1" w14:textId="77777777" w:rsidR="007D64A5" w:rsidRPr="0079770A" w:rsidRDefault="007D64A5" w:rsidP="00631663">
            <w:pPr>
              <w:pStyle w:val="TableBody"/>
              <w:jc w:val="center"/>
            </w:pPr>
            <w:r w:rsidRPr="0079770A">
              <w:t>MW</w:t>
            </w:r>
          </w:p>
        </w:tc>
        <w:tc>
          <w:tcPr>
            <w:tcW w:w="3521" w:type="pct"/>
          </w:tcPr>
          <w:p w14:paraId="2B508CF0" w14:textId="77777777" w:rsidR="007D64A5" w:rsidRPr="0079770A" w:rsidRDefault="007D64A5" w:rsidP="00631663">
            <w:pPr>
              <w:pStyle w:val="TableBody"/>
              <w:rPr>
                <w:i/>
              </w:rPr>
            </w:pPr>
            <w:r w:rsidRPr="0079770A">
              <w:rPr>
                <w:i/>
              </w:rPr>
              <w:t>QSE-to-QSE Energy Sale by QSE by point</w:t>
            </w:r>
            <w:r w:rsidRPr="0079770A">
              <w:t xml:space="preserve">—The QSE </w:t>
            </w:r>
            <w:r w:rsidRPr="0079770A">
              <w:rPr>
                <w:i/>
              </w:rPr>
              <w:t>q</w:t>
            </w:r>
            <w:r w:rsidRPr="0079770A">
              <w:t xml:space="preserve">’s Energy Trades in which the QSE is the seller at the delivery Settlement Point </w:t>
            </w:r>
            <w:r w:rsidRPr="0079770A">
              <w:rPr>
                <w:i/>
              </w:rPr>
              <w:t>p</w:t>
            </w:r>
            <w:r w:rsidRPr="0079770A">
              <w:t xml:space="preserve"> for the 15-minute Settlement Interval</w:t>
            </w:r>
            <w:r w:rsidRPr="0079770A">
              <w:rPr>
                <w:i/>
              </w:rPr>
              <w:t xml:space="preserve"> i</w:t>
            </w:r>
            <w:r w:rsidRPr="0079770A">
              <w:t>, in the COP and Trades Snapshot.</w:t>
            </w:r>
          </w:p>
        </w:tc>
      </w:tr>
      <w:tr w:rsidR="007D64A5" w14:paraId="0E717521" w14:textId="77777777" w:rsidTr="009C6B68">
        <w:trPr>
          <w:cantSplit/>
        </w:trPr>
        <w:tc>
          <w:tcPr>
            <w:tcW w:w="1096" w:type="pct"/>
          </w:tcPr>
          <w:p w14:paraId="23CF2C3E" w14:textId="77777777" w:rsidR="007D64A5" w:rsidRPr="0079770A" w:rsidRDefault="007D64A5" w:rsidP="00631663">
            <w:pPr>
              <w:pStyle w:val="TableBody"/>
            </w:pPr>
            <w:r w:rsidRPr="0079770A">
              <w:t xml:space="preserve">RTQQEPADJ </w:t>
            </w:r>
            <w:r w:rsidRPr="0079770A">
              <w:rPr>
                <w:i/>
                <w:vertAlign w:val="subscript"/>
              </w:rPr>
              <w:t>q, p, i</w:t>
            </w:r>
          </w:p>
        </w:tc>
        <w:tc>
          <w:tcPr>
            <w:tcW w:w="383" w:type="pct"/>
          </w:tcPr>
          <w:p w14:paraId="5DE0FB32" w14:textId="77777777" w:rsidR="007D64A5" w:rsidRPr="0079770A" w:rsidRDefault="007D64A5" w:rsidP="00631663">
            <w:pPr>
              <w:pStyle w:val="TableBody"/>
              <w:jc w:val="center"/>
            </w:pPr>
            <w:r w:rsidRPr="0079770A">
              <w:t>MW</w:t>
            </w:r>
          </w:p>
        </w:tc>
        <w:tc>
          <w:tcPr>
            <w:tcW w:w="3521" w:type="pct"/>
          </w:tcPr>
          <w:p w14:paraId="1B11A19B" w14:textId="77777777" w:rsidR="007D64A5" w:rsidRPr="0079770A" w:rsidRDefault="007D64A5" w:rsidP="00631663">
            <w:pPr>
              <w:pStyle w:val="TableBody"/>
              <w:rPr>
                <w:i/>
              </w:rPr>
            </w:pPr>
            <w:r w:rsidRPr="0079770A">
              <w:rPr>
                <w:i/>
              </w:rPr>
              <w:t>QSE-to-QSE Energy Purchase by QSE by point</w:t>
            </w:r>
            <w:r w:rsidRPr="0079770A">
              <w:t xml:space="preserve">—The QSE </w:t>
            </w:r>
            <w:r w:rsidRPr="0079770A">
              <w:rPr>
                <w:i/>
              </w:rPr>
              <w:t>q</w:t>
            </w:r>
            <w:r w:rsidRPr="0079770A">
              <w:t xml:space="preserve">’s Energy Trades in which the QSE is the buyer at the delivery Settlement Point </w:t>
            </w:r>
            <w:r w:rsidRPr="0079770A">
              <w:rPr>
                <w:i/>
              </w:rPr>
              <w:t>p</w:t>
            </w:r>
            <w:r w:rsidRPr="0079770A">
              <w:t xml:space="preserve"> for the 15-minute Settlement Interval</w:t>
            </w:r>
            <w:r w:rsidRPr="0079770A">
              <w:rPr>
                <w:i/>
              </w:rPr>
              <w:t xml:space="preserve"> i</w:t>
            </w:r>
            <w:r w:rsidRPr="0079770A">
              <w:t>, in the last COP and Trades Snapshot at the end of the Adjustment Period for that Settlement Interval.</w:t>
            </w:r>
          </w:p>
        </w:tc>
      </w:tr>
      <w:tr w:rsidR="007D64A5" w14:paraId="353774DE" w14:textId="77777777" w:rsidTr="009C6B68">
        <w:trPr>
          <w:cantSplit/>
        </w:trPr>
        <w:tc>
          <w:tcPr>
            <w:tcW w:w="1096" w:type="pct"/>
          </w:tcPr>
          <w:p w14:paraId="31A720D8" w14:textId="77777777" w:rsidR="007D64A5" w:rsidRPr="0079770A" w:rsidRDefault="007D64A5" w:rsidP="00631663">
            <w:pPr>
              <w:pStyle w:val="TableBody"/>
            </w:pPr>
            <w:r w:rsidRPr="0079770A">
              <w:t xml:space="preserve">RTQQESADJ </w:t>
            </w:r>
            <w:r w:rsidRPr="0079770A">
              <w:rPr>
                <w:i/>
                <w:vertAlign w:val="subscript"/>
              </w:rPr>
              <w:t>q, p, i</w:t>
            </w:r>
          </w:p>
        </w:tc>
        <w:tc>
          <w:tcPr>
            <w:tcW w:w="383" w:type="pct"/>
          </w:tcPr>
          <w:p w14:paraId="73A3DE99" w14:textId="77777777" w:rsidR="007D64A5" w:rsidRPr="0079770A" w:rsidRDefault="007D64A5" w:rsidP="00631663">
            <w:pPr>
              <w:pStyle w:val="TableBody"/>
              <w:jc w:val="center"/>
            </w:pPr>
            <w:r w:rsidRPr="0079770A">
              <w:t>MW</w:t>
            </w:r>
          </w:p>
        </w:tc>
        <w:tc>
          <w:tcPr>
            <w:tcW w:w="3521" w:type="pct"/>
          </w:tcPr>
          <w:p w14:paraId="709F9581" w14:textId="77777777" w:rsidR="007D64A5" w:rsidRPr="0079770A" w:rsidRDefault="007D64A5" w:rsidP="00631663">
            <w:pPr>
              <w:pStyle w:val="TableBody"/>
              <w:rPr>
                <w:i/>
              </w:rPr>
            </w:pPr>
            <w:r w:rsidRPr="0079770A">
              <w:rPr>
                <w:i/>
              </w:rPr>
              <w:t>QSE-to-QSE Energy Sale by QSE by point</w:t>
            </w:r>
            <w:r w:rsidRPr="0079770A">
              <w:t xml:space="preserve">—The QSE </w:t>
            </w:r>
            <w:r w:rsidRPr="0079770A">
              <w:rPr>
                <w:i/>
              </w:rPr>
              <w:t>q</w:t>
            </w:r>
            <w:r w:rsidRPr="0079770A">
              <w:t xml:space="preserve">’s Energy Trades in which the QSE is the seller at the delivery Settlement Point </w:t>
            </w:r>
            <w:r w:rsidRPr="0079770A">
              <w:rPr>
                <w:i/>
              </w:rPr>
              <w:t>p</w:t>
            </w:r>
            <w:r w:rsidRPr="0079770A">
              <w:t xml:space="preserve"> for the 15-minute Settlement Interval</w:t>
            </w:r>
            <w:r w:rsidRPr="0079770A">
              <w:rPr>
                <w:i/>
              </w:rPr>
              <w:t xml:space="preserve"> i</w:t>
            </w:r>
            <w:r w:rsidRPr="0079770A">
              <w:t>, in the last COP and Trades Snapshot at the end of the Adjustment Period for that Settlement Interval.</w:t>
            </w:r>
          </w:p>
        </w:tc>
      </w:tr>
      <w:tr w:rsidR="007D64A5" w14:paraId="5EFB63E0" w14:textId="77777777" w:rsidTr="009C6B68">
        <w:trPr>
          <w:cantSplit/>
        </w:trPr>
        <w:tc>
          <w:tcPr>
            <w:tcW w:w="1096" w:type="pct"/>
          </w:tcPr>
          <w:p w14:paraId="2B8B3DFE" w14:textId="77777777" w:rsidR="007D64A5" w:rsidRPr="0079770A" w:rsidRDefault="007D64A5" w:rsidP="00631663">
            <w:pPr>
              <w:pStyle w:val="TableBody"/>
              <w:rPr>
                <w:i/>
              </w:rPr>
            </w:pPr>
            <w:r w:rsidRPr="0079770A">
              <w:rPr>
                <w:i/>
              </w:rPr>
              <w:t>q</w:t>
            </w:r>
          </w:p>
        </w:tc>
        <w:tc>
          <w:tcPr>
            <w:tcW w:w="383" w:type="pct"/>
          </w:tcPr>
          <w:p w14:paraId="17D60ED8" w14:textId="77777777" w:rsidR="007D64A5" w:rsidRPr="0079770A" w:rsidRDefault="007D64A5" w:rsidP="00631663">
            <w:pPr>
              <w:pStyle w:val="TableBody"/>
              <w:jc w:val="center"/>
            </w:pPr>
            <w:r w:rsidRPr="0079770A">
              <w:t>none</w:t>
            </w:r>
          </w:p>
        </w:tc>
        <w:tc>
          <w:tcPr>
            <w:tcW w:w="3521" w:type="pct"/>
          </w:tcPr>
          <w:p w14:paraId="0A043895" w14:textId="77777777" w:rsidR="007D64A5" w:rsidRPr="0079770A" w:rsidRDefault="007D64A5" w:rsidP="00631663">
            <w:pPr>
              <w:pStyle w:val="TableBody"/>
            </w:pPr>
            <w:r w:rsidRPr="0079770A">
              <w:t>A QSE.</w:t>
            </w:r>
          </w:p>
        </w:tc>
      </w:tr>
      <w:tr w:rsidR="007D64A5" w14:paraId="11BA6D05" w14:textId="77777777" w:rsidTr="009C6B68">
        <w:trPr>
          <w:cantSplit/>
        </w:trPr>
        <w:tc>
          <w:tcPr>
            <w:tcW w:w="1096" w:type="pct"/>
          </w:tcPr>
          <w:p w14:paraId="6D33679B" w14:textId="77777777" w:rsidR="007D64A5" w:rsidRPr="0079770A" w:rsidRDefault="007D64A5" w:rsidP="00631663">
            <w:pPr>
              <w:pStyle w:val="TableBody"/>
              <w:rPr>
                <w:i/>
              </w:rPr>
            </w:pPr>
            <w:r w:rsidRPr="0079770A">
              <w:rPr>
                <w:i/>
              </w:rPr>
              <w:t>p</w:t>
            </w:r>
          </w:p>
        </w:tc>
        <w:tc>
          <w:tcPr>
            <w:tcW w:w="383" w:type="pct"/>
          </w:tcPr>
          <w:p w14:paraId="681AA057" w14:textId="77777777" w:rsidR="007D64A5" w:rsidRPr="0079770A" w:rsidRDefault="007D64A5" w:rsidP="00631663">
            <w:pPr>
              <w:pStyle w:val="TableBody"/>
              <w:jc w:val="center"/>
            </w:pPr>
            <w:r w:rsidRPr="0079770A">
              <w:t>none</w:t>
            </w:r>
          </w:p>
        </w:tc>
        <w:tc>
          <w:tcPr>
            <w:tcW w:w="3521" w:type="pct"/>
          </w:tcPr>
          <w:p w14:paraId="60860D55" w14:textId="77777777" w:rsidR="007D64A5" w:rsidRPr="0079770A" w:rsidRDefault="007D64A5" w:rsidP="00631663">
            <w:pPr>
              <w:pStyle w:val="TableBody"/>
            </w:pPr>
            <w:r w:rsidRPr="0079770A">
              <w:t>A Settlement Point.</w:t>
            </w:r>
          </w:p>
        </w:tc>
      </w:tr>
      <w:tr w:rsidR="007D64A5" w14:paraId="422B5D32" w14:textId="77777777" w:rsidTr="009C6B68">
        <w:trPr>
          <w:cantSplit/>
        </w:trPr>
        <w:tc>
          <w:tcPr>
            <w:tcW w:w="1096" w:type="pct"/>
          </w:tcPr>
          <w:p w14:paraId="37F504F3" w14:textId="77777777" w:rsidR="007D64A5" w:rsidRPr="0079770A" w:rsidRDefault="007D64A5" w:rsidP="00631663">
            <w:pPr>
              <w:pStyle w:val="TableBody"/>
              <w:rPr>
                <w:i/>
              </w:rPr>
            </w:pPr>
            <w:r w:rsidRPr="0079770A">
              <w:rPr>
                <w:i/>
              </w:rPr>
              <w:t>r</w:t>
            </w:r>
          </w:p>
        </w:tc>
        <w:tc>
          <w:tcPr>
            <w:tcW w:w="383" w:type="pct"/>
          </w:tcPr>
          <w:p w14:paraId="4DCBB797" w14:textId="77777777" w:rsidR="007D64A5" w:rsidRPr="0079770A" w:rsidRDefault="007D64A5" w:rsidP="00631663">
            <w:pPr>
              <w:pStyle w:val="TableBody"/>
              <w:jc w:val="center"/>
            </w:pPr>
            <w:r w:rsidRPr="0079770A">
              <w:t>none</w:t>
            </w:r>
          </w:p>
        </w:tc>
        <w:tc>
          <w:tcPr>
            <w:tcW w:w="3521" w:type="pct"/>
          </w:tcPr>
          <w:p w14:paraId="1B4F097A" w14:textId="77777777" w:rsidR="007D64A5" w:rsidRPr="0079770A" w:rsidRDefault="007D64A5" w:rsidP="00631663">
            <w:pPr>
              <w:pStyle w:val="TableBody"/>
            </w:pPr>
            <w:r w:rsidRPr="0079770A">
              <w:t xml:space="preserve">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 or a Switchable Generation Resource (SWGR) released by a non-ERCOT Control Area Operator (CAO) to operate in the ERCOT Control Area due to an ERCOT RUC instruction for an actual or anticipated EEA condition.  If the Settlement Interval is a RUCAC-Interval, </w:t>
            </w:r>
            <w:r w:rsidRPr="0079770A">
              <w:rPr>
                <w:i/>
              </w:rPr>
              <w:t>r</w:t>
            </w:r>
            <w:r w:rsidRPr="0079770A">
              <w:t xml:space="preserve"> represents the Combined Cycle Generation Resource that was QSE-committed at the time the RUCAC was issued.</w:t>
            </w:r>
          </w:p>
        </w:tc>
      </w:tr>
      <w:tr w:rsidR="007D64A5" w14:paraId="7C552217" w14:textId="77777777" w:rsidTr="009C6B68">
        <w:trPr>
          <w:cantSplit/>
        </w:trPr>
        <w:tc>
          <w:tcPr>
            <w:tcW w:w="1096" w:type="pct"/>
          </w:tcPr>
          <w:p w14:paraId="14A312C5" w14:textId="77777777" w:rsidR="007D64A5" w:rsidRPr="0079770A" w:rsidRDefault="007D64A5" w:rsidP="00631663">
            <w:pPr>
              <w:pStyle w:val="TableBody"/>
              <w:rPr>
                <w:i/>
              </w:rPr>
            </w:pPr>
            <w:r w:rsidRPr="0079770A">
              <w:rPr>
                <w:i/>
              </w:rPr>
              <w:t>z</w:t>
            </w:r>
          </w:p>
        </w:tc>
        <w:tc>
          <w:tcPr>
            <w:tcW w:w="383" w:type="pct"/>
          </w:tcPr>
          <w:p w14:paraId="4F13CD9B" w14:textId="77777777" w:rsidR="007D64A5" w:rsidRPr="0079770A" w:rsidRDefault="007D64A5" w:rsidP="00631663">
            <w:pPr>
              <w:pStyle w:val="TableBody"/>
              <w:jc w:val="center"/>
            </w:pPr>
            <w:r w:rsidRPr="0079770A">
              <w:t>none</w:t>
            </w:r>
          </w:p>
        </w:tc>
        <w:tc>
          <w:tcPr>
            <w:tcW w:w="3521" w:type="pct"/>
          </w:tcPr>
          <w:p w14:paraId="45C39C6F" w14:textId="77777777" w:rsidR="007D64A5" w:rsidRPr="0079770A" w:rsidRDefault="007D64A5" w:rsidP="00631663">
            <w:pPr>
              <w:pStyle w:val="TableBody"/>
            </w:pPr>
            <w:r w:rsidRPr="0079770A">
              <w:t>A previous RUC process for the Operating Day.</w:t>
            </w:r>
          </w:p>
        </w:tc>
      </w:tr>
      <w:tr w:rsidR="007D64A5" w14:paraId="44A543FD" w14:textId="77777777" w:rsidTr="009C6B68">
        <w:trPr>
          <w:cantSplit/>
        </w:trPr>
        <w:tc>
          <w:tcPr>
            <w:tcW w:w="1096" w:type="pct"/>
          </w:tcPr>
          <w:p w14:paraId="6909CF67" w14:textId="77777777" w:rsidR="007D64A5" w:rsidRPr="0079770A" w:rsidRDefault="007D64A5" w:rsidP="00631663">
            <w:pPr>
              <w:pStyle w:val="TableBody"/>
              <w:rPr>
                <w:i/>
              </w:rPr>
            </w:pPr>
            <w:r w:rsidRPr="0079770A">
              <w:rPr>
                <w:i/>
              </w:rPr>
              <w:t>i</w:t>
            </w:r>
          </w:p>
        </w:tc>
        <w:tc>
          <w:tcPr>
            <w:tcW w:w="383" w:type="pct"/>
          </w:tcPr>
          <w:p w14:paraId="386696C8" w14:textId="77777777" w:rsidR="007D64A5" w:rsidRPr="0079770A" w:rsidRDefault="007D64A5" w:rsidP="00631663">
            <w:pPr>
              <w:pStyle w:val="TableBody"/>
              <w:jc w:val="center"/>
            </w:pPr>
            <w:r w:rsidRPr="0079770A">
              <w:t>none</w:t>
            </w:r>
          </w:p>
        </w:tc>
        <w:tc>
          <w:tcPr>
            <w:tcW w:w="3521" w:type="pct"/>
          </w:tcPr>
          <w:p w14:paraId="52B353DE" w14:textId="77777777" w:rsidR="007D64A5" w:rsidRPr="0079770A" w:rsidRDefault="007D64A5" w:rsidP="00631663">
            <w:pPr>
              <w:pStyle w:val="TableBody"/>
            </w:pPr>
            <w:r w:rsidRPr="0079770A">
              <w:t>A 15-minute Settlement Interval.</w:t>
            </w:r>
          </w:p>
        </w:tc>
      </w:tr>
      <w:tr w:rsidR="007D64A5" w14:paraId="4BC6815E" w14:textId="77777777" w:rsidTr="009C6B68">
        <w:trPr>
          <w:cantSplit/>
        </w:trPr>
        <w:tc>
          <w:tcPr>
            <w:tcW w:w="1096" w:type="pct"/>
          </w:tcPr>
          <w:p w14:paraId="132E20AC" w14:textId="77777777" w:rsidR="007D64A5" w:rsidRPr="0079770A" w:rsidRDefault="007D64A5" w:rsidP="00631663">
            <w:pPr>
              <w:pStyle w:val="TableBody"/>
              <w:rPr>
                <w:i/>
              </w:rPr>
            </w:pPr>
            <w:r w:rsidRPr="0079770A">
              <w:rPr>
                <w:i/>
              </w:rPr>
              <w:t>h</w:t>
            </w:r>
          </w:p>
        </w:tc>
        <w:tc>
          <w:tcPr>
            <w:tcW w:w="383" w:type="pct"/>
          </w:tcPr>
          <w:p w14:paraId="6BA81F34" w14:textId="77777777" w:rsidR="007D64A5" w:rsidRPr="0079770A" w:rsidRDefault="007D64A5" w:rsidP="00631663">
            <w:pPr>
              <w:pStyle w:val="TableBody"/>
              <w:jc w:val="center"/>
            </w:pPr>
            <w:r w:rsidRPr="0079770A">
              <w:t>none</w:t>
            </w:r>
          </w:p>
        </w:tc>
        <w:tc>
          <w:tcPr>
            <w:tcW w:w="3521" w:type="pct"/>
          </w:tcPr>
          <w:p w14:paraId="2BC1FAFD" w14:textId="77777777" w:rsidR="007D64A5" w:rsidRPr="0079770A" w:rsidRDefault="007D64A5" w:rsidP="00631663">
            <w:pPr>
              <w:pStyle w:val="TableBody"/>
            </w:pPr>
            <w:r w:rsidRPr="0079770A">
              <w:t xml:space="preserve">The hour that includes the Settlement Interval </w:t>
            </w:r>
            <w:r w:rsidRPr="0079770A">
              <w:rPr>
                <w:i/>
              </w:rPr>
              <w:t>i</w:t>
            </w:r>
            <w:r w:rsidRPr="0079770A">
              <w:t xml:space="preserve">. </w:t>
            </w:r>
          </w:p>
        </w:tc>
      </w:tr>
      <w:tr w:rsidR="007D64A5" w14:paraId="70CFFC14" w14:textId="77777777" w:rsidTr="009C6B68">
        <w:trPr>
          <w:cantSplit/>
        </w:trPr>
        <w:tc>
          <w:tcPr>
            <w:tcW w:w="1096" w:type="pct"/>
          </w:tcPr>
          <w:p w14:paraId="195DDB9A" w14:textId="77777777" w:rsidR="007D64A5" w:rsidRPr="0079770A" w:rsidRDefault="007D64A5" w:rsidP="00631663">
            <w:pPr>
              <w:pStyle w:val="TableBody"/>
              <w:rPr>
                <w:i/>
              </w:rPr>
            </w:pPr>
            <w:proofErr w:type="spellStart"/>
            <w:r w:rsidRPr="0079770A">
              <w:rPr>
                <w:i/>
              </w:rPr>
              <w:t>ruc</w:t>
            </w:r>
            <w:proofErr w:type="spellEnd"/>
          </w:p>
        </w:tc>
        <w:tc>
          <w:tcPr>
            <w:tcW w:w="383" w:type="pct"/>
          </w:tcPr>
          <w:p w14:paraId="40BE5E5D" w14:textId="77777777" w:rsidR="007D64A5" w:rsidRPr="0079770A" w:rsidRDefault="007D64A5" w:rsidP="00631663">
            <w:pPr>
              <w:pStyle w:val="TableBody"/>
              <w:jc w:val="center"/>
            </w:pPr>
            <w:r w:rsidRPr="0079770A">
              <w:t>none</w:t>
            </w:r>
          </w:p>
        </w:tc>
        <w:tc>
          <w:tcPr>
            <w:tcW w:w="3521" w:type="pct"/>
          </w:tcPr>
          <w:p w14:paraId="6236F132" w14:textId="77777777" w:rsidR="007D64A5" w:rsidRPr="0079770A" w:rsidRDefault="007D64A5" w:rsidP="00631663">
            <w:pPr>
              <w:pStyle w:val="TableBody"/>
            </w:pPr>
            <w:r w:rsidRPr="0079770A">
              <w:t>The RUC process for which this RUC Shortfall Ratio Share is calculated.</w:t>
            </w:r>
          </w:p>
        </w:tc>
      </w:tr>
    </w:tbl>
    <w:p w14:paraId="76068133" w14:textId="77777777" w:rsidR="007D64A5" w:rsidRPr="00786898" w:rsidRDefault="007D64A5" w:rsidP="00631663">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D64A5" w:rsidRPr="004B32CF" w14:paraId="44A0F746" w14:textId="77777777" w:rsidTr="009C6B68">
        <w:trPr>
          <w:trHeight w:val="566"/>
        </w:trPr>
        <w:tc>
          <w:tcPr>
            <w:tcW w:w="9350" w:type="dxa"/>
            <w:shd w:val="pct12" w:color="auto" w:fill="auto"/>
          </w:tcPr>
          <w:p w14:paraId="72977E21" w14:textId="203E100F" w:rsidR="007D64A5" w:rsidRDefault="007D64A5" w:rsidP="009C6B68">
            <w:pPr>
              <w:spacing w:after="240"/>
              <w:rPr>
                <w:b/>
                <w:i/>
                <w:iCs/>
              </w:rPr>
            </w:pPr>
            <w:r w:rsidRPr="004B32CF">
              <w:rPr>
                <w:b/>
                <w:i/>
                <w:iCs/>
              </w:rPr>
              <w:t>[NPR</w:t>
            </w:r>
            <w:r>
              <w:rPr>
                <w:b/>
                <w:i/>
                <w:iCs/>
              </w:rPr>
              <w:t xml:space="preserve">R1009, NPRR1014, NPRR1029, </w:t>
            </w:r>
            <w:r w:rsidR="00A65F90">
              <w:rPr>
                <w:b/>
                <w:i/>
                <w:iCs/>
              </w:rPr>
              <w:t xml:space="preserve">and </w:t>
            </w:r>
            <w:r>
              <w:rPr>
                <w:b/>
                <w:i/>
                <w:iCs/>
              </w:rPr>
              <w:t>NPRR1032</w:t>
            </w:r>
            <w:r w:rsidRPr="004B32CF">
              <w:rPr>
                <w:b/>
                <w:i/>
                <w:iCs/>
              </w:rPr>
              <w:t xml:space="preserve">:  </w:t>
            </w:r>
            <w:r>
              <w:rPr>
                <w:b/>
                <w:i/>
                <w:iCs/>
              </w:rPr>
              <w:t>Replace applicable portions of Section 5.7.4.1.1 above with the following</w:t>
            </w:r>
            <w:r w:rsidRPr="004B32CF">
              <w:rPr>
                <w:b/>
                <w:i/>
                <w:iCs/>
              </w:rPr>
              <w:t xml:space="preserve"> upon system implementation</w:t>
            </w:r>
            <w:r>
              <w:rPr>
                <w:b/>
                <w:i/>
                <w:iCs/>
              </w:rPr>
              <w:t xml:space="preserve"> of the Real-Time Co-Optimization (RTC) project for NPRR1009; or upon system implementation for NPRR1014, NPRR1029, </w:t>
            </w:r>
            <w:r w:rsidR="00A65F90">
              <w:rPr>
                <w:b/>
                <w:i/>
                <w:iCs/>
              </w:rPr>
              <w:t xml:space="preserve">or </w:t>
            </w:r>
            <w:r>
              <w:rPr>
                <w:b/>
                <w:i/>
                <w:iCs/>
              </w:rPr>
              <w:t>NPRR1032</w:t>
            </w:r>
            <w:r w:rsidRPr="004B32CF">
              <w:rPr>
                <w:b/>
                <w:i/>
                <w:iCs/>
              </w:rPr>
              <w:t>:]</w:t>
            </w:r>
          </w:p>
          <w:p w14:paraId="38CEBAE4" w14:textId="77777777" w:rsidR="007D64A5" w:rsidRPr="0079770A" w:rsidRDefault="007D64A5" w:rsidP="00631663">
            <w:pPr>
              <w:pStyle w:val="H5"/>
              <w:spacing w:before="0"/>
              <w:ind w:left="1627" w:hanging="1627"/>
            </w:pPr>
            <w:r w:rsidRPr="0079770A">
              <w:lastRenderedPageBreak/>
              <w:t>5.7.4.1.1</w:t>
            </w:r>
            <w:r w:rsidRPr="0079770A">
              <w:tab/>
              <w:t>Capacity Shortfall Ratio Share</w:t>
            </w:r>
          </w:p>
          <w:p w14:paraId="6DE47CE4" w14:textId="26EAE540" w:rsidR="007D64A5" w:rsidRPr="004B6091" w:rsidRDefault="007D64A5" w:rsidP="009C6B68">
            <w:pPr>
              <w:spacing w:after="240"/>
              <w:ind w:left="720" w:hanging="720"/>
            </w:pPr>
            <w:r w:rsidRPr="004B6091">
              <w:t>(1)</w:t>
            </w:r>
            <w:r w:rsidRPr="004B6091">
              <w:tab/>
              <w:t>In calculating the shortfall amount for each QSE, the Resource capacity</w:t>
            </w:r>
            <w:r w:rsidR="00F03022">
              <w:t xml:space="preserve"> </w:t>
            </w:r>
            <w:ins w:id="9" w:author="ERCOT" w:date="2024-04-04T12:15:00Z">
              <w:r w:rsidR="00F03022">
                <w:t xml:space="preserve">(RCAPSNAP and RCAPADJ) </w:t>
              </w:r>
            </w:ins>
            <w:r>
              <w:t>shall be</w:t>
            </w:r>
            <w:r w:rsidRPr="004B6091">
              <w:t xml:space="preserve"> calculated for a Generation Resource </w:t>
            </w:r>
            <w:del w:id="10" w:author="ERCOT" w:date="2024-04-04T12:15:00Z">
              <w:r w:rsidR="00744E13" w:rsidRPr="00744E13">
                <w:rPr>
                  <w:szCs w:val="20"/>
                </w:rPr>
                <w:delText>or ESR</w:delText>
              </w:r>
              <w:r w:rsidR="00744E13" w:rsidRPr="00744E13">
                <w:delText xml:space="preserve"> </w:delText>
              </w:r>
            </w:del>
            <w:r w:rsidRPr="004B6091">
              <w:t xml:space="preserve">that meets any of the following conditions: </w:t>
            </w:r>
          </w:p>
          <w:p w14:paraId="71981C47" w14:textId="77777777" w:rsidR="007D64A5" w:rsidRPr="004B6091" w:rsidRDefault="007D64A5" w:rsidP="009C6B68">
            <w:pPr>
              <w:spacing w:after="240"/>
              <w:ind w:firstLine="720"/>
              <w:rPr>
                <w:iCs/>
              </w:rPr>
            </w:pPr>
            <w:r w:rsidRPr="004B6091">
              <w:rPr>
                <w:iCs/>
              </w:rPr>
              <w:t>(a)</w:t>
            </w:r>
            <w:r w:rsidRPr="004B6091">
              <w:rPr>
                <w:iCs/>
              </w:rPr>
              <w:tab/>
              <w:t xml:space="preserve">QSE-committed;  </w:t>
            </w:r>
          </w:p>
          <w:p w14:paraId="7381CDE5" w14:textId="77777777" w:rsidR="007D64A5" w:rsidRPr="004B6091" w:rsidRDefault="007D64A5" w:rsidP="009C6B68">
            <w:pPr>
              <w:spacing w:after="240"/>
              <w:ind w:left="1440" w:hanging="720"/>
              <w:rPr>
                <w:iCs/>
              </w:rPr>
            </w:pPr>
            <w:r w:rsidRPr="004B6091">
              <w:rPr>
                <w:iCs/>
              </w:rPr>
              <w:t>(b)</w:t>
            </w:r>
            <w:r w:rsidRPr="004B6091">
              <w:rPr>
                <w:iCs/>
              </w:rPr>
              <w:tab/>
              <w:t>Planning to operate as a Quick Start Generation Resource (QSGR) for the Settlement Interval as shown by the COP Status of OFFQS in the RUC Snapshot for the RUC Process and/or Adjustment Period; or</w:t>
            </w:r>
          </w:p>
          <w:p w14:paraId="55C4BF01" w14:textId="77777777" w:rsidR="007D64A5" w:rsidRPr="004B6091" w:rsidRDefault="007D64A5" w:rsidP="009C6B68">
            <w:pPr>
              <w:spacing w:after="240"/>
              <w:ind w:left="1440" w:hanging="720"/>
              <w:rPr>
                <w:iCs/>
              </w:rPr>
            </w:pPr>
            <w:r w:rsidRPr="004B6091">
              <w:rPr>
                <w:iCs/>
              </w:rPr>
              <w:t>(c)</w:t>
            </w:r>
            <w:r w:rsidRPr="004B6091">
              <w:rPr>
                <w:iCs/>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77E06A18" w14:textId="77777777" w:rsidR="007D64A5" w:rsidRPr="004B6091" w:rsidRDefault="007D64A5" w:rsidP="009C6B68">
            <w:pPr>
              <w:spacing w:after="240"/>
              <w:ind w:left="1440" w:hanging="720"/>
              <w:rPr>
                <w:iCs/>
              </w:rPr>
            </w:pPr>
            <w:r w:rsidRPr="004B6091">
              <w:rPr>
                <w:iCs/>
              </w:rPr>
              <w:t>(d)</w:t>
            </w:r>
            <w:r w:rsidRPr="004B6091">
              <w:rPr>
                <w:iCs/>
              </w:rPr>
              <w:tab/>
              <w:t>If the Settlement Interval is a RUCAC-Interval, the Combined Cycle Generation Resource that was QSE-committed at the time the RUCAC was issued, excluding the condition for SWGRs as describe in paragraph (c) above.</w:t>
            </w:r>
          </w:p>
          <w:p w14:paraId="775307A9" w14:textId="03B2C3AE" w:rsidR="007D64A5" w:rsidRPr="004B6091" w:rsidRDefault="007D64A5" w:rsidP="009C6B68">
            <w:pPr>
              <w:spacing w:after="240"/>
              <w:ind w:left="720" w:hanging="720"/>
            </w:pPr>
            <w:r w:rsidRPr="004B6091">
              <w:t>(</w:t>
            </w:r>
            <w:r>
              <w:t>2</w:t>
            </w:r>
            <w:r w:rsidRPr="004B6091">
              <w:t>)</w:t>
            </w:r>
            <w:r w:rsidRPr="004B6091">
              <w:tab/>
              <w:t xml:space="preserve">In calculating the amount short for each QSE, the </w:t>
            </w:r>
            <w:r w:rsidRPr="004C674A">
              <w:t>available capacity of an IRR when determining responsibility for the corresponding RUC charges shall be the less</w:t>
            </w:r>
            <w:ins w:id="11" w:author="PRS 071824" w:date="2024-07-18T12:45:00Z">
              <w:r w:rsidR="004A742B">
                <w:t>e</w:t>
              </w:r>
            </w:ins>
            <w:del w:id="12" w:author="PRS 071824" w:date="2024-07-18T12:45:00Z">
              <w:r w:rsidRPr="004C674A" w:rsidDel="004A742B">
                <w:delText>o</w:delText>
              </w:r>
            </w:del>
            <w:r w:rsidRPr="004C674A">
              <w:t xml:space="preserve">r of the HSL value, as reflected in the COP, and the Wind-powered Generation Resource Production Potential (WGRPP), as described in Section 4.2.2, Wind-Powered Generation Resource Production Potential, for a Wind-powered Generation Resource (WGR), or the </w:t>
            </w:r>
            <w:proofErr w:type="spellStart"/>
            <w:r w:rsidRPr="004C674A">
              <w:t>PhotoVoltaic</w:t>
            </w:r>
            <w:proofErr w:type="spellEnd"/>
            <w:r w:rsidRPr="004C674A">
              <w:t xml:space="preserve"> Generation Resource Production Potential (PVGRPP), as described in Section 4.2.3, </w:t>
            </w:r>
            <w:proofErr w:type="spellStart"/>
            <w:r w:rsidRPr="004C674A">
              <w:t>PhotoVoltaic</w:t>
            </w:r>
            <w:proofErr w:type="spellEnd"/>
            <w:r w:rsidRPr="004C674A">
              <w:t xml:space="preserve"> Generation Resource Production Potential, for a </w:t>
            </w:r>
            <w:proofErr w:type="spellStart"/>
            <w:r w:rsidRPr="004C674A">
              <w:t>PhotoVoltaic</w:t>
            </w:r>
            <w:proofErr w:type="spellEnd"/>
            <w:r w:rsidRPr="004C674A">
              <w:t xml:space="preserve"> Generation Resource (PVGR)</w:t>
            </w:r>
            <w:r w:rsidRPr="004B6091">
              <w:t xml:space="preserve">, at the time of RUC execution.  </w:t>
            </w:r>
            <w:r>
              <w:t>For an IRR</w:t>
            </w:r>
            <w:r w:rsidRPr="004B6091">
              <w:t xml:space="preserve">, the RCAPSNAP variable used below shall be equal to the </w:t>
            </w:r>
            <w:r w:rsidRPr="004C674A">
              <w:t>minimum of the WGRPP or PVGRPP described above and the HSL value as reflected in the QSE’s COP, at the time of the RUC execution</w:t>
            </w:r>
            <w:r w:rsidRPr="004B6091">
              <w:t xml:space="preserve">. </w:t>
            </w:r>
          </w:p>
          <w:p w14:paraId="4759E2CB" w14:textId="77777777" w:rsidR="007D64A5" w:rsidRPr="004B6091" w:rsidRDefault="007D64A5" w:rsidP="009C6B68">
            <w:pPr>
              <w:spacing w:after="240"/>
              <w:ind w:left="720" w:hanging="720"/>
            </w:pPr>
            <w:r w:rsidRPr="004B6091">
              <w:t>(</w:t>
            </w:r>
            <w:r>
              <w:t>3</w:t>
            </w:r>
            <w:r w:rsidRPr="004B6091">
              <w:t>)</w:t>
            </w:r>
            <w:r w:rsidRPr="004B6091">
              <w:tab/>
              <w:t xml:space="preserve">In calculating the amount short for each QSE, the QSE must be given a capacity credit </w:t>
            </w:r>
            <w:r w:rsidRPr="004C674A">
              <w:t>for non-Intermittent Renewable Resources (IRRs) that were</w:t>
            </w:r>
            <w:r w:rsidRPr="004B6091">
              <w:t xml:space="preserve"> given notice of decommitment within the two hours before the Operating Hour as a result of the RUC process </w:t>
            </w:r>
            <w:r>
              <w:t>by setting</w:t>
            </w:r>
            <w:r w:rsidRPr="004B6091">
              <w:t xml:space="preserve"> the RCAPSNAP and RCAPADJ variables used below set equal to the RCAPSNAP value for the Resource immediately before the decommitment instruction was given</w:t>
            </w:r>
            <w:r>
              <w:t>.</w:t>
            </w:r>
          </w:p>
          <w:p w14:paraId="5E5E5E16" w14:textId="77777777" w:rsidR="007D64A5" w:rsidRPr="004B6091" w:rsidRDefault="007D64A5" w:rsidP="009C6B68">
            <w:pPr>
              <w:spacing w:after="240"/>
              <w:ind w:left="720" w:hanging="720"/>
            </w:pPr>
            <w:r w:rsidRPr="004B6091">
              <w:t>(</w:t>
            </w:r>
            <w:r>
              <w:t>4</w:t>
            </w:r>
            <w:r w:rsidRPr="004B6091">
              <w:t>)</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654C51C0" w14:textId="77777777" w:rsidR="007D64A5" w:rsidRPr="004B6091" w:rsidRDefault="007D64A5" w:rsidP="009C6B68">
            <w:pPr>
              <w:spacing w:after="240"/>
              <w:ind w:left="720" w:hanging="720"/>
            </w:pPr>
            <w:r w:rsidRPr="004B6091">
              <w:t>(</w:t>
            </w:r>
            <w:r>
              <w:t>5</w:t>
            </w:r>
            <w:r w:rsidRPr="004B6091">
              <w:t>)</w:t>
            </w:r>
            <w:r w:rsidRPr="004B6091">
              <w:tab/>
              <w:t xml:space="preserve">In calculating the short amount for each QSE, if the DCIMPSNAP was credited to the QSE during the RUC Snapshot but the entire Direct Current Tie (DC Tie) experiences a </w:t>
            </w:r>
            <w:r w:rsidRPr="004B6091">
              <w:lastRenderedPageBreak/>
              <w:t xml:space="preserve">Forced Outage within two hours before the start of the Settlement Interval, then the DCIMPSNAP is also credited to the QSE in the </w:t>
            </w:r>
            <w:r>
              <w:t>RTDCIMP</w:t>
            </w:r>
            <w:r w:rsidRPr="004B6091">
              <w:t>.</w:t>
            </w:r>
          </w:p>
          <w:p w14:paraId="3BE911D6" w14:textId="77777777" w:rsidR="007D64A5" w:rsidRPr="004B6091" w:rsidRDefault="007D64A5" w:rsidP="009C6B68">
            <w:pPr>
              <w:spacing w:after="240"/>
              <w:ind w:left="720" w:hanging="720"/>
            </w:pPr>
            <w:r w:rsidRPr="004B6091">
              <w:t>(</w:t>
            </w:r>
            <w:r>
              <w:t>6</w:t>
            </w:r>
            <w:r w:rsidRPr="004B6091">
              <w:t>)</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3720C69C" w14:textId="731A911A" w:rsidR="000E67DE" w:rsidRDefault="000E67DE" w:rsidP="00365953">
            <w:pPr>
              <w:spacing w:after="240"/>
              <w:ind w:left="720" w:hanging="720"/>
              <w:rPr>
                <w:ins w:id="13" w:author="ERCOT" w:date="2024-04-04T12:15:00Z"/>
              </w:rPr>
            </w:pPr>
            <w:ins w:id="14" w:author="ERCOT" w:date="2024-04-04T12:15:00Z">
              <w:r w:rsidRPr="004B6091">
                <w:t>(</w:t>
              </w:r>
              <w:r>
                <w:t>7</w:t>
              </w:r>
              <w:r w:rsidRPr="004B6091">
                <w:t>)</w:t>
              </w:r>
              <w:r w:rsidRPr="004B6091">
                <w:tab/>
              </w:r>
              <w:r w:rsidRPr="005F2EC7">
                <w:t>The QSE Ancillary Service shortfall calculation</w:t>
              </w:r>
              <w:r>
                <w:t xml:space="preserve"> in MW</w:t>
              </w:r>
              <w:r w:rsidRPr="005F2EC7">
                <w:t xml:space="preserve"> </w:t>
              </w:r>
              <w:r>
                <w:t xml:space="preserve">for each hour in the RUC Snapshot or for the end of the Adjustment Period </w:t>
              </w:r>
              <w:r w:rsidRPr="005F2EC7">
                <w:t xml:space="preserve">involves solving an optimization that minimizes any potential </w:t>
              </w:r>
              <w:r w:rsidR="003257C3">
                <w:t>Ancillary Service</w:t>
              </w:r>
              <w:r w:rsidRPr="005F2EC7">
                <w:t xml:space="preserve"> shortfall for a QSE</w:t>
              </w:r>
              <w:r w:rsidR="000305C4">
                <w:t>.</w:t>
              </w:r>
              <w:r w:rsidRPr="005F2EC7">
                <w:t xml:space="preserve"> </w:t>
              </w:r>
              <w:r w:rsidR="000305C4">
                <w:t xml:space="preserve">  This is done </w:t>
              </w:r>
              <w:r w:rsidRPr="005F2EC7">
                <w:t xml:space="preserve">by determining the optimal utilization of </w:t>
              </w:r>
              <w:r w:rsidR="00EF2FE7">
                <w:t>Ancillary Service capa</w:t>
              </w:r>
              <w:r w:rsidR="004D6869">
                <w:t>b</w:t>
              </w:r>
              <w:r w:rsidR="00EF2FE7">
                <w:t xml:space="preserve">ilities within </w:t>
              </w:r>
              <w:r w:rsidR="000305C4">
                <w:t>each</w:t>
              </w:r>
              <w:r w:rsidRPr="005F2EC7">
                <w:t xml:space="preserve"> QSE’s portfolio of Resource</w:t>
              </w:r>
              <w:r w:rsidR="00EF2FE7">
                <w:t xml:space="preserve">s </w:t>
              </w:r>
              <w:r w:rsidRPr="005F2EC7">
                <w:t xml:space="preserve">to meet its net Ancillary Service position for each </w:t>
              </w:r>
              <w:r w:rsidR="003257C3">
                <w:t>Ancillary Service</w:t>
              </w:r>
              <w:r w:rsidRPr="005F2EC7">
                <w:t xml:space="preserve"> sub-type.</w:t>
              </w:r>
            </w:ins>
            <w:ins w:id="15" w:author="ERCOT" w:date="2024-05-24T09:49:00Z">
              <w:r w:rsidR="00BB61AA">
                <w:t xml:space="preserve"> </w:t>
              </w:r>
            </w:ins>
            <w:ins w:id="16" w:author="ERCOT" w:date="2024-04-04T12:15:00Z">
              <w:r w:rsidRPr="005F2EC7">
                <w:t xml:space="preserve"> A QSE’s Ancillary Service shortfall</w:t>
              </w:r>
              <w:r>
                <w:t xml:space="preserve"> for an hour</w:t>
              </w:r>
              <w:r w:rsidRPr="005F2EC7">
                <w:t xml:space="preserve"> is the difference between the QSE’s net </w:t>
              </w:r>
              <w:r w:rsidR="003257C3">
                <w:t>Ancillary Service</w:t>
              </w:r>
              <w:r w:rsidRPr="005F2EC7">
                <w:t xml:space="preserve"> position and </w:t>
              </w:r>
              <w:r>
                <w:t xml:space="preserve">its coverage </w:t>
              </w:r>
              <w:r w:rsidR="000305C4">
                <w:t>of Ancillary Services using the outputs of this optimization</w:t>
              </w:r>
              <w:r w:rsidR="00EF2FE7">
                <w:t xml:space="preserve"> based on</w:t>
              </w:r>
              <w:r w:rsidRPr="005F2EC7">
                <w:t xml:space="preserve"> the QSE</w:t>
              </w:r>
              <w:r>
                <w:t>’s</w:t>
              </w:r>
              <w:r w:rsidRPr="005F2EC7">
                <w:t xml:space="preserve"> Resource </w:t>
              </w:r>
              <w:r w:rsidR="003257C3">
                <w:t>Ancillary Service</w:t>
              </w:r>
              <w:r w:rsidRPr="005F2EC7">
                <w:t xml:space="preserve"> capabilities</w:t>
              </w:r>
              <w:r>
                <w:t xml:space="preserve"> for that hour</w:t>
              </w:r>
              <w:r w:rsidR="000305C4">
                <w:t xml:space="preserve"> as reflected in the COPs submitted by the QSE</w:t>
              </w:r>
              <w:r w:rsidRPr="004B6091">
                <w:t>.</w:t>
              </w:r>
            </w:ins>
          </w:p>
          <w:p w14:paraId="7F70183F" w14:textId="50D74335" w:rsidR="000E67DE" w:rsidRDefault="00F03022" w:rsidP="00C20335">
            <w:pPr>
              <w:spacing w:after="240"/>
              <w:ind w:left="1416" w:hanging="696"/>
              <w:rPr>
                <w:ins w:id="17" w:author="ERCOT" w:date="2024-04-04T12:15:00Z"/>
              </w:rPr>
            </w:pPr>
            <w:ins w:id="18" w:author="ERCOT" w:date="2024-04-04T12:15:00Z">
              <w:r>
                <w:t>(a)</w:t>
              </w:r>
              <w:r w:rsidR="00C20335" w:rsidRPr="004B6091">
                <w:tab/>
              </w:r>
              <w:r w:rsidR="000E67DE" w:rsidRPr="005F2EC7">
                <w:t xml:space="preserve">For each </w:t>
              </w:r>
              <w:r w:rsidR="003257C3">
                <w:t>Ancillary Service</w:t>
              </w:r>
              <w:r w:rsidR="000E67DE" w:rsidRPr="005F2EC7">
                <w:t xml:space="preserve"> sub-type, the </w:t>
              </w:r>
              <w:r w:rsidR="003257C3">
                <w:t>Ancillary Service</w:t>
              </w:r>
              <w:r w:rsidR="000E67DE" w:rsidRPr="005F2EC7">
                <w:t xml:space="preserve"> MW capability for each Resource in the QSE’s portfolio </w:t>
              </w:r>
              <w:r w:rsidR="000E67DE" w:rsidRPr="00C20335">
                <w:t>for a given hour in the RUC Snapshot or at the end of the Adjustment Period (</w:t>
              </w:r>
              <w:r w:rsidR="000E67DE" w:rsidRPr="00C20335">
                <w:rPr>
                  <w:szCs w:val="28"/>
                </w:rPr>
                <w:t>ASMWCAP</w:t>
              </w:r>
              <w:r w:rsidR="00676C7B" w:rsidRPr="00C20335">
                <w:rPr>
                  <w:szCs w:val="28"/>
                </w:rPr>
                <w:t>SNAP</w:t>
              </w:r>
              <w:r w:rsidR="000E67DE" w:rsidRPr="00C20335">
                <w:rPr>
                  <w:szCs w:val="28"/>
                </w:rPr>
                <w:t xml:space="preserve"> </w:t>
              </w:r>
              <w:r w:rsidR="000E67DE" w:rsidRPr="00C20335">
                <w:rPr>
                  <w:iCs/>
                </w:rPr>
                <w:t xml:space="preserve">and </w:t>
              </w:r>
              <w:r w:rsidR="000E67DE" w:rsidRPr="00C20335">
                <w:rPr>
                  <w:szCs w:val="28"/>
                </w:rPr>
                <w:t>ASMWCAPADJ</w:t>
              </w:r>
              <w:r w:rsidR="000E67DE" w:rsidRPr="00C20335">
                <w:t>) is calculated as the minimum of:</w:t>
              </w:r>
            </w:ins>
          </w:p>
          <w:p w14:paraId="0A5F3754" w14:textId="4132C39B" w:rsidR="000E67DE" w:rsidRPr="00C20335" w:rsidRDefault="00C20335" w:rsidP="00C20335">
            <w:pPr>
              <w:spacing w:after="240" w:line="259" w:lineRule="auto"/>
              <w:ind w:left="2136" w:hanging="720"/>
              <w:rPr>
                <w:ins w:id="19" w:author="ERCOT" w:date="2024-04-04T12:15:00Z"/>
              </w:rPr>
            </w:pPr>
            <w:ins w:id="20" w:author="ERCOT" w:date="2024-04-04T12:15:00Z">
              <w:r>
                <w:t>(i)</w:t>
              </w:r>
              <w:r w:rsidRPr="004B6091">
                <w:tab/>
              </w:r>
              <w:r w:rsidR="000E67DE" w:rsidRPr="00C20335">
                <w:t xml:space="preserve">HSL minus LSL in the COP if </w:t>
              </w:r>
              <w:r w:rsidR="00EF2FE7" w:rsidRPr="00C20335">
                <w:t xml:space="preserve">the </w:t>
              </w:r>
              <w:r w:rsidR="000E67DE" w:rsidRPr="00C20335">
                <w:t>Resource is On-</w:t>
              </w:r>
            </w:ins>
            <w:ins w:id="21" w:author="ERCOT" w:date="2024-05-24T09:50:00Z">
              <w:r w:rsidR="00BB61AA">
                <w:t>L</w:t>
              </w:r>
            </w:ins>
            <w:ins w:id="22" w:author="ERCOT" w:date="2024-04-04T12:15:00Z">
              <w:r w:rsidR="000E67DE" w:rsidRPr="00C20335">
                <w:t>ine</w:t>
              </w:r>
            </w:ins>
            <w:ins w:id="23" w:author="ERCOT" w:date="2024-04-16T15:08:00Z">
              <w:r w:rsidR="00263E29">
                <w:t xml:space="preserve"> (ON, </w:t>
              </w:r>
            </w:ins>
            <w:ins w:id="24" w:author="ERCOT" w:date="2024-04-16T15:09:00Z">
              <w:r w:rsidR="00263E29">
                <w:t>ONOS,</w:t>
              </w:r>
            </w:ins>
            <w:ins w:id="25" w:author="ERCOT" w:date="2024-04-16T15:11:00Z">
              <w:r w:rsidR="00263E29">
                <w:t xml:space="preserve"> </w:t>
              </w:r>
            </w:ins>
            <w:ins w:id="26" w:author="ERCOT" w:date="2024-04-16T15:10:00Z">
              <w:r w:rsidR="00263E29">
                <w:t xml:space="preserve">ONSC, </w:t>
              </w:r>
            </w:ins>
            <w:ins w:id="27" w:author="ERCOT" w:date="2024-04-16T15:11:00Z">
              <w:r w:rsidR="00263E29">
                <w:t xml:space="preserve">and </w:t>
              </w:r>
            </w:ins>
            <w:ins w:id="28" w:author="ERCOT" w:date="2024-04-16T15:10:00Z">
              <w:r w:rsidR="00263E29">
                <w:t>ONL</w:t>
              </w:r>
            </w:ins>
            <w:ins w:id="29" w:author="ERCOT" w:date="2024-04-16T15:11:00Z">
              <w:r w:rsidR="00263E29">
                <w:t>)</w:t>
              </w:r>
            </w:ins>
            <w:ins w:id="30" w:author="ERCOT" w:date="2024-04-04T12:15:00Z">
              <w:r w:rsidR="000E67DE" w:rsidRPr="00C20335">
                <w:t xml:space="preserve">. </w:t>
              </w:r>
            </w:ins>
            <w:ins w:id="31" w:author="ERCOT" w:date="2024-05-24T09:50:00Z">
              <w:r w:rsidR="00BB61AA">
                <w:t xml:space="preserve"> </w:t>
              </w:r>
            </w:ins>
            <w:ins w:id="32" w:author="ERCOT" w:date="2024-04-04T12:15:00Z">
              <w:r w:rsidR="000E67DE" w:rsidRPr="00C20335">
                <w:t xml:space="preserve">If a Generation Resource </w:t>
              </w:r>
              <w:r w:rsidR="00F7154A" w:rsidRPr="00C20335">
                <w:t xml:space="preserve">COP </w:t>
              </w:r>
              <w:r w:rsidR="00544FD4" w:rsidRPr="00C20335">
                <w:t>Resource S</w:t>
              </w:r>
              <w:r w:rsidR="00F7154A" w:rsidRPr="00C20335">
                <w:t>tatus is OFF or OFFQS</w:t>
              </w:r>
              <w:r w:rsidR="004D6869" w:rsidRPr="00C20335">
                <w:t>, only the</w:t>
              </w:r>
              <w:r w:rsidR="00F7154A" w:rsidRPr="00C20335">
                <w:t xml:space="preserve"> COP HSL</w:t>
              </w:r>
              <w:r w:rsidR="004D6869" w:rsidRPr="00C20335">
                <w:t xml:space="preserve"> is used</w:t>
              </w:r>
            </w:ins>
            <w:ins w:id="33" w:author="ERCOT" w:date="2024-04-16T15:43:00Z">
              <w:r w:rsidR="00762AE5">
                <w:t xml:space="preserve">. </w:t>
              </w:r>
            </w:ins>
            <w:ins w:id="34" w:author="ERCOT" w:date="2024-05-24T09:50:00Z">
              <w:r w:rsidR="00BB61AA">
                <w:t xml:space="preserve"> </w:t>
              </w:r>
            </w:ins>
            <w:ins w:id="35" w:author="ERCOT" w:date="2024-04-16T15:43:00Z">
              <w:r w:rsidR="00762AE5">
                <w:t xml:space="preserve">For a Combined Cycle Train, the Resource refers to a particular Combined Cycle Generation Resource belonging to that Combined Cycle Train. </w:t>
              </w:r>
            </w:ins>
            <w:ins w:id="36" w:author="ERCOT" w:date="2024-05-24T09:50:00Z">
              <w:r w:rsidR="00BB61AA">
                <w:t xml:space="preserve"> </w:t>
              </w:r>
            </w:ins>
            <w:ins w:id="37" w:author="ERCOT" w:date="2024-04-16T15:43:00Z">
              <w:r w:rsidR="00762AE5">
                <w:t>For a Combined Cycle Train, select the Combined Cycle Generation Resource that is On-</w:t>
              </w:r>
            </w:ins>
            <w:ins w:id="38" w:author="ERCOT" w:date="2024-05-24T09:50:00Z">
              <w:r w:rsidR="00BB61AA">
                <w:t>L</w:t>
              </w:r>
            </w:ins>
            <w:ins w:id="39" w:author="ERCOT" w:date="2024-04-16T15:43:00Z">
              <w:r w:rsidR="00762AE5">
                <w:t xml:space="preserve">ine (ON or ONOS) with the highest HSL. </w:t>
              </w:r>
            </w:ins>
            <w:ins w:id="40" w:author="ERCOT" w:date="2024-05-24T09:50:00Z">
              <w:r w:rsidR="00BB61AA">
                <w:t xml:space="preserve"> </w:t>
              </w:r>
            </w:ins>
            <w:ins w:id="41" w:author="ERCOT" w:date="2024-04-16T15:43:00Z">
              <w:r w:rsidR="00762AE5">
                <w:t>If none of the Combined Cycle Generation Resources of a Combined Cycle Train are On-</w:t>
              </w:r>
            </w:ins>
            <w:ins w:id="42" w:author="ERCOT" w:date="2024-05-24T09:50:00Z">
              <w:r w:rsidR="00BB61AA">
                <w:t>L</w:t>
              </w:r>
            </w:ins>
            <w:ins w:id="43" w:author="ERCOT" w:date="2024-04-16T15:43:00Z">
              <w:r w:rsidR="00762AE5">
                <w:t xml:space="preserve">ine, then select the Combined Cycle Generation Resource that has the highest HSL and a COP </w:t>
              </w:r>
            </w:ins>
            <w:ins w:id="44" w:author="ERCOT" w:date="2024-05-24T09:50:00Z">
              <w:r w:rsidR="00BB61AA">
                <w:t xml:space="preserve">Resource </w:t>
              </w:r>
            </w:ins>
            <w:ins w:id="45" w:author="ERCOT" w:date="2024-04-16T15:43:00Z">
              <w:r w:rsidR="00762AE5">
                <w:t>Status of OFF and that can be started up</w:t>
              </w:r>
            </w:ins>
            <w:ins w:id="46" w:author="ERCOT" w:date="2024-04-16T15:44:00Z">
              <w:r w:rsidR="00762AE5">
                <w:t xml:space="preserve"> within 30 minutes</w:t>
              </w:r>
            </w:ins>
            <w:ins w:id="47" w:author="ERCOT" w:date="2024-04-04T12:15:00Z">
              <w:r w:rsidR="00676C7B" w:rsidRPr="00C20335">
                <w:t>;</w:t>
              </w:r>
            </w:ins>
          </w:p>
          <w:p w14:paraId="01DA5089" w14:textId="4A7A65F1" w:rsidR="000E67DE" w:rsidRPr="00C20335" w:rsidRDefault="00C20335" w:rsidP="00C20335">
            <w:pPr>
              <w:spacing w:after="240" w:line="259" w:lineRule="auto"/>
              <w:ind w:left="2136" w:hanging="720"/>
              <w:rPr>
                <w:ins w:id="48" w:author="ERCOT" w:date="2024-04-04T12:15:00Z"/>
              </w:rPr>
            </w:pPr>
            <w:ins w:id="49" w:author="ERCOT" w:date="2024-04-04T12:15:00Z">
              <w:r>
                <w:t>(ii)</w:t>
              </w:r>
              <w:r w:rsidRPr="004B6091">
                <w:tab/>
              </w:r>
              <w:r w:rsidR="000E67DE" w:rsidRPr="00C20335">
                <w:t xml:space="preserve">Submitted </w:t>
              </w:r>
              <w:r w:rsidR="003257C3" w:rsidRPr="00C20335">
                <w:t>Ancillary Service</w:t>
              </w:r>
              <w:r w:rsidR="000E67DE" w:rsidRPr="00C20335">
                <w:t xml:space="preserve"> Offer MW quantity for the </w:t>
              </w:r>
              <w:r w:rsidR="003257C3" w:rsidRPr="00C20335">
                <w:t>Ancillary Service</w:t>
              </w:r>
              <w:r w:rsidR="000E67DE" w:rsidRPr="00C20335">
                <w:t xml:space="preserve"> type/sub-type</w:t>
              </w:r>
              <w:r w:rsidR="00676C7B" w:rsidRPr="00C20335">
                <w:t>;</w:t>
              </w:r>
            </w:ins>
          </w:p>
          <w:p w14:paraId="2F504208" w14:textId="263B5393" w:rsidR="000E67DE" w:rsidRPr="00C20335" w:rsidRDefault="00C20335" w:rsidP="00C20335">
            <w:pPr>
              <w:spacing w:after="240" w:line="259" w:lineRule="auto"/>
              <w:ind w:left="2136" w:hanging="720"/>
              <w:rPr>
                <w:ins w:id="50" w:author="ERCOT" w:date="2024-04-04T12:15:00Z"/>
              </w:rPr>
            </w:pPr>
            <w:ins w:id="51" w:author="ERCOT" w:date="2024-04-04T12:15:00Z">
              <w:r>
                <w:t>(iii)</w:t>
              </w:r>
              <w:r w:rsidRPr="004B6091">
                <w:tab/>
              </w:r>
              <w:r w:rsidR="000E67DE" w:rsidRPr="00C20335">
                <w:t xml:space="preserve">Submitted COP </w:t>
              </w:r>
              <w:r w:rsidR="003257C3" w:rsidRPr="00C20335">
                <w:t>Ancillary Service</w:t>
              </w:r>
              <w:r w:rsidR="000E67DE" w:rsidRPr="00C20335">
                <w:t xml:space="preserve"> MW capability</w:t>
              </w:r>
              <w:r w:rsidR="00676C7B" w:rsidRPr="00C20335">
                <w:t xml:space="preserve">; </w:t>
              </w:r>
              <w:r w:rsidR="00544FD4" w:rsidRPr="00C20335">
                <w:t>and</w:t>
              </w:r>
            </w:ins>
          </w:p>
          <w:p w14:paraId="3501F178" w14:textId="48605FDD" w:rsidR="000E67DE" w:rsidRPr="00C20335" w:rsidRDefault="00C20335" w:rsidP="00C20335">
            <w:pPr>
              <w:spacing w:after="240" w:line="259" w:lineRule="auto"/>
              <w:ind w:left="2136" w:hanging="720"/>
              <w:rPr>
                <w:ins w:id="52" w:author="ERCOT" w:date="2024-04-04T12:15:00Z"/>
              </w:rPr>
            </w:pPr>
            <w:ins w:id="53" w:author="ERCOT" w:date="2024-04-04T12:15:00Z">
              <w:r>
                <w:t>(iv)</w:t>
              </w:r>
              <w:r w:rsidRPr="004B6091">
                <w:tab/>
              </w:r>
              <w:r w:rsidR="000E67DE" w:rsidRPr="00C20335">
                <w:t xml:space="preserve">Qualified </w:t>
              </w:r>
              <w:r w:rsidR="003257C3" w:rsidRPr="00C20335">
                <w:t>Ancillary Service</w:t>
              </w:r>
              <w:r w:rsidR="000E67DE" w:rsidRPr="00C20335">
                <w:t xml:space="preserve"> MW amount for the </w:t>
              </w:r>
              <w:r w:rsidR="003257C3" w:rsidRPr="00C20335">
                <w:t>Ancillary Service</w:t>
              </w:r>
              <w:r w:rsidR="000E67DE" w:rsidRPr="00C20335">
                <w:t xml:space="preserve"> sub-type</w:t>
              </w:r>
              <w:r w:rsidR="00676C7B" w:rsidRPr="00C20335">
                <w:t>.</w:t>
              </w:r>
            </w:ins>
            <w:ins w:id="54" w:author="ERCOT" w:date="2024-05-24T09:51:00Z">
              <w:r w:rsidR="00BB61AA">
                <w:t xml:space="preserve"> </w:t>
              </w:r>
            </w:ins>
            <w:ins w:id="55" w:author="ERCOT" w:date="2024-04-04T12:15:00Z">
              <w:r w:rsidR="008961B0" w:rsidRPr="00C20335">
                <w:t xml:space="preserve"> </w:t>
              </w:r>
              <w:r w:rsidR="00544FD4" w:rsidRPr="00C20335">
                <w:t xml:space="preserve">For </w:t>
              </w:r>
              <w:r w:rsidR="008961B0" w:rsidRPr="00C20335">
                <w:t>Resource</w:t>
              </w:r>
              <w:r w:rsidR="00544FD4" w:rsidRPr="00C20335">
                <w:t>s</w:t>
              </w:r>
              <w:r w:rsidR="008961B0" w:rsidRPr="00C20335">
                <w:t xml:space="preserve"> </w:t>
              </w:r>
              <w:r w:rsidR="00544FD4" w:rsidRPr="00C20335">
                <w:t xml:space="preserve">with </w:t>
              </w:r>
              <w:r w:rsidR="008961B0" w:rsidRPr="00C20335">
                <w:t xml:space="preserve">COP </w:t>
              </w:r>
              <w:r w:rsidR="00544FD4" w:rsidRPr="00C20335">
                <w:t>Resource S</w:t>
              </w:r>
              <w:r w:rsidR="008961B0" w:rsidRPr="00C20335">
                <w:t>tatus of OFFQS</w:t>
              </w:r>
              <w:r w:rsidR="00544FD4" w:rsidRPr="00C20335">
                <w:t>,</w:t>
              </w:r>
              <w:r w:rsidR="00F7154A" w:rsidRPr="00C20335">
                <w:t xml:space="preserve"> the qualified MW amounts for </w:t>
              </w:r>
              <w:r w:rsidR="008961B0" w:rsidRPr="00C20335">
                <w:t>Reg</w:t>
              </w:r>
              <w:r w:rsidR="00544FD4" w:rsidRPr="00C20335">
                <w:t>-</w:t>
              </w:r>
              <w:r w:rsidR="008961B0" w:rsidRPr="00C20335">
                <w:t>Up, Reg</w:t>
              </w:r>
              <w:r w:rsidR="00544FD4" w:rsidRPr="00C20335">
                <w:t>-</w:t>
              </w:r>
              <w:r w:rsidR="008961B0" w:rsidRPr="00C20335">
                <w:t>D</w:t>
              </w:r>
            </w:ins>
            <w:ins w:id="56" w:author="ERCOT" w:date="2024-04-04T12:46:00Z">
              <w:r w:rsidR="00E06879">
                <w:t>ow</w:t>
              </w:r>
            </w:ins>
            <w:ins w:id="57" w:author="ERCOT" w:date="2024-04-04T12:15:00Z">
              <w:r w:rsidR="008961B0" w:rsidRPr="00C20335">
                <w:t>n, and RRS</w:t>
              </w:r>
              <w:r w:rsidR="00F7154A" w:rsidRPr="00C20335">
                <w:t xml:space="preserve"> </w:t>
              </w:r>
              <w:r w:rsidR="00544FD4" w:rsidRPr="00C20335">
                <w:t xml:space="preserve">will be set </w:t>
              </w:r>
              <w:r w:rsidR="00F7154A" w:rsidRPr="00C20335">
                <w:t>to zero</w:t>
              </w:r>
              <w:r w:rsidR="008961B0" w:rsidRPr="00C20335">
                <w:t xml:space="preserve">. </w:t>
              </w:r>
            </w:ins>
            <w:ins w:id="58" w:author="ERCOT" w:date="2024-05-24T09:51:00Z">
              <w:r w:rsidR="00BB61AA">
                <w:t xml:space="preserve"> </w:t>
              </w:r>
            </w:ins>
            <w:ins w:id="59" w:author="ERCOT" w:date="2024-04-04T12:15:00Z">
              <w:r w:rsidR="00544FD4" w:rsidRPr="00C20335">
                <w:t xml:space="preserve">For </w:t>
              </w:r>
              <w:r w:rsidR="008961B0" w:rsidRPr="00C20335">
                <w:lastRenderedPageBreak/>
                <w:t>Resource</w:t>
              </w:r>
              <w:r w:rsidR="00544FD4" w:rsidRPr="00C20335">
                <w:t>s with a</w:t>
              </w:r>
              <w:r w:rsidR="008961B0" w:rsidRPr="00C20335">
                <w:t xml:space="preserve"> COP </w:t>
              </w:r>
              <w:r w:rsidR="00544FD4" w:rsidRPr="00C20335">
                <w:t>Resource S</w:t>
              </w:r>
              <w:r w:rsidR="008961B0" w:rsidRPr="00C20335">
                <w:t>tatus of OFF</w:t>
              </w:r>
              <w:r w:rsidR="00544FD4" w:rsidRPr="00C20335">
                <w:t>,</w:t>
              </w:r>
              <w:r w:rsidR="008961B0" w:rsidRPr="00C20335">
                <w:t xml:space="preserve"> </w:t>
              </w:r>
              <w:r w:rsidR="00F7154A" w:rsidRPr="00C20335">
                <w:t>the</w:t>
              </w:r>
              <w:r w:rsidR="008961B0" w:rsidRPr="00C20335">
                <w:t xml:space="preserve"> qualified </w:t>
              </w:r>
              <w:r w:rsidR="00F7154A" w:rsidRPr="00C20335">
                <w:t>MW amounts for</w:t>
              </w:r>
              <w:r w:rsidR="008961B0" w:rsidRPr="00C20335">
                <w:t xml:space="preserve"> Reg</w:t>
              </w:r>
              <w:r w:rsidR="00544FD4" w:rsidRPr="00C20335">
                <w:t>-</w:t>
              </w:r>
              <w:r w:rsidR="008961B0" w:rsidRPr="00C20335">
                <w:t>Up, Reg</w:t>
              </w:r>
              <w:r w:rsidR="00544FD4" w:rsidRPr="00C20335">
                <w:t>-</w:t>
              </w:r>
              <w:r w:rsidR="008961B0" w:rsidRPr="00C20335">
                <w:t>D</w:t>
              </w:r>
            </w:ins>
            <w:ins w:id="60" w:author="ERCOT" w:date="2024-04-04T12:46:00Z">
              <w:r w:rsidR="00E06879">
                <w:t>ow</w:t>
              </w:r>
            </w:ins>
            <w:ins w:id="61" w:author="ERCOT" w:date="2024-04-04T12:15:00Z">
              <w:r w:rsidR="008961B0" w:rsidRPr="00C20335">
                <w:t>n, RRS, and ECRS</w:t>
              </w:r>
              <w:r w:rsidR="00F7154A" w:rsidRPr="00C20335">
                <w:t xml:space="preserve"> </w:t>
              </w:r>
              <w:r w:rsidR="00544FD4" w:rsidRPr="00C20335">
                <w:t xml:space="preserve">will be set </w:t>
              </w:r>
              <w:r w:rsidR="00F7154A" w:rsidRPr="00C20335">
                <w:t>to zero</w:t>
              </w:r>
              <w:r w:rsidR="008961B0" w:rsidRPr="00C20335">
                <w:t>.</w:t>
              </w:r>
            </w:ins>
          </w:p>
          <w:p w14:paraId="26995ACB" w14:textId="5E5371CB" w:rsidR="000E67DE" w:rsidRDefault="00F03022" w:rsidP="00C20335">
            <w:pPr>
              <w:spacing w:after="240"/>
              <w:ind w:left="1416" w:hanging="696"/>
              <w:rPr>
                <w:ins w:id="62" w:author="ERCOT" w:date="2024-04-04T12:15:00Z"/>
              </w:rPr>
            </w:pPr>
            <w:ins w:id="63" w:author="ERCOT" w:date="2024-04-04T12:15:00Z">
              <w:r>
                <w:t>(b)</w:t>
              </w:r>
              <w:r w:rsidR="00C20335" w:rsidRPr="004B6091">
                <w:tab/>
              </w:r>
              <w:r w:rsidR="000E67DE" w:rsidRPr="005F2EC7">
                <w:t>The QSE Ancillary Service shortfall calculation enforces the following constraints for each hour using data from the RUC Snapshot</w:t>
              </w:r>
              <w:r w:rsidR="000E67DE">
                <w:t xml:space="preserve"> or the end of the Adjustment Period</w:t>
              </w:r>
              <w:r w:rsidR="000E67DE" w:rsidRPr="005F2EC7">
                <w:t>:</w:t>
              </w:r>
            </w:ins>
          </w:p>
          <w:p w14:paraId="643CDB2F" w14:textId="4E35002C" w:rsidR="000E67DE" w:rsidRPr="00C20335" w:rsidRDefault="00C20335" w:rsidP="00C20335">
            <w:pPr>
              <w:spacing w:after="240" w:line="259" w:lineRule="auto"/>
              <w:ind w:left="2136" w:hanging="720"/>
              <w:rPr>
                <w:ins w:id="64" w:author="ERCOT" w:date="2024-04-04T12:15:00Z"/>
              </w:rPr>
            </w:pPr>
            <w:ins w:id="65" w:author="ERCOT" w:date="2024-04-04T12:15:00Z">
              <w:r>
                <w:t>(i)</w:t>
              </w:r>
              <w:r w:rsidRPr="004B6091">
                <w:tab/>
              </w:r>
              <w:r w:rsidR="000E67DE" w:rsidRPr="00C20335">
                <w:t xml:space="preserve">Ensure that a QSE’s portfolio of Resource capacities are only used to cover that QSE’s net </w:t>
              </w:r>
              <w:r w:rsidR="003257C3" w:rsidRPr="00C20335">
                <w:t>Ancillary Service</w:t>
              </w:r>
              <w:r w:rsidR="000E67DE" w:rsidRPr="00C20335">
                <w:t xml:space="preserve"> position by each </w:t>
              </w:r>
              <w:r w:rsidR="003257C3" w:rsidRPr="00C20335">
                <w:t>Ancillary Service</w:t>
              </w:r>
              <w:r w:rsidR="000E67DE" w:rsidRPr="00C20335">
                <w:t xml:space="preserve"> sub-type.</w:t>
              </w:r>
            </w:ins>
          </w:p>
          <w:p w14:paraId="0DB1982F" w14:textId="4826938F" w:rsidR="000E67DE" w:rsidRPr="00C20335" w:rsidRDefault="00C20335" w:rsidP="00C20335">
            <w:pPr>
              <w:spacing w:after="240" w:line="259" w:lineRule="auto"/>
              <w:ind w:left="2136" w:hanging="720"/>
              <w:rPr>
                <w:ins w:id="66" w:author="ERCOT" w:date="2024-04-04T12:15:00Z"/>
              </w:rPr>
            </w:pPr>
            <w:ins w:id="67" w:author="ERCOT" w:date="2024-04-04T12:15:00Z">
              <w:r>
                <w:t>(ii)</w:t>
              </w:r>
              <w:r w:rsidRPr="004B6091">
                <w:tab/>
              </w:r>
              <w:r w:rsidR="000E67DE" w:rsidRPr="00C20335">
                <w:t xml:space="preserve">A QSE’s Fast Frequency Response Service (FFRS) position can be covered by the QSE’s portfolio </w:t>
              </w:r>
            </w:ins>
            <w:ins w:id="68" w:author="ERCOT" w:date="2024-06-03T21:45:00Z">
              <w:r w:rsidR="00067C19" w:rsidRPr="00C20335">
                <w:t xml:space="preserve">of </w:t>
              </w:r>
              <w:r w:rsidR="00067C19">
                <w:t>Energy Storage Resources (</w:t>
              </w:r>
              <w:r w:rsidR="00067C19" w:rsidRPr="00C20335">
                <w:t>ESRs</w:t>
              </w:r>
              <w:r w:rsidR="00067C19">
                <w:t>)</w:t>
              </w:r>
              <w:r w:rsidR="00067C19" w:rsidRPr="00C20335">
                <w:t xml:space="preserve"> qualified to provide FFRS, Load Resources </w:t>
              </w:r>
            </w:ins>
            <w:ins w:id="69" w:author="ERCOT" w:date="2024-04-04T12:15:00Z">
              <w:r w:rsidR="000E67DE" w:rsidRPr="00C20335">
                <w:t>having a high</w:t>
              </w:r>
            </w:ins>
            <w:ins w:id="70" w:author="ERCOT" w:date="2024-05-24T09:52:00Z">
              <w:r w:rsidR="00BB61AA">
                <w:t>-</w:t>
              </w:r>
            </w:ins>
            <w:ins w:id="71" w:author="ERCOT" w:date="2024-04-04T12:15:00Z">
              <w:r w:rsidR="000E67DE" w:rsidRPr="00C20335">
                <w:t xml:space="preserve">set </w:t>
              </w:r>
            </w:ins>
            <w:ins w:id="72" w:author="ERCOT" w:date="2024-05-24T09:52:00Z">
              <w:r w:rsidR="00BB61AA">
                <w:t>u</w:t>
              </w:r>
            </w:ins>
            <w:ins w:id="73" w:author="ERCOT" w:date="2024-04-04T12:15:00Z">
              <w:r w:rsidR="000E67DE" w:rsidRPr="00C20335">
                <w:t>nder</w:t>
              </w:r>
            </w:ins>
            <w:ins w:id="74" w:author="ERCOT" w:date="2024-05-24T09:52:00Z">
              <w:r w:rsidR="00BB61AA">
                <w:t>-f</w:t>
              </w:r>
            </w:ins>
            <w:ins w:id="75" w:author="ERCOT" w:date="2024-04-04T12:15:00Z">
              <w:r w:rsidR="000E67DE" w:rsidRPr="00C20335">
                <w:t xml:space="preserve">requency Relay that </w:t>
              </w:r>
              <w:r w:rsidR="00544FD4" w:rsidRPr="00C20335">
                <w:t>are</w:t>
              </w:r>
              <w:r w:rsidR="000E67DE" w:rsidRPr="00C20335">
                <w:t xml:space="preserve"> qualified for Responsive Reserve</w:t>
              </w:r>
              <w:r w:rsidR="0095583D" w:rsidRPr="00C20335">
                <w:t xml:space="preserve"> (RRS)</w:t>
              </w:r>
              <w:r w:rsidR="000E67DE" w:rsidRPr="00C20335">
                <w:t xml:space="preserve"> or </w:t>
              </w:r>
              <w:r w:rsidR="003C6022" w:rsidRPr="00C20335">
                <w:t xml:space="preserve">Controllable Load Resources, </w:t>
              </w:r>
              <w:r w:rsidR="000E67DE" w:rsidRPr="00C20335">
                <w:t>Generation Resources</w:t>
              </w:r>
              <w:r w:rsidR="00EF2FE7" w:rsidRPr="00C20335">
                <w:t xml:space="preserve">, </w:t>
              </w:r>
              <w:r w:rsidR="000E67DE" w:rsidRPr="00C20335">
                <w:t>and ESRs that are qualified to provide RRS as Primary Frequency Response.</w:t>
              </w:r>
            </w:ins>
          </w:p>
          <w:p w14:paraId="7127EB15" w14:textId="64F31262" w:rsidR="000E67DE" w:rsidRPr="00C20335" w:rsidRDefault="00C20335" w:rsidP="00C20335">
            <w:pPr>
              <w:spacing w:after="240" w:line="259" w:lineRule="auto"/>
              <w:ind w:left="2136" w:hanging="720"/>
              <w:rPr>
                <w:ins w:id="76" w:author="ERCOT" w:date="2024-04-04T12:15:00Z"/>
              </w:rPr>
            </w:pPr>
            <w:ins w:id="77" w:author="ERCOT" w:date="2024-04-04T12:15:00Z">
              <w:r>
                <w:t>(iii)</w:t>
              </w:r>
              <w:r w:rsidRPr="004B6091">
                <w:tab/>
              </w:r>
              <w:r w:rsidR="000E67DE" w:rsidRPr="00C20335">
                <w:t>A QSE’s RRS position of the type provided by Load Resources having a high</w:t>
              </w:r>
            </w:ins>
            <w:ins w:id="78" w:author="ERCOT" w:date="2024-05-24T09:52:00Z">
              <w:r w:rsidR="00BB61AA">
                <w:t>-</w:t>
              </w:r>
            </w:ins>
            <w:ins w:id="79" w:author="ERCOT" w:date="2024-04-04T12:15:00Z">
              <w:r w:rsidR="000E67DE" w:rsidRPr="00C20335">
                <w:t xml:space="preserve">set </w:t>
              </w:r>
            </w:ins>
            <w:ins w:id="80" w:author="ERCOT" w:date="2024-05-24T09:52:00Z">
              <w:r w:rsidR="00BB61AA">
                <w:t>u</w:t>
              </w:r>
            </w:ins>
            <w:ins w:id="81" w:author="ERCOT" w:date="2024-04-04T12:15:00Z">
              <w:r w:rsidR="000E67DE" w:rsidRPr="00C20335">
                <w:t>nder</w:t>
              </w:r>
            </w:ins>
            <w:ins w:id="82" w:author="ERCOT" w:date="2024-05-24T09:52:00Z">
              <w:r w:rsidR="00BB61AA">
                <w:t>-f</w:t>
              </w:r>
            </w:ins>
            <w:ins w:id="83" w:author="ERCOT" w:date="2024-04-04T12:15:00Z">
              <w:r w:rsidR="000E67DE" w:rsidRPr="00C20335">
                <w:t xml:space="preserve">requency Relay that </w:t>
              </w:r>
              <w:r w:rsidR="00544FD4" w:rsidRPr="00C20335">
                <w:t>are</w:t>
              </w:r>
              <w:r w:rsidR="000E67DE" w:rsidRPr="00C20335">
                <w:t xml:space="preserve"> qualified for </w:t>
              </w:r>
              <w:r w:rsidR="0095583D" w:rsidRPr="00C20335">
                <w:t xml:space="preserve">RRS </w:t>
              </w:r>
              <w:r w:rsidR="000E67DE" w:rsidRPr="00C20335">
                <w:t xml:space="preserve">can be covered by the QSE’s portfolio of </w:t>
              </w:r>
              <w:r w:rsidR="003C6022" w:rsidRPr="00C20335">
                <w:t>L</w:t>
              </w:r>
              <w:r w:rsidR="00EF2FE7" w:rsidRPr="00C20335">
                <w:t xml:space="preserve">oad </w:t>
              </w:r>
              <w:r w:rsidR="003C6022" w:rsidRPr="00C20335">
                <w:t>R</w:t>
              </w:r>
              <w:r w:rsidR="00EF2FE7" w:rsidRPr="00C20335">
                <w:t>esource</w:t>
              </w:r>
              <w:r w:rsidR="003C6022" w:rsidRPr="00C20335">
                <w:t xml:space="preserve">s qualified to provide this type of RRS or Controllable Load Resources, </w:t>
              </w:r>
              <w:r w:rsidR="000E67DE" w:rsidRPr="00C20335">
                <w:t>G</w:t>
              </w:r>
              <w:r w:rsidR="00EF2FE7" w:rsidRPr="00C20335">
                <w:t xml:space="preserve">eneration </w:t>
              </w:r>
              <w:r w:rsidR="000E67DE" w:rsidRPr="00C20335">
                <w:t>R</w:t>
              </w:r>
              <w:r w:rsidR="00EF2FE7" w:rsidRPr="00C20335">
                <w:t>esource</w:t>
              </w:r>
              <w:r w:rsidR="000E67DE" w:rsidRPr="00C20335">
                <w:t>s</w:t>
              </w:r>
              <w:r w:rsidR="00EF2FE7" w:rsidRPr="00C20335">
                <w:t>,</w:t>
              </w:r>
              <w:r w:rsidR="000E67DE" w:rsidRPr="00C20335">
                <w:t xml:space="preserve"> and ESRs that are qualified to provide RRS as Primary Frequency Response.</w:t>
              </w:r>
            </w:ins>
          </w:p>
          <w:p w14:paraId="237284AF" w14:textId="2007A988" w:rsidR="000E67DE" w:rsidRPr="00C20335" w:rsidRDefault="00C20335" w:rsidP="00C20335">
            <w:pPr>
              <w:spacing w:after="240" w:line="259" w:lineRule="auto"/>
              <w:ind w:left="2136" w:hanging="720"/>
              <w:rPr>
                <w:ins w:id="84" w:author="ERCOT" w:date="2024-04-04T12:15:00Z"/>
              </w:rPr>
            </w:pPr>
            <w:ins w:id="85" w:author="ERCOT" w:date="2024-04-04T12:15:00Z">
              <w:r>
                <w:t>(iv)</w:t>
              </w:r>
              <w:r w:rsidRPr="004B6091">
                <w:tab/>
              </w:r>
              <w:r w:rsidR="000E67DE" w:rsidRPr="00C20335">
                <w:t>A QSE’s ERCOT Contingency Reserve Service (ECRS) position of the type that is not SCED</w:t>
              </w:r>
            </w:ins>
            <w:ins w:id="86" w:author="ERCOT" w:date="2024-05-24T09:52:00Z">
              <w:r w:rsidR="00BB61AA">
                <w:t>-</w:t>
              </w:r>
            </w:ins>
            <w:ins w:id="87" w:author="ERCOT" w:date="2024-04-04T12:15:00Z">
              <w:r w:rsidR="000E67DE" w:rsidRPr="00C20335">
                <w:t xml:space="preserve">dispatchable can be covered by the QSE’s portfolio of </w:t>
              </w:r>
              <w:r w:rsidR="003C6022" w:rsidRPr="00C20335">
                <w:t>L</w:t>
              </w:r>
              <w:r w:rsidR="00EF2FE7" w:rsidRPr="00C20335">
                <w:t xml:space="preserve">oad </w:t>
              </w:r>
              <w:r w:rsidR="003C6022" w:rsidRPr="00C20335">
                <w:t>R</w:t>
              </w:r>
              <w:r w:rsidR="00EF2FE7" w:rsidRPr="00C20335">
                <w:t>esource</w:t>
              </w:r>
              <w:r w:rsidR="003C6022" w:rsidRPr="00C20335">
                <w:t xml:space="preserve">s </w:t>
              </w:r>
              <w:r w:rsidR="00544FD4" w:rsidRPr="00C20335">
                <w:t xml:space="preserve">that are </w:t>
              </w:r>
              <w:r w:rsidR="003C6022" w:rsidRPr="00C20335">
                <w:t>qualified to provide non-SCED dispatchable ECRS, or by C</w:t>
              </w:r>
            </w:ins>
            <w:ins w:id="88" w:author="ERCOT" w:date="2024-05-24T09:53:00Z">
              <w:r w:rsidR="00BB61AA">
                <w:t xml:space="preserve">ontrollable </w:t>
              </w:r>
            </w:ins>
            <w:ins w:id="89" w:author="ERCOT" w:date="2024-04-04T12:15:00Z">
              <w:r w:rsidR="003C6022" w:rsidRPr="00C20335">
                <w:t>L</w:t>
              </w:r>
            </w:ins>
            <w:ins w:id="90" w:author="ERCOT" w:date="2024-05-24T09:53:00Z">
              <w:r w:rsidR="00BB61AA">
                <w:t xml:space="preserve">oad </w:t>
              </w:r>
            </w:ins>
            <w:ins w:id="91" w:author="ERCOT" w:date="2024-04-04T12:15:00Z">
              <w:r w:rsidR="003C6022" w:rsidRPr="00C20335">
                <w:t>R</w:t>
              </w:r>
            </w:ins>
            <w:ins w:id="92" w:author="ERCOT" w:date="2024-05-24T09:53:00Z">
              <w:r w:rsidR="00BB61AA">
                <w:t>esource</w:t>
              </w:r>
            </w:ins>
            <w:ins w:id="93" w:author="ERCOT" w:date="2024-04-04T12:15:00Z">
              <w:r w:rsidR="003C6022" w:rsidRPr="00C20335">
                <w:t xml:space="preserve">s, </w:t>
              </w:r>
              <w:r w:rsidR="000E67DE" w:rsidRPr="00C20335">
                <w:t>G</w:t>
              </w:r>
              <w:r w:rsidR="00EF2FE7" w:rsidRPr="00C20335">
                <w:t xml:space="preserve">eneration </w:t>
              </w:r>
              <w:r w:rsidR="000E67DE" w:rsidRPr="00C20335">
                <w:t>R</w:t>
              </w:r>
              <w:r w:rsidR="00EF2FE7" w:rsidRPr="00C20335">
                <w:t>esource</w:t>
              </w:r>
              <w:r w:rsidR="000E67DE" w:rsidRPr="00C20335">
                <w:t>s</w:t>
              </w:r>
              <w:r w:rsidR="00EF2FE7" w:rsidRPr="00C20335">
                <w:t>,</w:t>
              </w:r>
              <w:r w:rsidR="000E67DE" w:rsidRPr="00C20335">
                <w:t xml:space="preserve"> and ESRs that are qualified to provide ECRS of the type that is SCED</w:t>
              </w:r>
            </w:ins>
            <w:ins w:id="94" w:author="ERCOT" w:date="2024-05-24T09:53:00Z">
              <w:r w:rsidR="00BB61AA">
                <w:t>-</w:t>
              </w:r>
            </w:ins>
            <w:ins w:id="95" w:author="ERCOT" w:date="2024-04-04T12:15:00Z">
              <w:r w:rsidR="000E67DE" w:rsidRPr="00C20335">
                <w:t>dispatchable.</w:t>
              </w:r>
            </w:ins>
          </w:p>
          <w:p w14:paraId="7B58F162" w14:textId="7B7E2278" w:rsidR="000E67DE" w:rsidRPr="00C20335" w:rsidRDefault="00C20335" w:rsidP="00C20335">
            <w:pPr>
              <w:spacing w:after="240" w:line="259" w:lineRule="auto"/>
              <w:ind w:left="2136" w:hanging="720"/>
              <w:rPr>
                <w:ins w:id="96" w:author="ERCOT" w:date="2024-04-04T12:15:00Z"/>
              </w:rPr>
            </w:pPr>
            <w:ins w:id="97" w:author="ERCOT" w:date="2024-04-04T12:15:00Z">
              <w:r>
                <w:t>(v)</w:t>
              </w:r>
              <w:r w:rsidRPr="004B6091">
                <w:tab/>
              </w:r>
              <w:r w:rsidR="000E67DE" w:rsidRPr="00C20335">
                <w:t xml:space="preserve">A QSE’s </w:t>
              </w:r>
            </w:ins>
            <w:ins w:id="98" w:author="ERCOT" w:date="2024-06-03T21:46:00Z">
              <w:r w:rsidR="00067C19">
                <w:t>Non-Spinning Reserve (</w:t>
              </w:r>
              <w:r w:rsidR="00067C19" w:rsidRPr="00C20335">
                <w:t>Non-Spin</w:t>
              </w:r>
              <w:r w:rsidR="00067C19">
                <w:t>)</w:t>
              </w:r>
              <w:r w:rsidR="00067C19" w:rsidRPr="00C20335">
                <w:t xml:space="preserve"> </w:t>
              </w:r>
            </w:ins>
            <w:ins w:id="99" w:author="ERCOT" w:date="2024-04-04T12:15:00Z">
              <w:r w:rsidR="000E67DE" w:rsidRPr="00C20335">
                <w:t>position of the type that is not SCED</w:t>
              </w:r>
            </w:ins>
            <w:ins w:id="100" w:author="ERCOT" w:date="2024-05-24T09:53:00Z">
              <w:r w:rsidR="00BB61AA">
                <w:t>-</w:t>
              </w:r>
            </w:ins>
            <w:ins w:id="101" w:author="ERCOT" w:date="2024-04-04T12:15:00Z">
              <w:r w:rsidR="000E67DE" w:rsidRPr="00C20335">
                <w:t xml:space="preserve">dispatchable can be covered by the QSE’s portfolios of </w:t>
              </w:r>
              <w:r w:rsidR="003C6022" w:rsidRPr="00C20335">
                <w:t>L</w:t>
              </w:r>
              <w:r w:rsidR="00EF2FE7" w:rsidRPr="00C20335">
                <w:t xml:space="preserve">oad </w:t>
              </w:r>
              <w:r w:rsidR="003C6022" w:rsidRPr="00C20335">
                <w:t>R</w:t>
              </w:r>
              <w:r w:rsidR="00EF2FE7" w:rsidRPr="00C20335">
                <w:t>esource</w:t>
              </w:r>
              <w:r w:rsidR="003C6022" w:rsidRPr="00C20335">
                <w:t xml:space="preserve">s </w:t>
              </w:r>
              <w:r w:rsidR="00544FD4" w:rsidRPr="00C20335">
                <w:t xml:space="preserve">that are </w:t>
              </w:r>
              <w:r w:rsidR="003C6022" w:rsidRPr="00C20335">
                <w:t xml:space="preserve">qualified to provide non-SCED dispatchable </w:t>
              </w:r>
              <w:r w:rsidR="00961F8F" w:rsidRPr="00C20335">
                <w:t>N</w:t>
              </w:r>
              <w:r w:rsidR="00EF2FE7" w:rsidRPr="00C20335">
                <w:t>on-Spin</w:t>
              </w:r>
              <w:r w:rsidR="003C6022" w:rsidRPr="00C20335">
                <w:t>, or by C</w:t>
              </w:r>
            </w:ins>
            <w:ins w:id="102" w:author="ERCOT" w:date="2024-05-24T09:53:00Z">
              <w:r w:rsidR="00BB61AA">
                <w:t xml:space="preserve">ontrollable </w:t>
              </w:r>
            </w:ins>
            <w:ins w:id="103" w:author="ERCOT" w:date="2024-04-04T12:15:00Z">
              <w:r w:rsidR="003C6022" w:rsidRPr="00C20335">
                <w:t>L</w:t>
              </w:r>
            </w:ins>
            <w:ins w:id="104" w:author="ERCOT" w:date="2024-05-24T09:53:00Z">
              <w:r w:rsidR="00BB61AA">
                <w:t xml:space="preserve">oad </w:t>
              </w:r>
            </w:ins>
            <w:ins w:id="105" w:author="ERCOT" w:date="2024-04-04T12:15:00Z">
              <w:r w:rsidR="003C6022" w:rsidRPr="00C20335">
                <w:t>R</w:t>
              </w:r>
            </w:ins>
            <w:ins w:id="106" w:author="ERCOT" w:date="2024-05-24T09:53:00Z">
              <w:r w:rsidR="00BB61AA">
                <w:t>esource</w:t>
              </w:r>
            </w:ins>
            <w:ins w:id="107" w:author="ERCOT" w:date="2024-04-04T12:15:00Z">
              <w:r w:rsidR="003C6022" w:rsidRPr="00C20335">
                <w:t xml:space="preserve">s, </w:t>
              </w:r>
              <w:r w:rsidR="000E67DE" w:rsidRPr="00C20335">
                <w:t>G</w:t>
              </w:r>
              <w:r w:rsidR="00EF2FE7" w:rsidRPr="00C20335">
                <w:t xml:space="preserve">eneration </w:t>
              </w:r>
              <w:r w:rsidR="000E67DE" w:rsidRPr="00C20335">
                <w:t>R</w:t>
              </w:r>
              <w:r w:rsidR="00EF2FE7" w:rsidRPr="00C20335">
                <w:t>esource</w:t>
              </w:r>
              <w:r w:rsidR="000E67DE" w:rsidRPr="00C20335">
                <w:t>s</w:t>
              </w:r>
              <w:r w:rsidR="00EF2FE7" w:rsidRPr="00C20335">
                <w:t>,</w:t>
              </w:r>
              <w:r w:rsidR="000E67DE" w:rsidRPr="00C20335">
                <w:t xml:space="preserve"> and ESRs that are qualified to provide N</w:t>
              </w:r>
              <w:r w:rsidR="00EF2FE7" w:rsidRPr="00C20335">
                <w:t>on-</w:t>
              </w:r>
              <w:r w:rsidR="000E67DE" w:rsidRPr="00C20335">
                <w:t>S</w:t>
              </w:r>
              <w:r w:rsidR="00EF2FE7" w:rsidRPr="00C20335">
                <w:t>pin</w:t>
              </w:r>
              <w:r w:rsidR="000E67DE" w:rsidRPr="00C20335">
                <w:t xml:space="preserve"> of the type that is SCED</w:t>
              </w:r>
              <w:r w:rsidR="00EF2FE7" w:rsidRPr="00C20335">
                <w:t>-</w:t>
              </w:r>
              <w:r w:rsidR="000E67DE" w:rsidRPr="00C20335">
                <w:t>dispatchable.</w:t>
              </w:r>
            </w:ins>
          </w:p>
          <w:p w14:paraId="1E312534" w14:textId="15D1CE82" w:rsidR="000E67DE" w:rsidRPr="00C20335" w:rsidRDefault="00C20335" w:rsidP="00C20335">
            <w:pPr>
              <w:spacing w:after="240" w:line="259" w:lineRule="auto"/>
              <w:ind w:left="2136" w:hanging="720"/>
              <w:rPr>
                <w:ins w:id="108" w:author="ERCOT" w:date="2024-04-04T12:15:00Z"/>
              </w:rPr>
            </w:pPr>
            <w:ins w:id="109" w:author="ERCOT" w:date="2024-04-04T12:15:00Z">
              <w:r>
                <w:t>(vi)</w:t>
              </w:r>
              <w:r w:rsidRPr="004B6091">
                <w:tab/>
              </w:r>
              <w:r w:rsidR="000E67DE" w:rsidRPr="00C20335">
                <w:t xml:space="preserve">For each Resource and </w:t>
              </w:r>
              <w:r w:rsidR="003257C3" w:rsidRPr="00C20335">
                <w:t>Ancillary Service</w:t>
              </w:r>
              <w:r w:rsidR="000E67DE" w:rsidRPr="00C20335">
                <w:t xml:space="preserve"> </w:t>
              </w:r>
              <w:r w:rsidR="00EF2FE7" w:rsidRPr="00C20335">
                <w:t>s</w:t>
              </w:r>
              <w:r w:rsidR="000E67DE" w:rsidRPr="00C20335">
                <w:t>ub-type:</w:t>
              </w:r>
            </w:ins>
          </w:p>
          <w:p w14:paraId="5E6D053E" w14:textId="21E02754" w:rsidR="000E67DE" w:rsidRPr="00C20335" w:rsidRDefault="00C20335" w:rsidP="001E7593">
            <w:pPr>
              <w:spacing w:after="160" w:line="259" w:lineRule="auto"/>
              <w:ind w:left="2856" w:hanging="720"/>
              <w:rPr>
                <w:ins w:id="110" w:author="ERCOT" w:date="2024-04-04T12:15:00Z"/>
              </w:rPr>
            </w:pPr>
            <w:ins w:id="111" w:author="ERCOT" w:date="2024-04-04T12:15:00Z">
              <w:r>
                <w:t>(A)</w:t>
              </w:r>
              <w:r w:rsidRPr="004B6091">
                <w:tab/>
              </w:r>
              <w:r w:rsidR="003257C3" w:rsidRPr="00C20335">
                <w:t>Ancillary Service</w:t>
              </w:r>
              <w:r w:rsidR="000E67DE" w:rsidRPr="00C20335">
                <w:t xml:space="preserve"> capacity used for each </w:t>
              </w:r>
              <w:r w:rsidR="003257C3" w:rsidRPr="00C20335">
                <w:t>Ancillary Service</w:t>
              </w:r>
              <w:r w:rsidR="000E67DE" w:rsidRPr="00C20335">
                <w:t xml:space="preserve"> sub-type cannot exceed that Resource’s </w:t>
              </w:r>
              <w:r w:rsidR="003257C3" w:rsidRPr="00C20335">
                <w:t>Ancillary Service</w:t>
              </w:r>
              <w:r w:rsidR="000E67DE" w:rsidRPr="00C20335">
                <w:t xml:space="preserve"> capability for that </w:t>
              </w:r>
              <w:r w:rsidR="003257C3" w:rsidRPr="00C20335">
                <w:t>Ancillary Service</w:t>
              </w:r>
              <w:r w:rsidR="000E67DE" w:rsidRPr="00C20335">
                <w:t xml:space="preserve"> sub-type.</w:t>
              </w:r>
            </w:ins>
          </w:p>
          <w:p w14:paraId="176F150F" w14:textId="7DBFD90E" w:rsidR="000E67DE" w:rsidRPr="00C20335" w:rsidRDefault="00C20335" w:rsidP="001E7593">
            <w:pPr>
              <w:spacing w:after="160" w:line="259" w:lineRule="auto"/>
              <w:ind w:left="2856" w:hanging="720"/>
              <w:rPr>
                <w:ins w:id="112" w:author="ERCOT" w:date="2024-04-04T12:15:00Z"/>
              </w:rPr>
            </w:pPr>
            <w:ins w:id="113" w:author="ERCOT" w:date="2024-04-04T12:15:00Z">
              <w:r>
                <w:lastRenderedPageBreak/>
                <w:t>(B)</w:t>
              </w:r>
              <w:r w:rsidRPr="004B6091">
                <w:tab/>
              </w:r>
              <w:r w:rsidR="000E67DE" w:rsidRPr="00C20335">
                <w:t xml:space="preserve">The sum of all the </w:t>
              </w:r>
              <w:r w:rsidR="003257C3" w:rsidRPr="00C20335">
                <w:t>Ancillary Service</w:t>
              </w:r>
              <w:r w:rsidR="000E67DE" w:rsidRPr="00C20335">
                <w:t xml:space="preserve"> capacities used for each </w:t>
              </w:r>
              <w:r w:rsidR="003257C3" w:rsidRPr="00C20335">
                <w:t>Ancillary Service</w:t>
              </w:r>
              <w:r w:rsidR="000E67DE" w:rsidRPr="00C20335">
                <w:t xml:space="preserve"> sub-type cannot exceed the COP HSL minus LSL limits.</w:t>
              </w:r>
            </w:ins>
            <w:ins w:id="114" w:author="ERCOT" w:date="2024-05-24T09:53:00Z">
              <w:r w:rsidR="00BB61AA">
                <w:t xml:space="preserve"> </w:t>
              </w:r>
            </w:ins>
            <w:ins w:id="115" w:author="ERCOT" w:date="2024-04-04T12:15:00Z">
              <w:r w:rsidR="000E67DE" w:rsidRPr="00C20335">
                <w:t xml:space="preserve"> For Generation Resources that </w:t>
              </w:r>
              <w:r w:rsidR="00544FD4" w:rsidRPr="00C20335">
                <w:t>have a Resource Status of OFF</w:t>
              </w:r>
              <w:r w:rsidR="000E67DE" w:rsidRPr="00C20335">
                <w:t xml:space="preserve"> and the </w:t>
              </w:r>
              <w:r w:rsidR="003257C3" w:rsidRPr="00C20335">
                <w:t>Ancillary Service</w:t>
              </w:r>
              <w:r w:rsidR="000E67DE" w:rsidRPr="00C20335">
                <w:t xml:space="preserve"> type is N</w:t>
              </w:r>
              <w:r w:rsidR="009862AF" w:rsidRPr="00C20335">
                <w:t>on-Spin</w:t>
              </w:r>
              <w:r w:rsidR="000E67DE" w:rsidRPr="00C20335">
                <w:t>, consider LSL to be zero.</w:t>
              </w:r>
              <w:r w:rsidR="00544FD4" w:rsidRPr="00C20335">
                <w:t xml:space="preserve">  Likewise, for Generation Resources that have a Resource Status of </w:t>
              </w:r>
              <w:proofErr w:type="gramStart"/>
              <w:r w:rsidR="00544FD4" w:rsidRPr="00C20335">
                <w:t>OFFQS</w:t>
              </w:r>
              <w:proofErr w:type="gramEnd"/>
              <w:r w:rsidR="00544FD4" w:rsidRPr="00C20335">
                <w:t xml:space="preserve"> and the Ancillary Service type is Non-Spin or ECRS, consider LSL to be zero.</w:t>
              </w:r>
            </w:ins>
          </w:p>
          <w:p w14:paraId="1B87ABC1" w14:textId="7BFF659A" w:rsidR="000E67DE" w:rsidRPr="001E7593" w:rsidRDefault="001E7593" w:rsidP="001E7593">
            <w:pPr>
              <w:spacing w:after="160" w:line="259" w:lineRule="auto"/>
              <w:ind w:left="2856" w:hanging="720"/>
              <w:rPr>
                <w:ins w:id="116" w:author="ERCOT" w:date="2024-04-04T12:15:00Z"/>
              </w:rPr>
            </w:pPr>
            <w:ins w:id="117" w:author="ERCOT" w:date="2024-04-04T12:15:00Z">
              <w:r>
                <w:t>(C)</w:t>
              </w:r>
              <w:r w:rsidRPr="004B6091">
                <w:tab/>
              </w:r>
              <w:r w:rsidR="000E67DE" w:rsidRPr="001E7593">
                <w:t>For ESRs, consider:</w:t>
              </w:r>
            </w:ins>
          </w:p>
          <w:p w14:paraId="3ED4D3A5" w14:textId="520DB867" w:rsidR="000E67DE" w:rsidRPr="001E7593" w:rsidRDefault="001E7593" w:rsidP="001E7593">
            <w:pPr>
              <w:spacing w:after="240" w:line="259" w:lineRule="auto"/>
              <w:ind w:left="3576" w:hanging="720"/>
              <w:rPr>
                <w:ins w:id="118" w:author="ERCOT" w:date="2024-04-04T12:15:00Z"/>
              </w:rPr>
            </w:pPr>
            <w:ins w:id="119" w:author="ERCOT" w:date="2024-04-04T12:15:00Z">
              <w:r>
                <w:t>(1)</w:t>
              </w:r>
              <w:r w:rsidRPr="004B6091">
                <w:tab/>
              </w:r>
              <w:r w:rsidR="000E67DE" w:rsidRPr="001E7593">
                <w:t xml:space="preserve">Duration requirements for each </w:t>
              </w:r>
              <w:r w:rsidR="003257C3" w:rsidRPr="001E7593">
                <w:t>Ancillary Service</w:t>
              </w:r>
              <w:r w:rsidR="000E67DE" w:rsidRPr="001E7593">
                <w:t xml:space="preserve"> type and the submitted COP values for Hour Beginning Planned State</w:t>
              </w:r>
            </w:ins>
            <w:ins w:id="120" w:author="ERCOT" w:date="2024-04-04T12:47:00Z">
              <w:r w:rsidR="00E06879">
                <w:t xml:space="preserve"> </w:t>
              </w:r>
            </w:ins>
            <w:ins w:id="121" w:author="ERCOT" w:date="2024-04-04T12:15:00Z">
              <w:r w:rsidR="000E67DE" w:rsidRPr="001E7593">
                <w:t>of</w:t>
              </w:r>
            </w:ins>
            <w:ins w:id="122" w:author="ERCOT" w:date="2024-04-04T12:46:00Z">
              <w:r w:rsidR="00E06879">
                <w:t xml:space="preserve"> </w:t>
              </w:r>
            </w:ins>
            <w:ins w:id="123" w:author="ERCOT" w:date="2024-04-04T12:15:00Z">
              <w:r w:rsidR="000E67DE" w:rsidRPr="001E7593">
                <w:t>Charge (SOC),</w:t>
              </w:r>
              <w:r w:rsidR="009862AF" w:rsidRPr="001E7593">
                <w:t xml:space="preserve"> </w:t>
              </w:r>
            </w:ins>
            <w:ins w:id="124" w:author="ERCOT" w:date="2024-04-04T12:47:00Z">
              <w:r w:rsidR="00E06879">
                <w:t>M</w:t>
              </w:r>
            </w:ins>
            <w:ins w:id="125" w:author="ERCOT" w:date="2024-04-04T12:15:00Z">
              <w:r w:rsidR="000E67DE" w:rsidRPr="001E7593">
                <w:t>inimum</w:t>
              </w:r>
            </w:ins>
            <w:ins w:id="126" w:author="ERCOT" w:date="2024-04-04T12:47:00Z">
              <w:r w:rsidR="00E06879">
                <w:t xml:space="preserve"> SOC (</w:t>
              </w:r>
              <w:proofErr w:type="spellStart"/>
              <w:r w:rsidR="00E06879">
                <w:t>MinSOC</w:t>
              </w:r>
              <w:proofErr w:type="spellEnd"/>
              <w:r w:rsidR="00E06879">
                <w:t>)</w:t>
              </w:r>
            </w:ins>
            <w:ins w:id="127" w:author="ERCOT" w:date="2024-04-04T12:15:00Z">
              <w:r w:rsidR="000E67DE" w:rsidRPr="001E7593">
                <w:t xml:space="preserve"> and </w:t>
              </w:r>
            </w:ins>
            <w:ins w:id="128" w:author="ERCOT" w:date="2024-04-04T12:47:00Z">
              <w:r w:rsidR="00E06879">
                <w:t>M</w:t>
              </w:r>
            </w:ins>
            <w:ins w:id="129" w:author="ERCOT" w:date="2024-04-04T12:15:00Z">
              <w:r w:rsidR="000E67DE" w:rsidRPr="001E7593">
                <w:t>aximum SOC</w:t>
              </w:r>
            </w:ins>
            <w:ins w:id="130" w:author="ERCOT" w:date="2024-04-04T12:47:00Z">
              <w:r w:rsidR="00E06879">
                <w:t xml:space="preserve"> (</w:t>
              </w:r>
              <w:proofErr w:type="spellStart"/>
              <w:r w:rsidR="00E06879">
                <w:t>MaxSOC</w:t>
              </w:r>
              <w:proofErr w:type="spellEnd"/>
              <w:r w:rsidR="00E06879">
                <w:t>)</w:t>
              </w:r>
            </w:ins>
            <w:ins w:id="131" w:author="ERCOT" w:date="2024-04-04T12:15:00Z">
              <w:r w:rsidR="000E67DE" w:rsidRPr="001E7593">
                <w:t xml:space="preserve">; </w:t>
              </w:r>
            </w:ins>
          </w:p>
          <w:p w14:paraId="05C83431" w14:textId="5C88A35B" w:rsidR="000E67DE" w:rsidRPr="001E7593" w:rsidRDefault="001E7593" w:rsidP="001E7593">
            <w:pPr>
              <w:spacing w:after="240" w:line="259" w:lineRule="auto"/>
              <w:ind w:left="3576" w:hanging="720"/>
              <w:rPr>
                <w:ins w:id="132" w:author="ERCOT" w:date="2024-04-04T12:15:00Z"/>
              </w:rPr>
            </w:pPr>
            <w:ins w:id="133" w:author="ERCOT" w:date="2024-04-04T12:15:00Z">
              <w:r>
                <w:t>(2)</w:t>
              </w:r>
              <w:r w:rsidRPr="004B6091">
                <w:tab/>
              </w:r>
              <w:r w:rsidR="003257C3" w:rsidRPr="001E7593">
                <w:t>Ancillary Service</w:t>
              </w:r>
              <w:r w:rsidR="000E67DE" w:rsidRPr="001E7593">
                <w:t xml:space="preserve"> deployment </w:t>
              </w:r>
              <w:r w:rsidR="00544FD4" w:rsidRPr="001E7593">
                <w:t>f</w:t>
              </w:r>
              <w:r w:rsidR="000E67DE" w:rsidRPr="001E7593">
                <w:t>actors, duration requirements</w:t>
              </w:r>
              <w:r w:rsidR="006A60EB" w:rsidRPr="001E7593">
                <w:t xml:space="preserve"> for different </w:t>
              </w:r>
              <w:r w:rsidR="003257C3" w:rsidRPr="001E7593">
                <w:t>Ancillary Service</w:t>
              </w:r>
              <w:r w:rsidR="006A60EB" w:rsidRPr="001E7593">
                <w:t xml:space="preserve"> types</w:t>
              </w:r>
              <w:r w:rsidR="009862AF" w:rsidRPr="001E7593">
                <w:t xml:space="preserve"> or sub-types</w:t>
              </w:r>
              <w:r w:rsidR="000E67DE" w:rsidRPr="001E7593">
                <w:t xml:space="preserve">, </w:t>
              </w:r>
              <w:r w:rsidR="00544FD4" w:rsidRPr="001E7593">
                <w:t xml:space="preserve">and </w:t>
              </w:r>
              <w:r w:rsidR="000E67DE" w:rsidRPr="001E7593">
                <w:t>the difference between the submitted COP Hour Beginning Planned SOC for the hour under consideration and the next hour; and</w:t>
              </w:r>
            </w:ins>
          </w:p>
          <w:p w14:paraId="6C86E7B5" w14:textId="356BCE4A" w:rsidR="000E67DE" w:rsidRPr="001E7593" w:rsidRDefault="001E7593" w:rsidP="001E7593">
            <w:pPr>
              <w:spacing w:after="240" w:line="259" w:lineRule="auto"/>
              <w:ind w:left="3576" w:hanging="720"/>
              <w:rPr>
                <w:ins w:id="134" w:author="ERCOT" w:date="2024-04-04T12:15:00Z"/>
              </w:rPr>
            </w:pPr>
            <w:ins w:id="135" w:author="ERCOT" w:date="2024-04-04T12:15:00Z">
              <w:r>
                <w:t>(3)</w:t>
              </w:r>
              <w:r w:rsidRPr="004B6091">
                <w:tab/>
              </w:r>
              <w:r w:rsidR="000E67DE" w:rsidRPr="001E7593">
                <w:t xml:space="preserve">The charge or discharge MW required to satisfy the above constraints. </w:t>
              </w:r>
            </w:ins>
          </w:p>
          <w:p w14:paraId="0E73F588" w14:textId="75C4EBA8" w:rsidR="000E67DE" w:rsidRDefault="007C69EF" w:rsidP="001E7593">
            <w:pPr>
              <w:spacing w:after="240"/>
              <w:ind w:left="1416" w:hanging="696"/>
              <w:rPr>
                <w:ins w:id="136" w:author="ERCOT" w:date="2024-04-04T12:15:00Z"/>
              </w:rPr>
            </w:pPr>
            <w:ins w:id="137" w:author="ERCOT" w:date="2024-04-04T12:15:00Z">
              <w:r>
                <w:t>(c)</w:t>
              </w:r>
              <w:r w:rsidR="001E7593" w:rsidRPr="004B6091">
                <w:tab/>
              </w:r>
              <w:r w:rsidR="000E67DE" w:rsidRPr="005F2EC7">
                <w:t>The output</w:t>
              </w:r>
              <w:r w:rsidR="000E67DE">
                <w:t>s</w:t>
              </w:r>
              <w:r w:rsidR="000E67DE" w:rsidRPr="005F2EC7">
                <w:t xml:space="preserve"> of the optimization</w:t>
              </w:r>
              <w:r w:rsidR="009862AF">
                <w:t xml:space="preserve"> for each Resource are:</w:t>
              </w:r>
              <w:r w:rsidR="000E67DE">
                <w:t xml:space="preserve"> </w:t>
              </w:r>
            </w:ins>
          </w:p>
          <w:p w14:paraId="1E2B9B61" w14:textId="25C59199" w:rsidR="000E67DE" w:rsidRPr="001E7593" w:rsidRDefault="001E7593" w:rsidP="001E7593">
            <w:pPr>
              <w:spacing w:after="240" w:line="259" w:lineRule="auto"/>
              <w:ind w:left="2136" w:hanging="720"/>
              <w:rPr>
                <w:ins w:id="138" w:author="ERCOT" w:date="2024-04-04T12:15:00Z"/>
              </w:rPr>
            </w:pPr>
            <w:ins w:id="139" w:author="ERCOT" w:date="2024-04-04T12:15:00Z">
              <w:r w:rsidRPr="001E7593">
                <w:t>(i)</w:t>
              </w:r>
              <w:r w:rsidRPr="004B6091">
                <w:t xml:space="preserve"> </w:t>
              </w:r>
              <w:r w:rsidRPr="004B6091">
                <w:tab/>
              </w:r>
            </w:ins>
            <w:ins w:id="140" w:author="ERCOT" w:date="2024-06-03T21:46:00Z">
              <w:r w:rsidR="00067C19">
                <w:t xml:space="preserve">The </w:t>
              </w:r>
            </w:ins>
            <w:ins w:id="141" w:author="ERCOT" w:date="2024-04-04T12:15:00Z">
              <w:r w:rsidR="00903A6E" w:rsidRPr="001E7593">
                <w:t xml:space="preserve">Resource’s </w:t>
              </w:r>
              <w:r w:rsidR="00882A03" w:rsidRPr="001E7593">
                <w:t xml:space="preserve">MW capacity used to cover </w:t>
              </w:r>
              <w:r w:rsidR="000E67DE" w:rsidRPr="001E7593">
                <w:t>its QSE</w:t>
              </w:r>
            </w:ins>
            <w:ins w:id="142" w:author="ERCOT" w:date="2024-06-03T21:46:00Z">
              <w:r w:rsidR="00067C19">
                <w:t>’</w:t>
              </w:r>
            </w:ins>
            <w:ins w:id="143" w:author="ERCOT" w:date="2024-04-04T12:15:00Z">
              <w:r w:rsidR="00903A6E" w:rsidRPr="001E7593">
                <w:t>s</w:t>
              </w:r>
              <w:r w:rsidR="000E67DE" w:rsidRPr="001E7593">
                <w:t xml:space="preserve"> net </w:t>
              </w:r>
              <w:r w:rsidR="003257C3" w:rsidRPr="001E7593">
                <w:t>Ancillary Service</w:t>
              </w:r>
              <w:r w:rsidR="000E67DE" w:rsidRPr="001E7593">
                <w:t xml:space="preserve"> position by </w:t>
              </w:r>
              <w:r w:rsidR="003257C3" w:rsidRPr="001E7593">
                <w:t>Ancillary Service</w:t>
              </w:r>
              <w:r w:rsidR="000E67DE" w:rsidRPr="001E7593">
                <w:t xml:space="preserve"> sub-type </w:t>
              </w:r>
              <w:r w:rsidR="009862AF" w:rsidRPr="001E7593">
                <w:t>for a given hour</w:t>
              </w:r>
              <w:r w:rsidR="00A64B92" w:rsidRPr="001E7593">
                <w:t>.  These values are</w:t>
              </w:r>
              <w:r w:rsidR="009862AF" w:rsidRPr="001E7593">
                <w:t xml:space="preserve"> </w:t>
              </w:r>
              <w:r w:rsidR="00882A03" w:rsidRPr="001E7593">
                <w:t>ASMWCAPU</w:t>
              </w:r>
              <w:r w:rsidR="00676C7B" w:rsidRPr="001E7593">
                <w:t>SNAP</w:t>
              </w:r>
              <w:r w:rsidR="00882A03" w:rsidRPr="001E7593">
                <w:t xml:space="preserve"> for a given hour in the RUC Snapshot and ASMWCAPUADJ for the end of the Adjustment Period.</w:t>
              </w:r>
            </w:ins>
          </w:p>
          <w:p w14:paraId="09F4AA4A" w14:textId="2873DB4E" w:rsidR="000E67DE" w:rsidRPr="001E7593" w:rsidRDefault="001E7593" w:rsidP="001E7593">
            <w:pPr>
              <w:spacing w:after="240" w:line="259" w:lineRule="auto"/>
              <w:ind w:left="2136" w:hanging="720"/>
              <w:rPr>
                <w:ins w:id="144" w:author="ERCOT" w:date="2024-04-04T12:15:00Z"/>
              </w:rPr>
            </w:pPr>
            <w:ins w:id="145" w:author="ERCOT" w:date="2024-04-04T12:15:00Z">
              <w:r w:rsidRPr="001E7593">
                <w:t>(ii)</w:t>
              </w:r>
              <w:r w:rsidRPr="004B6091">
                <w:tab/>
              </w:r>
              <w:r w:rsidR="00882A03" w:rsidRPr="001E7593">
                <w:t xml:space="preserve">For an ESR, the MW discharge (positive) or charge (negative) required to support the ESR’s calculated </w:t>
              </w:r>
              <w:r w:rsidR="003257C3" w:rsidRPr="001E7593">
                <w:t>Ancillary Service</w:t>
              </w:r>
              <w:r w:rsidR="00882A03" w:rsidRPr="001E7593">
                <w:t xml:space="preserve"> coverage</w:t>
              </w:r>
              <w:r w:rsidR="00903A6E" w:rsidRPr="001E7593">
                <w:t xml:space="preserve"> of its QSE</w:t>
              </w:r>
            </w:ins>
            <w:ins w:id="146" w:author="ERCOT" w:date="2024-06-03T21:47:00Z">
              <w:r w:rsidR="00067C19">
                <w:t>’</w:t>
              </w:r>
            </w:ins>
            <w:ins w:id="147" w:author="ERCOT" w:date="2024-04-04T12:15:00Z">
              <w:r w:rsidR="00903A6E" w:rsidRPr="001E7593">
                <w:t>s net Ancillary Service position,</w:t>
              </w:r>
              <w:r w:rsidR="00882A03" w:rsidRPr="001E7593">
                <w:t xml:space="preserve"> considering the submitted COP values for </w:t>
              </w:r>
            </w:ins>
            <w:proofErr w:type="spellStart"/>
            <w:ins w:id="148" w:author="ERCOT" w:date="2024-04-04T12:57:00Z">
              <w:r w:rsidR="001A35AC">
                <w:t>Min</w:t>
              </w:r>
            </w:ins>
            <w:ins w:id="149" w:author="ERCOT" w:date="2024-04-04T12:15:00Z">
              <w:r w:rsidR="00882A03" w:rsidRPr="001E7593">
                <w:t>SOC</w:t>
              </w:r>
              <w:proofErr w:type="spellEnd"/>
              <w:r w:rsidR="00882A03" w:rsidRPr="001E7593">
                <w:t xml:space="preserve">, </w:t>
              </w:r>
            </w:ins>
            <w:proofErr w:type="spellStart"/>
            <w:ins w:id="150" w:author="ERCOT" w:date="2024-04-04T12:57:00Z">
              <w:r w:rsidR="001A35AC">
                <w:t>Max</w:t>
              </w:r>
            </w:ins>
            <w:ins w:id="151" w:author="ERCOT" w:date="2024-04-04T12:15:00Z">
              <w:r w:rsidR="00882A03" w:rsidRPr="001E7593">
                <w:t>SOC</w:t>
              </w:r>
              <w:proofErr w:type="spellEnd"/>
              <w:r w:rsidR="003C4017" w:rsidRPr="001E7593">
                <w:t>,</w:t>
              </w:r>
              <w:r w:rsidR="00882A03" w:rsidRPr="001E7593">
                <w:t xml:space="preserve"> and the difference in the Hour Beginning Planned SOC for the hour under consideration and the next hour</w:t>
              </w:r>
              <w:r w:rsidR="003C4017" w:rsidRPr="001E7593">
                <w:t>.  This value will also account for</w:t>
              </w:r>
              <w:r w:rsidR="00882A03" w:rsidRPr="001E7593">
                <w:t xml:space="preserve"> </w:t>
              </w:r>
              <w:r w:rsidR="003257C3" w:rsidRPr="001E7593">
                <w:t>Ancillary Service</w:t>
              </w:r>
              <w:r w:rsidR="00882A03" w:rsidRPr="001E7593">
                <w:t xml:space="preserve"> deployment factors and the duration requirements for energy and different </w:t>
              </w:r>
              <w:r w:rsidR="003257C3" w:rsidRPr="001E7593">
                <w:t>Ancillary Service</w:t>
              </w:r>
              <w:r w:rsidR="00882A03" w:rsidRPr="001E7593">
                <w:t xml:space="preserve"> types</w:t>
              </w:r>
              <w:r w:rsidR="00A64B92" w:rsidRPr="001E7593">
                <w:t>.  These values are</w:t>
              </w:r>
              <w:r w:rsidR="00882A03" w:rsidRPr="001E7593">
                <w:t xml:space="preserve"> </w:t>
              </w:r>
              <w:r w:rsidR="000E67DE" w:rsidRPr="001E7593">
                <w:t>MW</w:t>
              </w:r>
              <w:r w:rsidR="007C69EF" w:rsidRPr="001E7593">
                <w:t>SNAP</w:t>
              </w:r>
              <w:r w:rsidR="000E67DE" w:rsidRPr="001E7593">
                <w:t xml:space="preserve"> </w:t>
              </w:r>
              <w:r w:rsidR="00882A03" w:rsidRPr="001E7593">
                <w:t>for a given hour in the RUC Snapshot and MWADJ for the end of the Adjustment Period.</w:t>
              </w:r>
              <w:r w:rsidR="000E67DE" w:rsidRPr="001E7593">
                <w:t xml:space="preserve"> </w:t>
              </w:r>
            </w:ins>
          </w:p>
          <w:p w14:paraId="775E0579" w14:textId="0157901E" w:rsidR="007D64A5" w:rsidRPr="004B6091" w:rsidRDefault="00631663" w:rsidP="009C6B68">
            <w:pPr>
              <w:spacing w:after="240"/>
              <w:ind w:left="720" w:hanging="720"/>
            </w:pPr>
            <w:r>
              <w:t>(</w:t>
            </w:r>
            <w:ins w:id="152" w:author="ERCOT" w:date="2024-04-04T12:18:00Z">
              <w:r>
                <w:t>8</w:t>
              </w:r>
            </w:ins>
            <w:del w:id="153" w:author="ERCOT" w:date="2024-04-04T12:18:00Z">
              <w:r w:rsidDel="00631663">
                <w:delText>7</w:delText>
              </w:r>
            </w:del>
            <w:r w:rsidR="007D64A5" w:rsidRPr="004B6091">
              <w:t>)</w:t>
            </w:r>
            <w:r w:rsidR="007D64A5" w:rsidRPr="004B6091">
              <w:tab/>
              <w:t>The capacity shortfall ratio share of a specific QSE for a particular RUC process is calculated, for a 15-minute Settlement Interval, as follows:</w:t>
            </w:r>
          </w:p>
          <w:p w14:paraId="6D04DEC7" w14:textId="77777777" w:rsidR="007D64A5" w:rsidRPr="0093076E" w:rsidRDefault="007D64A5" w:rsidP="009C6B68">
            <w:pPr>
              <w:tabs>
                <w:tab w:val="left" w:pos="2340"/>
                <w:tab w:val="left" w:pos="3420"/>
              </w:tabs>
              <w:spacing w:after="240"/>
              <w:ind w:left="3420" w:hanging="2700"/>
              <w:rPr>
                <w:b/>
                <w:bCs/>
              </w:rPr>
            </w:pPr>
            <w:r w:rsidRPr="0093076E">
              <w:rPr>
                <w:b/>
                <w:bCs/>
              </w:rPr>
              <w:lastRenderedPageBreak/>
              <w:t xml:space="preserve">RUCSFRS </w:t>
            </w:r>
            <w:proofErr w:type="spellStart"/>
            <w:r w:rsidRPr="0093076E">
              <w:rPr>
                <w:b/>
                <w:bCs/>
                <w:i/>
                <w:vertAlign w:val="subscript"/>
              </w:rPr>
              <w:t>ruc</w:t>
            </w:r>
            <w:proofErr w:type="spellEnd"/>
            <w:r w:rsidRPr="0093076E">
              <w:rPr>
                <w:b/>
                <w:bCs/>
                <w:i/>
                <w:vertAlign w:val="subscript"/>
              </w:rPr>
              <w:t>, i, q</w:t>
            </w:r>
            <w:r w:rsidRPr="0093076E">
              <w:rPr>
                <w:b/>
                <w:bCs/>
              </w:rPr>
              <w:tab/>
              <w:t>=</w:t>
            </w:r>
            <w:r w:rsidRPr="0093076E">
              <w:rPr>
                <w:b/>
                <w:bCs/>
              </w:rPr>
              <w:tab/>
              <w:t xml:space="preserve">RUCSF </w:t>
            </w:r>
            <w:proofErr w:type="spellStart"/>
            <w:r w:rsidRPr="0093076E">
              <w:rPr>
                <w:b/>
                <w:bCs/>
                <w:i/>
                <w:vertAlign w:val="subscript"/>
              </w:rPr>
              <w:t>ruc</w:t>
            </w:r>
            <w:proofErr w:type="spellEnd"/>
            <w:r w:rsidRPr="0093076E">
              <w:rPr>
                <w:b/>
                <w:bCs/>
                <w:i/>
                <w:vertAlign w:val="subscript"/>
              </w:rPr>
              <w:t>, i, q</w:t>
            </w:r>
            <w:r w:rsidRPr="0093076E">
              <w:rPr>
                <w:b/>
                <w:bCs/>
              </w:rPr>
              <w:t xml:space="preserve"> / RUCSFTOT </w:t>
            </w:r>
            <w:proofErr w:type="spellStart"/>
            <w:r w:rsidRPr="0093076E">
              <w:rPr>
                <w:b/>
                <w:bCs/>
                <w:i/>
                <w:vertAlign w:val="subscript"/>
              </w:rPr>
              <w:t>ruc</w:t>
            </w:r>
            <w:proofErr w:type="spellEnd"/>
            <w:r w:rsidRPr="0093076E">
              <w:rPr>
                <w:b/>
                <w:bCs/>
                <w:i/>
                <w:vertAlign w:val="subscript"/>
              </w:rPr>
              <w:t>, i</w:t>
            </w:r>
          </w:p>
          <w:p w14:paraId="6EE360D1" w14:textId="77777777" w:rsidR="007D64A5" w:rsidRPr="004B6091" w:rsidRDefault="007D64A5" w:rsidP="009C6B68">
            <w:pPr>
              <w:spacing w:after="240"/>
              <w:ind w:firstLine="720"/>
            </w:pPr>
            <w:r w:rsidRPr="004B6091">
              <w:t>Where:</w:t>
            </w:r>
          </w:p>
          <w:p w14:paraId="24061AC1" w14:textId="77777777" w:rsidR="007D64A5" w:rsidRPr="004B6091" w:rsidRDefault="007D64A5" w:rsidP="009C6B68">
            <w:pPr>
              <w:tabs>
                <w:tab w:val="left" w:pos="2340"/>
                <w:tab w:val="left" w:pos="3420"/>
              </w:tabs>
              <w:spacing w:after="240"/>
              <w:ind w:left="3420" w:hanging="2700"/>
              <w:rPr>
                <w:bCs/>
                <w:i/>
                <w:vertAlign w:val="subscript"/>
              </w:rPr>
            </w:pPr>
            <w:r w:rsidRPr="004B6091">
              <w:rPr>
                <w:bCs/>
              </w:rPr>
              <w:t xml:space="preserve">RUCSFTOT </w:t>
            </w:r>
            <w:proofErr w:type="spellStart"/>
            <w:r w:rsidRPr="004B6091">
              <w:rPr>
                <w:bCs/>
                <w:i/>
                <w:vertAlign w:val="subscript"/>
              </w:rPr>
              <w:t>ruc</w:t>
            </w:r>
            <w:proofErr w:type="spellEnd"/>
            <w:r w:rsidRPr="004B6091">
              <w:rPr>
                <w:bCs/>
                <w:i/>
                <w:vertAlign w:val="subscript"/>
              </w:rPr>
              <w:t>, i</w:t>
            </w:r>
            <w:r w:rsidRPr="004B6091">
              <w:rPr>
                <w:bCs/>
              </w:rPr>
              <w:tab/>
              <w:t>=</w:t>
            </w:r>
            <w:r w:rsidRPr="004B6091">
              <w:rPr>
                <w:bCs/>
              </w:rPr>
              <w:tab/>
            </w:r>
            <w:r w:rsidRPr="004B6091">
              <w:rPr>
                <w:bCs/>
                <w:position w:val="-22"/>
              </w:rPr>
              <w:object w:dxaOrig="220" w:dyaOrig="460" w14:anchorId="5D80DDC4">
                <v:shape id="_x0000_i1064" type="#_x0000_t75" style="width:6pt;height:24.6pt" o:ole="">
                  <v:imagedata r:id="rId31" o:title=""/>
                </v:shape>
                <o:OLEObject Type="Embed" ProgID="Equation.3" ShapeID="_x0000_i1064" DrawAspect="Content" ObjectID="_1786514406" r:id="rId58"/>
              </w:object>
            </w:r>
            <w:r w:rsidRPr="004B6091">
              <w:rPr>
                <w:bCs/>
              </w:rPr>
              <w:t xml:space="preserve">RUCSF </w:t>
            </w:r>
            <w:proofErr w:type="spellStart"/>
            <w:r w:rsidRPr="004B6091">
              <w:rPr>
                <w:bCs/>
                <w:i/>
                <w:vertAlign w:val="subscript"/>
              </w:rPr>
              <w:t>ruc</w:t>
            </w:r>
            <w:proofErr w:type="spellEnd"/>
            <w:r w:rsidRPr="004B6091">
              <w:rPr>
                <w:bCs/>
                <w:i/>
                <w:vertAlign w:val="subscript"/>
              </w:rPr>
              <w:t>, i, q</w:t>
            </w:r>
          </w:p>
          <w:p w14:paraId="193D1616" w14:textId="18B8FDD8" w:rsidR="007D64A5" w:rsidRPr="004B6091" w:rsidRDefault="007D64A5" w:rsidP="009C6B68">
            <w:pPr>
              <w:spacing w:after="240"/>
              <w:ind w:left="720" w:hanging="720"/>
            </w:pPr>
            <w:r w:rsidRPr="004B6091">
              <w:t>(</w:t>
            </w:r>
            <w:del w:id="154" w:author="ERCOT" w:date="2024-04-04T12:15:00Z">
              <w:r w:rsidR="00744E13" w:rsidRPr="00744E13">
                <w:rPr>
                  <w:szCs w:val="20"/>
                </w:rPr>
                <w:delText>8</w:delText>
              </w:r>
            </w:del>
            <w:ins w:id="155" w:author="ERCOT" w:date="2024-04-04T12:15:00Z">
              <w:r w:rsidR="00882A03">
                <w:t>9</w:t>
              </w:r>
            </w:ins>
            <w:r w:rsidRPr="004B6091">
              <w:t>)</w:t>
            </w:r>
            <w:r w:rsidRPr="004B6091">
              <w:tab/>
              <w:t>The RUC Shortfall in MW for one QSE for one 15-minute Settlement Interval is:</w:t>
            </w:r>
          </w:p>
          <w:p w14:paraId="578517C4" w14:textId="77777777" w:rsidR="007D64A5" w:rsidRPr="00A50280" w:rsidRDefault="007D64A5" w:rsidP="009C6B68">
            <w:pPr>
              <w:tabs>
                <w:tab w:val="left" w:pos="2340"/>
                <w:tab w:val="left" w:pos="3420"/>
              </w:tabs>
              <w:spacing w:after="240"/>
              <w:ind w:left="3420" w:hanging="2700"/>
              <w:rPr>
                <w:b/>
                <w:bCs/>
              </w:rPr>
            </w:pPr>
            <w:r w:rsidRPr="00A50280">
              <w:rPr>
                <w:b/>
                <w:bCs/>
              </w:rPr>
              <w:t xml:space="preserve">RUCSF </w:t>
            </w:r>
            <w:proofErr w:type="spellStart"/>
            <w:r w:rsidRPr="00A50280">
              <w:rPr>
                <w:b/>
                <w:bCs/>
                <w:i/>
                <w:vertAlign w:val="subscript"/>
              </w:rPr>
              <w:t>ruc</w:t>
            </w:r>
            <w:proofErr w:type="spellEnd"/>
            <w:r w:rsidRPr="00A50280">
              <w:rPr>
                <w:b/>
                <w:bCs/>
                <w:i/>
                <w:vertAlign w:val="subscript"/>
              </w:rPr>
              <w:t>, i, q</w:t>
            </w:r>
            <w:r w:rsidRPr="00A50280">
              <w:rPr>
                <w:b/>
                <w:bCs/>
              </w:rPr>
              <w:tab/>
              <w:t>=</w:t>
            </w:r>
            <w:r w:rsidRPr="00A50280">
              <w:rPr>
                <w:b/>
                <w:bCs/>
              </w:rPr>
              <w:tab/>
              <w:t xml:space="preserve">Max (0, Max (RUCSFSNAP </w:t>
            </w:r>
            <w:proofErr w:type="spellStart"/>
            <w:r w:rsidRPr="00A50280">
              <w:rPr>
                <w:b/>
                <w:bCs/>
                <w:i/>
                <w:vertAlign w:val="subscript"/>
              </w:rPr>
              <w:t>ruc</w:t>
            </w:r>
            <w:proofErr w:type="spellEnd"/>
            <w:r w:rsidRPr="00A50280">
              <w:rPr>
                <w:b/>
                <w:bCs/>
                <w:i/>
                <w:vertAlign w:val="subscript"/>
              </w:rPr>
              <w:t>, q, i</w:t>
            </w:r>
            <w:r w:rsidRPr="00A50280">
              <w:rPr>
                <w:b/>
                <w:bCs/>
              </w:rPr>
              <w:t xml:space="preserve">, RUCSFADJ </w:t>
            </w:r>
            <w:proofErr w:type="spellStart"/>
            <w:r w:rsidRPr="00A50280">
              <w:rPr>
                <w:b/>
                <w:bCs/>
                <w:i/>
                <w:vertAlign w:val="subscript"/>
              </w:rPr>
              <w:t>ruc</w:t>
            </w:r>
            <w:proofErr w:type="spellEnd"/>
            <w:r w:rsidRPr="00A50280">
              <w:rPr>
                <w:b/>
                <w:bCs/>
                <w:i/>
                <w:vertAlign w:val="subscript"/>
              </w:rPr>
              <w:t>, q, i</w:t>
            </w:r>
            <w:r w:rsidRPr="00A50280">
              <w:rPr>
                <w:b/>
                <w:bCs/>
              </w:rPr>
              <w:t xml:space="preserve">) – </w:t>
            </w:r>
            <w:r w:rsidRPr="00A50280">
              <w:rPr>
                <w:b/>
                <w:bCs/>
                <w:position w:val="-22"/>
              </w:rPr>
              <w:object w:dxaOrig="980" w:dyaOrig="460" w14:anchorId="33C89599">
                <v:shape id="_x0000_i1065" type="#_x0000_t75" style="width:47.4pt;height:24.6pt" o:ole="">
                  <v:imagedata r:id="rId33" o:title=""/>
                </v:shape>
                <o:OLEObject Type="Embed" ProgID="Equation.3" ShapeID="_x0000_i1065" DrawAspect="Content" ObjectID="_1786514407" r:id="rId59"/>
              </w:object>
            </w:r>
            <w:r w:rsidRPr="00A50280">
              <w:rPr>
                <w:b/>
                <w:bCs/>
              </w:rPr>
              <w:t xml:space="preserve">RUCCAPCREDIT </w:t>
            </w:r>
            <w:r w:rsidRPr="00A50280">
              <w:rPr>
                <w:b/>
                <w:bCs/>
                <w:i/>
                <w:vertAlign w:val="subscript"/>
              </w:rPr>
              <w:t>q, i, z</w:t>
            </w:r>
            <w:r w:rsidRPr="00A50280">
              <w:rPr>
                <w:b/>
                <w:bCs/>
              </w:rPr>
              <w:t>)</w:t>
            </w:r>
          </w:p>
          <w:p w14:paraId="27EDA8E0" w14:textId="0BEF0AD5" w:rsidR="007D64A5" w:rsidRPr="004B6091" w:rsidRDefault="007D64A5" w:rsidP="009C6B68">
            <w:pPr>
              <w:spacing w:after="240"/>
              <w:ind w:left="720" w:hanging="720"/>
            </w:pPr>
            <w:r w:rsidRPr="004B6091">
              <w:t>(</w:t>
            </w:r>
            <w:del w:id="156" w:author="ERCOT" w:date="2024-04-04T12:15:00Z">
              <w:r w:rsidR="00744E13" w:rsidRPr="00744E13">
                <w:rPr>
                  <w:szCs w:val="20"/>
                </w:rPr>
                <w:delText>9</w:delText>
              </w:r>
            </w:del>
            <w:ins w:id="157" w:author="ERCOT" w:date="2024-04-04T12:15:00Z">
              <w:r w:rsidR="00882A03">
                <w:t>10</w:t>
              </w:r>
            </w:ins>
            <w:r w:rsidRPr="004B6091">
              <w:t>)</w:t>
            </w:r>
            <w:r w:rsidRPr="004B6091">
              <w:tab/>
              <w:t>The RUC Shortfall in MW for one QSE for one 15-minute Settlement Interval, as measured at the RUC Snapshot, is:</w:t>
            </w:r>
          </w:p>
          <w:p w14:paraId="637457B7" w14:textId="77777777" w:rsidR="007D64A5" w:rsidRPr="00A50280" w:rsidRDefault="007D64A5" w:rsidP="009C6B68">
            <w:pPr>
              <w:tabs>
                <w:tab w:val="left" w:pos="2340"/>
                <w:tab w:val="left" w:pos="3420"/>
              </w:tabs>
              <w:spacing w:after="240"/>
              <w:ind w:left="3420" w:hanging="2700"/>
              <w:rPr>
                <w:b/>
                <w:bCs/>
              </w:rPr>
            </w:pPr>
            <w:r w:rsidRPr="00A50280">
              <w:rPr>
                <w:b/>
                <w:bCs/>
              </w:rPr>
              <w:t xml:space="preserve">RUCSFSNAP </w:t>
            </w:r>
            <w:proofErr w:type="spellStart"/>
            <w:r w:rsidRPr="00A50280">
              <w:rPr>
                <w:b/>
                <w:bCs/>
                <w:i/>
                <w:vertAlign w:val="subscript"/>
              </w:rPr>
              <w:t>ruc</w:t>
            </w:r>
            <w:proofErr w:type="spellEnd"/>
            <w:r w:rsidRPr="00A50280">
              <w:rPr>
                <w:b/>
                <w:bCs/>
                <w:i/>
                <w:vertAlign w:val="subscript"/>
              </w:rPr>
              <w:t xml:space="preserve"> ,q ,i</w:t>
            </w:r>
            <w:r w:rsidRPr="00A50280">
              <w:rPr>
                <w:b/>
                <w:bCs/>
              </w:rPr>
              <w:tab/>
              <w:t>=</w:t>
            </w:r>
            <w:r w:rsidRPr="00A50280">
              <w:rPr>
                <w:b/>
                <w:bCs/>
              </w:rPr>
              <w:tab/>
              <w:t xml:space="preserve">Max (RUCOSFSNAP </w:t>
            </w:r>
            <w:proofErr w:type="spellStart"/>
            <w:r w:rsidRPr="00A50280">
              <w:rPr>
                <w:b/>
                <w:bCs/>
                <w:i/>
                <w:vertAlign w:val="subscript"/>
              </w:rPr>
              <w:t>ruc</w:t>
            </w:r>
            <w:proofErr w:type="spellEnd"/>
            <w:r w:rsidRPr="00A50280">
              <w:rPr>
                <w:b/>
                <w:bCs/>
                <w:i/>
                <w:vertAlign w:val="subscript"/>
              </w:rPr>
              <w:t xml:space="preserve">, q, i </w:t>
            </w:r>
            <w:r w:rsidRPr="00A50280">
              <w:rPr>
                <w:b/>
                <w:bCs/>
              </w:rPr>
              <w:t xml:space="preserve">, RUCASFSNAP </w:t>
            </w:r>
            <w:proofErr w:type="spellStart"/>
            <w:r w:rsidRPr="00A50280">
              <w:rPr>
                <w:b/>
                <w:bCs/>
                <w:i/>
                <w:vertAlign w:val="subscript"/>
              </w:rPr>
              <w:t>ruc</w:t>
            </w:r>
            <w:proofErr w:type="spellEnd"/>
            <w:r w:rsidRPr="00A50280">
              <w:rPr>
                <w:b/>
                <w:bCs/>
                <w:i/>
                <w:vertAlign w:val="subscript"/>
              </w:rPr>
              <w:t>, q, i</w:t>
            </w:r>
            <w:r w:rsidRPr="00A50280">
              <w:rPr>
                <w:b/>
                <w:bCs/>
              </w:rPr>
              <w:t>)</w:t>
            </w:r>
          </w:p>
          <w:p w14:paraId="0155E61E" w14:textId="6C7F4C2B" w:rsidR="007D64A5" w:rsidRPr="004B6091" w:rsidRDefault="007D64A5" w:rsidP="009C6B68">
            <w:pPr>
              <w:spacing w:after="240"/>
              <w:ind w:left="720" w:hanging="720"/>
            </w:pPr>
            <w:r w:rsidRPr="004B6091">
              <w:t>(</w:t>
            </w:r>
            <w:del w:id="158" w:author="ERCOT" w:date="2024-04-04T12:15:00Z">
              <w:r w:rsidR="00744E13" w:rsidRPr="00744E13">
                <w:rPr>
                  <w:szCs w:val="20"/>
                </w:rPr>
                <w:delText>10</w:delText>
              </w:r>
            </w:del>
            <w:ins w:id="159" w:author="ERCOT" w:date="2024-04-04T12:15:00Z">
              <w:r w:rsidRPr="004B6091">
                <w:t>1</w:t>
              </w:r>
              <w:r w:rsidR="00882A03">
                <w:t>1</w:t>
              </w:r>
            </w:ins>
            <w:r w:rsidRPr="004B6091">
              <w:t>)</w:t>
            </w:r>
            <w:r w:rsidRPr="004B6091">
              <w:tab/>
              <w:t>The overall shortfall in MW that a QSE had according to the RUC Snapshot for a 15-minute Settlement Interval is:</w:t>
            </w:r>
          </w:p>
          <w:p w14:paraId="5769D02F" w14:textId="77777777" w:rsidR="007D64A5" w:rsidRPr="004B6091" w:rsidRDefault="007D64A5" w:rsidP="009C6B68">
            <w:pPr>
              <w:spacing w:before="240" w:after="240"/>
              <w:ind w:left="3240" w:hanging="2520"/>
              <w:rPr>
                <w:b/>
              </w:rPr>
            </w:pPr>
            <w:r w:rsidRPr="004B6091">
              <w:rPr>
                <w:b/>
              </w:rPr>
              <w:t xml:space="preserve">RUCOSFSNAP </w:t>
            </w:r>
            <w:proofErr w:type="spellStart"/>
            <w:r w:rsidRPr="004B6091">
              <w:rPr>
                <w:b/>
                <w:i/>
                <w:vertAlign w:val="subscript"/>
              </w:rPr>
              <w:t>ruc</w:t>
            </w:r>
            <w:proofErr w:type="spellEnd"/>
            <w:r w:rsidRPr="004B6091">
              <w:rPr>
                <w:b/>
                <w:i/>
                <w:vertAlign w:val="subscript"/>
              </w:rPr>
              <w:t xml:space="preserve">, q, i   </w:t>
            </w:r>
            <w:r w:rsidRPr="004B6091">
              <w:rPr>
                <w:b/>
              </w:rPr>
              <w:t>=  Max (0, ((</w:t>
            </w:r>
            <w:r w:rsidRPr="004B6091">
              <w:rPr>
                <w:b/>
                <w:position w:val="-22"/>
              </w:rPr>
              <w:object w:dxaOrig="220" w:dyaOrig="460" w14:anchorId="311FEFEA">
                <v:shape id="_x0000_i1066" type="#_x0000_t75" style="width:6pt;height:24.6pt" o:ole="">
                  <v:imagedata r:id="rId35" o:title=""/>
                </v:shape>
                <o:OLEObject Type="Embed" ProgID="Equation.3" ShapeID="_x0000_i1066" DrawAspect="Content" ObjectID="_1786514408" r:id="rId60"/>
              </w:object>
            </w:r>
            <w:r w:rsidRPr="004B6091">
              <w:rPr>
                <w:b/>
              </w:rPr>
              <w:t xml:space="preserve">RTAML </w:t>
            </w:r>
            <w:r w:rsidRPr="004B6091">
              <w:rPr>
                <w:b/>
                <w:i/>
                <w:vertAlign w:val="subscript"/>
              </w:rPr>
              <w:t xml:space="preserve">q, p, i </w:t>
            </w:r>
            <w:r w:rsidRPr="004B6091">
              <w:rPr>
                <w:b/>
              </w:rPr>
              <w:t xml:space="preserve">* 4) + ASONPOSSNAP </w:t>
            </w:r>
            <w:proofErr w:type="spellStart"/>
            <w:r w:rsidRPr="004B6091">
              <w:rPr>
                <w:b/>
                <w:i/>
                <w:vertAlign w:val="subscript"/>
              </w:rPr>
              <w:t>ruc</w:t>
            </w:r>
            <w:proofErr w:type="spellEnd"/>
            <w:r w:rsidRPr="004B6091">
              <w:rPr>
                <w:b/>
                <w:i/>
                <w:vertAlign w:val="subscript"/>
              </w:rPr>
              <w:t>, q, i</w:t>
            </w:r>
            <w:r w:rsidRPr="004B6091" w:rsidDel="00375840">
              <w:rPr>
                <w:b/>
              </w:rPr>
              <w:t xml:space="preserve"> </w:t>
            </w:r>
            <w:r w:rsidRPr="004B6091">
              <w:rPr>
                <w:b/>
              </w:rPr>
              <w:t xml:space="preserve"> – RUCCAPSNAP </w:t>
            </w:r>
            <w:proofErr w:type="spellStart"/>
            <w:r w:rsidRPr="004B6091">
              <w:rPr>
                <w:b/>
                <w:i/>
                <w:vertAlign w:val="subscript"/>
              </w:rPr>
              <w:t>ruc</w:t>
            </w:r>
            <w:proofErr w:type="spellEnd"/>
            <w:r w:rsidRPr="004B6091">
              <w:rPr>
                <w:b/>
                <w:i/>
                <w:vertAlign w:val="subscript"/>
              </w:rPr>
              <w:t>, q, i</w:t>
            </w:r>
            <w:r w:rsidRPr="004B6091">
              <w:rPr>
                <w:b/>
              </w:rPr>
              <w:t>))</w:t>
            </w:r>
          </w:p>
          <w:p w14:paraId="11647943" w14:textId="77777777" w:rsidR="007D64A5" w:rsidRPr="004B6091" w:rsidRDefault="007D64A5" w:rsidP="009C6B68">
            <w:pPr>
              <w:spacing w:after="240"/>
              <w:ind w:left="720"/>
            </w:pPr>
            <w:r w:rsidRPr="004B6091">
              <w:t>The QSE’s On-Line Ancillary Service Position according to the RUC Snapshot for a 15</w:t>
            </w:r>
            <w:r>
              <w:t>-</w:t>
            </w:r>
            <w:r w:rsidRPr="004B6091">
              <w:t>minute Settlement Interval is:</w:t>
            </w:r>
          </w:p>
          <w:p w14:paraId="568CCAA4" w14:textId="6E1AA3F2" w:rsidR="007D64A5" w:rsidRPr="0093076E" w:rsidRDefault="007D64A5" w:rsidP="009C6B68">
            <w:pPr>
              <w:spacing w:after="240"/>
              <w:ind w:left="3420" w:hanging="2700"/>
              <w:rPr>
                <w:b/>
              </w:rPr>
            </w:pPr>
            <w:r w:rsidRPr="0093076E">
              <w:rPr>
                <w:b/>
              </w:rPr>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w:t>
            </w:r>
            <w:ins w:id="160" w:author="ERCOT" w:date="2024-05-03T12:47:00Z">
              <w:r w:rsidR="006C1E4D" w:rsidRPr="0093076E">
                <w:rPr>
                  <w:b/>
                </w:rPr>
                <w:t xml:space="preserve">ECRPOSSNAP </w:t>
              </w:r>
              <w:proofErr w:type="spellStart"/>
              <w:r w:rsidR="006C1E4D" w:rsidRPr="0093076E">
                <w:rPr>
                  <w:b/>
                  <w:i/>
                  <w:vertAlign w:val="subscript"/>
                </w:rPr>
                <w:t>ruc</w:t>
              </w:r>
              <w:proofErr w:type="spellEnd"/>
              <w:r w:rsidR="006C1E4D" w:rsidRPr="0093076E">
                <w:rPr>
                  <w:b/>
                  <w:i/>
                  <w:vertAlign w:val="subscript"/>
                </w:rPr>
                <w:t>, q, h</w:t>
              </w:r>
              <w:r w:rsidR="006C1E4D" w:rsidRPr="0093076E">
                <w:rPr>
                  <w:b/>
                </w:rPr>
                <w:t xml:space="preserve"> </w:t>
              </w:r>
              <w:r w:rsidR="006C1E4D">
                <w:rPr>
                  <w:b/>
                </w:rPr>
                <w:t xml:space="preserve"> </w:t>
              </w:r>
              <w:r w:rsidR="006C1E4D" w:rsidRPr="0093076E">
                <w:rPr>
                  <w:b/>
                </w:rPr>
                <w:t>+</w:t>
              </w:r>
              <w:r w:rsidR="006C1E4D">
                <w:rPr>
                  <w:b/>
                </w:rPr>
                <w:t xml:space="preserve"> </w:t>
              </w:r>
            </w:ins>
            <w:r w:rsidRPr="0093076E">
              <w:rPr>
                <w:b/>
              </w:rPr>
              <w:t>Max (0, (</w:t>
            </w:r>
            <w:del w:id="161" w:author="ERCOT" w:date="2024-05-03T12:47:00Z">
              <w:r w:rsidRPr="0093076E" w:rsidDel="006C1E4D">
                <w:rPr>
                  <w:b/>
                </w:rPr>
                <w:delText xml:space="preserve">ECRPOSSNAP </w:delText>
              </w:r>
              <w:r w:rsidRPr="0093076E" w:rsidDel="006C1E4D">
                <w:rPr>
                  <w:b/>
                  <w:i/>
                  <w:vertAlign w:val="subscript"/>
                </w:rPr>
                <w:delText>ruc, q, h</w:delText>
              </w:r>
              <w:r w:rsidRPr="0093076E" w:rsidDel="006C1E4D">
                <w:rPr>
                  <w:b/>
                </w:rPr>
                <w:delText xml:space="preserve"> + </w:delText>
              </w:r>
            </w:del>
            <w:r w:rsidRPr="0093076E">
              <w:rPr>
                <w:b/>
              </w:rPr>
              <w:t xml:space="preserve">NSPOSSNAP </w:t>
            </w:r>
            <w:proofErr w:type="spellStart"/>
            <w:r w:rsidRPr="0093076E">
              <w:rPr>
                <w:b/>
                <w:i/>
                <w:vertAlign w:val="subscript"/>
              </w:rPr>
              <w:t>ruc</w:t>
            </w:r>
            <w:proofErr w:type="spellEnd"/>
            <w:r w:rsidRPr="0093076E">
              <w:rPr>
                <w:b/>
                <w:i/>
                <w:vertAlign w:val="subscript"/>
              </w:rPr>
              <w:t>, q, h</w:t>
            </w:r>
            <w:r w:rsidRPr="0093076E">
              <w:rPr>
                <w:b/>
              </w:rPr>
              <w:t xml:space="preserve"> –                  </w:t>
            </w:r>
            <w:r w:rsidRPr="004721AF">
              <w:rPr>
                <w:b/>
                <w:position w:val="-18"/>
              </w:rPr>
              <w:object w:dxaOrig="220" w:dyaOrig="420" w14:anchorId="3143BBFA">
                <v:shape id="_x0000_i1067" type="#_x0000_t75" style="width:6pt;height:24pt" o:ole="">
                  <v:imagedata r:id="rId61" o:title=""/>
                </v:shape>
                <o:OLEObject Type="Embed" ProgID="Equation.3" ShapeID="_x0000_i1067" DrawAspect="Content" ObjectID="_1786514409" r:id="rId62"/>
              </w:object>
            </w:r>
            <w:r w:rsidRPr="0093076E">
              <w:rPr>
                <w:b/>
              </w:rPr>
              <w:t>ASOFFOFRSNAP</w:t>
            </w:r>
            <w:r w:rsidRPr="0093076E">
              <w:rPr>
                <w:b/>
                <w:i/>
                <w:vertAlign w:val="subscript"/>
              </w:rPr>
              <w:t xml:space="preserve"> </w:t>
            </w:r>
            <w:proofErr w:type="spellStart"/>
            <w:r w:rsidRPr="0093076E">
              <w:rPr>
                <w:b/>
                <w:i/>
                <w:vertAlign w:val="subscript"/>
              </w:rPr>
              <w:t>ruc</w:t>
            </w:r>
            <w:proofErr w:type="spellEnd"/>
            <w:r w:rsidRPr="0093076E">
              <w:rPr>
                <w:b/>
                <w:i/>
                <w:vertAlign w:val="subscript"/>
              </w:rPr>
              <w:t>, q, r, h</w:t>
            </w:r>
            <w:r w:rsidRPr="0093076E">
              <w:rPr>
                <w:b/>
              </w:rPr>
              <w:t>))</w:t>
            </w:r>
          </w:p>
          <w:p w14:paraId="7246E478" w14:textId="77777777" w:rsidR="007D64A5" w:rsidRPr="004B6091" w:rsidRDefault="007D64A5" w:rsidP="009C6B68">
            <w:pPr>
              <w:spacing w:after="240"/>
              <w:ind w:left="720" w:hanging="720"/>
            </w:pPr>
            <w:r>
              <w:tab/>
            </w:r>
            <w:r w:rsidRPr="004B6091">
              <w:t>The amount of capacity that a QSE had according to the RUC Snapshot for a 15-minute Settlement Interval is:</w:t>
            </w:r>
          </w:p>
          <w:p w14:paraId="22C7E2D8" w14:textId="0B9FE81A" w:rsidR="00E55D2D" w:rsidRDefault="007D64A5" w:rsidP="00631663">
            <w:pPr>
              <w:tabs>
                <w:tab w:val="left" w:pos="2340"/>
                <w:tab w:val="left" w:pos="3420"/>
              </w:tabs>
              <w:spacing w:after="240"/>
              <w:ind w:left="3420" w:hanging="2700"/>
              <w:rPr>
                <w:ins w:id="162" w:author="ERCOT" w:date="2024-04-04T12:15:00Z"/>
                <w:b/>
                <w:bCs/>
                <w:position w:val="-22"/>
              </w:rPr>
            </w:pPr>
            <w:r w:rsidRPr="0093076E">
              <w:rPr>
                <w:b/>
                <w:bCs/>
              </w:rPr>
              <w:t xml:space="preserve">RUCCAPSNAP </w:t>
            </w:r>
            <w:proofErr w:type="spellStart"/>
            <w:r w:rsidRPr="0093076E">
              <w:rPr>
                <w:b/>
                <w:bCs/>
                <w:i/>
                <w:vertAlign w:val="subscript"/>
              </w:rPr>
              <w:t>ruc</w:t>
            </w:r>
            <w:proofErr w:type="spellEnd"/>
            <w:r w:rsidRPr="0093076E">
              <w:rPr>
                <w:b/>
                <w:bCs/>
                <w:i/>
                <w:vertAlign w:val="subscript"/>
              </w:rPr>
              <w:t>, q, i</w:t>
            </w:r>
            <w:r w:rsidRPr="0093076E">
              <w:rPr>
                <w:b/>
                <w:bCs/>
              </w:rPr>
              <w:t xml:space="preserve"> =</w:t>
            </w:r>
            <w:r w:rsidRPr="0093076E">
              <w:rPr>
                <w:b/>
                <w:bCs/>
              </w:rPr>
              <w:tab/>
            </w:r>
            <w:bookmarkStart w:id="163" w:name="_Hlk162442115"/>
            <w:r w:rsidRPr="004721AF">
              <w:rPr>
                <w:b/>
                <w:bCs/>
                <w:position w:val="-18"/>
              </w:rPr>
              <w:object w:dxaOrig="220" w:dyaOrig="420" w14:anchorId="0E8F22BE">
                <v:shape id="_x0000_i1068" type="#_x0000_t75" style="width:6pt;height:24pt" o:ole="">
                  <v:imagedata r:id="rId37" o:title=""/>
                </v:shape>
                <o:OLEObject Type="Embed" ProgID="Equation.3" ShapeID="_x0000_i1068" DrawAspect="Content" ObjectID="_1786514410" r:id="rId63"/>
              </w:object>
            </w:r>
            <w:bookmarkEnd w:id="163"/>
            <w:r w:rsidRPr="0093076E">
              <w:rPr>
                <w:b/>
                <w:bCs/>
              </w:rPr>
              <w:t xml:space="preserve">RCAPSNAP </w:t>
            </w:r>
            <w:proofErr w:type="spellStart"/>
            <w:r w:rsidRPr="0093076E">
              <w:rPr>
                <w:b/>
                <w:bCs/>
                <w:i/>
                <w:vertAlign w:val="subscript"/>
              </w:rPr>
              <w:t>ruc</w:t>
            </w:r>
            <w:proofErr w:type="spellEnd"/>
            <w:r w:rsidRPr="0093076E">
              <w:rPr>
                <w:b/>
                <w:bCs/>
                <w:i/>
                <w:vertAlign w:val="subscript"/>
              </w:rPr>
              <w:t>, q, r, h</w:t>
            </w:r>
            <w:r w:rsidRPr="0093076E">
              <w:rPr>
                <w:b/>
                <w:bCs/>
              </w:rPr>
              <w:t xml:space="preserve"> + (RUCCPSNAP </w:t>
            </w:r>
            <w:proofErr w:type="spellStart"/>
            <w:r w:rsidRPr="0093076E">
              <w:rPr>
                <w:b/>
                <w:bCs/>
                <w:i/>
                <w:vertAlign w:val="subscript"/>
              </w:rPr>
              <w:t>ruc</w:t>
            </w:r>
            <w:proofErr w:type="spellEnd"/>
            <w:r w:rsidRPr="0093076E">
              <w:rPr>
                <w:b/>
                <w:bCs/>
                <w:i/>
                <w:vertAlign w:val="subscript"/>
              </w:rPr>
              <w:t>, q, h</w:t>
            </w:r>
            <w:r w:rsidRPr="0093076E">
              <w:rPr>
                <w:b/>
                <w:bCs/>
              </w:rPr>
              <w:t xml:space="preserve"> – RUCCSSNAP </w:t>
            </w:r>
            <w:proofErr w:type="spellStart"/>
            <w:r w:rsidRPr="0093076E">
              <w:rPr>
                <w:b/>
                <w:bCs/>
                <w:i/>
                <w:vertAlign w:val="subscript"/>
              </w:rPr>
              <w:t>ruc</w:t>
            </w:r>
            <w:proofErr w:type="spellEnd"/>
            <w:r w:rsidRPr="0093076E">
              <w:rPr>
                <w:b/>
                <w:bCs/>
                <w:i/>
                <w:vertAlign w:val="subscript"/>
              </w:rPr>
              <w:t>, q, h</w:t>
            </w:r>
            <w:r w:rsidRPr="0093076E">
              <w:rPr>
                <w:b/>
                <w:bCs/>
              </w:rPr>
              <w:t>) + (</w:t>
            </w:r>
            <w:r w:rsidRPr="004721AF">
              <w:rPr>
                <w:b/>
                <w:bCs/>
                <w:position w:val="-22"/>
              </w:rPr>
              <w:object w:dxaOrig="220" w:dyaOrig="460" w14:anchorId="243479FD">
                <v:shape id="_x0000_i1069" type="#_x0000_t75" style="width:6pt;height:24.6pt" o:ole="">
                  <v:imagedata r:id="rId39" o:title=""/>
                </v:shape>
                <o:OLEObject Type="Embed" ProgID="Equation.3" ShapeID="_x0000_i1069" DrawAspect="Content" ObjectID="_1786514411" r:id="rId64"/>
              </w:object>
            </w:r>
            <w:r w:rsidRPr="0093076E">
              <w:rPr>
                <w:b/>
                <w:bCs/>
              </w:rPr>
              <w:t xml:space="preserve">DAEP </w:t>
            </w:r>
            <w:r w:rsidRPr="0093076E">
              <w:rPr>
                <w:b/>
                <w:bCs/>
                <w:i/>
                <w:vertAlign w:val="subscript"/>
              </w:rPr>
              <w:t>q, p, h</w:t>
            </w:r>
            <w:r w:rsidRPr="0093076E">
              <w:rPr>
                <w:b/>
                <w:bCs/>
              </w:rPr>
              <w:t xml:space="preserve"> –</w:t>
            </w:r>
            <w:r w:rsidRPr="004721AF">
              <w:rPr>
                <w:b/>
                <w:bCs/>
                <w:position w:val="-22"/>
              </w:rPr>
              <w:object w:dxaOrig="220" w:dyaOrig="460" w14:anchorId="0C38A3C6">
                <v:shape id="_x0000_i1070" type="#_x0000_t75" style="width:6pt;height:24.6pt" o:ole="">
                  <v:imagedata r:id="rId41" o:title=""/>
                </v:shape>
                <o:OLEObject Type="Embed" ProgID="Equation.3" ShapeID="_x0000_i1070" DrawAspect="Content" ObjectID="_1786514412" r:id="rId65"/>
              </w:object>
            </w:r>
            <w:r w:rsidRPr="0093076E">
              <w:rPr>
                <w:b/>
                <w:bCs/>
              </w:rPr>
              <w:t xml:space="preserve">DAES </w:t>
            </w:r>
            <w:r w:rsidRPr="0093076E">
              <w:rPr>
                <w:b/>
                <w:bCs/>
                <w:i/>
                <w:vertAlign w:val="subscript"/>
              </w:rPr>
              <w:t>q, p, h</w:t>
            </w:r>
            <w:r w:rsidRPr="0093076E">
              <w:rPr>
                <w:b/>
                <w:bCs/>
              </w:rPr>
              <w:t>) + (</w:t>
            </w:r>
            <w:r w:rsidRPr="004721AF">
              <w:rPr>
                <w:b/>
                <w:bCs/>
                <w:position w:val="-22"/>
              </w:rPr>
              <w:object w:dxaOrig="220" w:dyaOrig="460" w14:anchorId="73EF93A1">
                <v:shape id="_x0000_i1071" type="#_x0000_t75" style="width:6pt;height:24.6pt" o:ole="">
                  <v:imagedata r:id="rId43" o:title=""/>
                </v:shape>
                <o:OLEObject Type="Embed" ProgID="Equation.3" ShapeID="_x0000_i1071" DrawAspect="Content" ObjectID="_1786514413" r:id="rId66"/>
              </w:object>
            </w:r>
            <w:r w:rsidRPr="0093076E">
              <w:rPr>
                <w:b/>
                <w:bCs/>
              </w:rPr>
              <w:t xml:space="preserve">RTQQEPSNAP </w:t>
            </w:r>
            <w:proofErr w:type="spellStart"/>
            <w:r w:rsidRPr="0093076E">
              <w:rPr>
                <w:b/>
                <w:bCs/>
                <w:i/>
                <w:vertAlign w:val="subscript"/>
              </w:rPr>
              <w:t>ruc</w:t>
            </w:r>
            <w:proofErr w:type="spellEnd"/>
            <w:r w:rsidRPr="0093076E">
              <w:rPr>
                <w:b/>
                <w:bCs/>
                <w:i/>
                <w:vertAlign w:val="subscript"/>
              </w:rPr>
              <w:t>, q, p, i</w:t>
            </w:r>
            <w:r w:rsidRPr="0093076E">
              <w:rPr>
                <w:b/>
                <w:bCs/>
              </w:rPr>
              <w:t xml:space="preserve"> – </w:t>
            </w:r>
            <w:r w:rsidRPr="004721AF">
              <w:rPr>
                <w:b/>
                <w:bCs/>
                <w:position w:val="-22"/>
              </w:rPr>
              <w:object w:dxaOrig="220" w:dyaOrig="460" w14:anchorId="48FF8A3D">
                <v:shape id="_x0000_i1072" type="#_x0000_t75" style="width:6pt;height:24.6pt" o:ole="">
                  <v:imagedata r:id="rId45" o:title=""/>
                </v:shape>
                <o:OLEObject Type="Embed" ProgID="Equation.3" ShapeID="_x0000_i1072" DrawAspect="Content" ObjectID="_1786514414" r:id="rId67"/>
              </w:object>
            </w:r>
            <w:r w:rsidRPr="0093076E">
              <w:rPr>
                <w:b/>
                <w:bCs/>
              </w:rPr>
              <w:t xml:space="preserve">RTQQESSNAP </w:t>
            </w:r>
            <w:proofErr w:type="spellStart"/>
            <w:r w:rsidRPr="0093076E">
              <w:rPr>
                <w:b/>
                <w:bCs/>
                <w:i/>
                <w:vertAlign w:val="subscript"/>
              </w:rPr>
              <w:t>ruc</w:t>
            </w:r>
            <w:proofErr w:type="spellEnd"/>
            <w:r w:rsidRPr="0093076E">
              <w:rPr>
                <w:b/>
                <w:bCs/>
                <w:i/>
                <w:vertAlign w:val="subscript"/>
              </w:rPr>
              <w:t>, q, p, i</w:t>
            </w:r>
            <w:r w:rsidRPr="0093076E">
              <w:rPr>
                <w:b/>
                <w:bCs/>
              </w:rPr>
              <w:t xml:space="preserve">) + </w:t>
            </w:r>
            <w:r w:rsidRPr="0093076E">
              <w:rPr>
                <w:b/>
                <w:bCs/>
                <w:position w:val="-22"/>
              </w:rPr>
              <w:t xml:space="preserve"> </w:t>
            </w:r>
            <w:r w:rsidRPr="004721AF">
              <w:rPr>
                <w:b/>
                <w:bCs/>
                <w:position w:val="-22"/>
              </w:rPr>
              <w:object w:dxaOrig="220" w:dyaOrig="460" w14:anchorId="0E671EA7">
                <v:shape id="_x0000_i1073" type="#_x0000_t75" style="width:6pt;height:24.6pt" o:ole="">
                  <v:imagedata r:id="rId39" o:title=""/>
                </v:shape>
                <o:OLEObject Type="Embed" ProgID="Equation.3" ShapeID="_x0000_i1073" DrawAspect="Content" ObjectID="_1786514415" r:id="rId68"/>
              </w:object>
            </w:r>
            <w:r w:rsidRPr="0093076E">
              <w:rPr>
                <w:b/>
                <w:bCs/>
                <w:position w:val="-22"/>
              </w:rPr>
              <w:t xml:space="preserve"> </w:t>
            </w:r>
            <w:r w:rsidRPr="0093076E">
              <w:rPr>
                <w:b/>
                <w:bCs/>
              </w:rPr>
              <w:t xml:space="preserve">DCIMPSNAP </w:t>
            </w:r>
            <w:proofErr w:type="spellStart"/>
            <w:r w:rsidRPr="0093076E">
              <w:rPr>
                <w:b/>
                <w:bCs/>
                <w:i/>
                <w:vertAlign w:val="subscript"/>
              </w:rPr>
              <w:t>ruc</w:t>
            </w:r>
            <w:proofErr w:type="spellEnd"/>
            <w:r w:rsidRPr="0093076E">
              <w:rPr>
                <w:b/>
                <w:bCs/>
                <w:i/>
                <w:vertAlign w:val="subscript"/>
              </w:rPr>
              <w:t>, q, p, i</w:t>
            </w:r>
            <w:r w:rsidRPr="0093076E">
              <w:rPr>
                <w:b/>
                <w:bCs/>
              </w:rPr>
              <w:t xml:space="preserve"> + </w:t>
            </w:r>
            <w:r w:rsidRPr="004721AF">
              <w:rPr>
                <w:b/>
                <w:bCs/>
                <w:position w:val="-18"/>
              </w:rPr>
              <w:object w:dxaOrig="220" w:dyaOrig="420" w14:anchorId="250FB400">
                <v:shape id="_x0000_i1074" type="#_x0000_t75" style="width:6pt;height:24pt" o:ole="">
                  <v:imagedata r:id="rId61" o:title=""/>
                </v:shape>
                <o:OLEObject Type="Embed" ProgID="Equation.3" ShapeID="_x0000_i1074" DrawAspect="Content" ObjectID="_1786514416" r:id="rId69"/>
              </w:object>
            </w:r>
            <w:r w:rsidRPr="0093076E">
              <w:rPr>
                <w:b/>
                <w:bCs/>
              </w:rPr>
              <w:t>ASOFRLRSNAP</w:t>
            </w:r>
            <w:r w:rsidRPr="0093076E">
              <w:rPr>
                <w:b/>
                <w:bCs/>
                <w:i/>
                <w:vertAlign w:val="subscript"/>
              </w:rPr>
              <w:t xml:space="preserve"> </w:t>
            </w:r>
            <w:proofErr w:type="spellStart"/>
            <w:r w:rsidRPr="0093076E">
              <w:rPr>
                <w:b/>
                <w:bCs/>
                <w:i/>
                <w:vertAlign w:val="subscript"/>
              </w:rPr>
              <w:t>ruc</w:t>
            </w:r>
            <w:proofErr w:type="spellEnd"/>
            <w:r w:rsidRPr="0093076E">
              <w:rPr>
                <w:b/>
                <w:bCs/>
                <w:i/>
                <w:vertAlign w:val="subscript"/>
              </w:rPr>
              <w:t>, q, r, h</w:t>
            </w:r>
            <w:r w:rsidR="00631663">
              <w:rPr>
                <w:b/>
                <w:bCs/>
                <w:i/>
                <w:vertAlign w:val="subscript"/>
              </w:rPr>
              <w:t xml:space="preserve"> </w:t>
            </w:r>
            <w:ins w:id="164" w:author="ERCOT" w:date="2024-04-04T12:15:00Z">
              <w:r w:rsidR="00E55D2D" w:rsidRPr="0093076E">
                <w:rPr>
                  <w:b/>
                  <w:bCs/>
                </w:rPr>
                <w:t>+</w:t>
              </w:r>
              <w:r w:rsidR="00E55D2D">
                <w:rPr>
                  <w:b/>
                  <w:bCs/>
                </w:rPr>
                <w:t xml:space="preserve"> ESRMWSNAP</w:t>
              </w:r>
              <w:r w:rsidR="00E55D2D" w:rsidRPr="0093076E">
                <w:rPr>
                  <w:b/>
                  <w:bCs/>
                </w:rPr>
                <w:t xml:space="preserve"> </w:t>
              </w:r>
              <w:proofErr w:type="spellStart"/>
              <w:r w:rsidR="00E55D2D" w:rsidRPr="0093076E">
                <w:rPr>
                  <w:b/>
                  <w:bCs/>
                  <w:i/>
                  <w:vertAlign w:val="subscript"/>
                </w:rPr>
                <w:t>ruc</w:t>
              </w:r>
              <w:proofErr w:type="spellEnd"/>
              <w:r w:rsidR="00E55D2D" w:rsidRPr="0093076E">
                <w:rPr>
                  <w:b/>
                  <w:bCs/>
                  <w:i/>
                  <w:vertAlign w:val="subscript"/>
                </w:rPr>
                <w:t>, q,</w:t>
              </w:r>
            </w:ins>
            <w:ins w:id="165" w:author="ERCOT" w:date="2024-04-18T10:16:00Z">
              <w:r w:rsidR="009722BE">
                <w:rPr>
                  <w:b/>
                  <w:bCs/>
                  <w:i/>
                  <w:vertAlign w:val="subscript"/>
                </w:rPr>
                <w:t xml:space="preserve"> </w:t>
              </w:r>
            </w:ins>
            <w:ins w:id="166" w:author="ERCOT" w:date="2024-04-04T12:15:00Z">
              <w:r w:rsidR="00E55D2D">
                <w:rPr>
                  <w:b/>
                  <w:bCs/>
                  <w:i/>
                  <w:vertAlign w:val="subscript"/>
                </w:rPr>
                <w:t>h</w:t>
              </w:r>
              <w:r w:rsidR="00E55D2D" w:rsidRPr="0093076E">
                <w:rPr>
                  <w:b/>
                  <w:bCs/>
                </w:rPr>
                <w:t xml:space="preserve"> </w:t>
              </w:r>
              <w:del w:id="167" w:author="ERCOT" w:date="2024-04-18T10:17:00Z">
                <w:r w:rsidR="00E55D2D" w:rsidRPr="0093076E" w:rsidDel="009722BE">
                  <w:rPr>
                    <w:b/>
                    <w:bCs/>
                  </w:rPr>
                  <w:delText>–</w:delText>
                </w:r>
              </w:del>
            </w:ins>
            <w:ins w:id="168" w:author="ERCOT" w:date="2024-04-18T10:17:00Z">
              <w:r w:rsidR="009722BE">
                <w:rPr>
                  <w:b/>
                  <w:bCs/>
                </w:rPr>
                <w:t>+</w:t>
              </w:r>
            </w:ins>
            <w:ins w:id="169" w:author="ERCOT" w:date="2024-04-04T12:15:00Z">
              <w:r w:rsidR="00A8768F">
                <w:rPr>
                  <w:b/>
                  <w:bCs/>
                </w:rPr>
                <w:t xml:space="preserve"> </w:t>
              </w:r>
              <w:r w:rsidR="00E55D2D">
                <w:rPr>
                  <w:b/>
                  <w:bCs/>
                </w:rPr>
                <w:t>ESRASSNAP</w:t>
              </w:r>
              <w:r w:rsidR="00E55D2D" w:rsidRPr="0093076E">
                <w:rPr>
                  <w:b/>
                  <w:bCs/>
                </w:rPr>
                <w:t xml:space="preserve"> </w:t>
              </w:r>
              <w:proofErr w:type="spellStart"/>
              <w:r w:rsidR="00E55D2D" w:rsidRPr="0093076E">
                <w:rPr>
                  <w:b/>
                  <w:bCs/>
                  <w:i/>
                  <w:vertAlign w:val="subscript"/>
                </w:rPr>
                <w:t>ruc</w:t>
              </w:r>
              <w:proofErr w:type="spellEnd"/>
              <w:r w:rsidR="00E55D2D" w:rsidRPr="0093076E">
                <w:rPr>
                  <w:b/>
                  <w:bCs/>
                  <w:i/>
                  <w:vertAlign w:val="subscript"/>
                </w:rPr>
                <w:t>, q,</w:t>
              </w:r>
            </w:ins>
            <w:ins w:id="170" w:author="ERCOT" w:date="2024-04-18T10:16:00Z">
              <w:r w:rsidR="009722BE">
                <w:rPr>
                  <w:b/>
                  <w:bCs/>
                  <w:i/>
                  <w:vertAlign w:val="subscript"/>
                </w:rPr>
                <w:t xml:space="preserve"> </w:t>
              </w:r>
            </w:ins>
            <w:ins w:id="171" w:author="ERCOT" w:date="2024-04-04T12:15:00Z">
              <w:r w:rsidR="00E55D2D">
                <w:rPr>
                  <w:b/>
                  <w:bCs/>
                  <w:i/>
                  <w:vertAlign w:val="subscript"/>
                </w:rPr>
                <w:t>h</w:t>
              </w:r>
              <w:r w:rsidR="00E55D2D" w:rsidRPr="0093076E">
                <w:rPr>
                  <w:b/>
                  <w:bCs/>
                </w:rPr>
                <w:t xml:space="preserve"> </w:t>
              </w:r>
              <w:r w:rsidR="00E55D2D" w:rsidRPr="0093076E">
                <w:rPr>
                  <w:b/>
                  <w:bCs/>
                  <w:position w:val="-22"/>
                </w:rPr>
                <w:t xml:space="preserve"> </w:t>
              </w:r>
            </w:ins>
          </w:p>
          <w:p w14:paraId="6885AD2A" w14:textId="5C3A9EC4" w:rsidR="00493313" w:rsidRPr="00365953" w:rsidRDefault="00493313" w:rsidP="00365953">
            <w:pPr>
              <w:tabs>
                <w:tab w:val="left" w:pos="2340"/>
                <w:tab w:val="left" w:pos="3420"/>
              </w:tabs>
              <w:spacing w:after="240"/>
              <w:ind w:left="692"/>
              <w:rPr>
                <w:ins w:id="172" w:author="ERCOT" w:date="2024-04-04T12:15:00Z"/>
              </w:rPr>
            </w:pPr>
            <w:ins w:id="173" w:author="ERCOT" w:date="2024-04-04T12:15:00Z">
              <w:r w:rsidRPr="00365953">
                <w:t xml:space="preserve">Where: </w:t>
              </w:r>
            </w:ins>
          </w:p>
          <w:p w14:paraId="0837BD09" w14:textId="6B1DEE18" w:rsidR="00493313" w:rsidRPr="00493313" w:rsidRDefault="00493313" w:rsidP="00365953">
            <w:pPr>
              <w:spacing w:after="240" w:line="259" w:lineRule="auto"/>
              <w:ind w:left="692"/>
              <w:rPr>
                <w:ins w:id="174" w:author="ERCOT" w:date="2024-04-04T12:15:00Z"/>
              </w:rPr>
            </w:pPr>
            <w:ins w:id="175" w:author="ERCOT" w:date="2024-04-04T12:15:00Z">
              <w:r w:rsidRPr="00493313">
                <w:lastRenderedPageBreak/>
                <w:t xml:space="preserve">The QSE’s net up </w:t>
              </w:r>
              <w:r w:rsidR="003257C3">
                <w:t>Ancillary Service</w:t>
              </w:r>
              <w:r w:rsidRPr="00493313">
                <w:t xml:space="preserve"> position (Reg</w:t>
              </w:r>
              <w:r w:rsidR="00A64B92">
                <w:t>-</w:t>
              </w:r>
              <w:r w:rsidRPr="00493313">
                <w:t>Up + RRS + ECRS + N</w:t>
              </w:r>
              <w:r w:rsidR="00B07FA1">
                <w:t>on-Spin</w:t>
              </w:r>
              <w:r w:rsidRPr="00493313">
                <w:t>) covered by the QSE’s portfolio of ESRs</w:t>
              </w:r>
              <w:r>
                <w:t xml:space="preserve"> is: </w:t>
              </w:r>
            </w:ins>
          </w:p>
          <w:p w14:paraId="215B3D71" w14:textId="25A160DB" w:rsidR="00493313" w:rsidRPr="00B07FA1" w:rsidRDefault="00493313" w:rsidP="00365953">
            <w:pPr>
              <w:spacing w:after="240"/>
              <w:ind w:left="692"/>
              <w:rPr>
                <w:ins w:id="176" w:author="ERCOT" w:date="2024-04-04T12:15:00Z"/>
              </w:rPr>
            </w:pPr>
            <w:ins w:id="177" w:author="ERCOT" w:date="2024-04-04T12:15:00Z">
              <w:r w:rsidRPr="00365953">
                <w:rPr>
                  <w:szCs w:val="28"/>
                </w:rPr>
                <w:t xml:space="preserve">ESRASSNAP </w:t>
              </w:r>
              <w:proofErr w:type="spellStart"/>
              <w:r w:rsidRPr="00365953">
                <w:rPr>
                  <w:i/>
                  <w:vertAlign w:val="subscript"/>
                </w:rPr>
                <w:t>ruc</w:t>
              </w:r>
              <w:proofErr w:type="spellEnd"/>
              <w:r w:rsidRPr="00365953">
                <w:rPr>
                  <w:i/>
                  <w:vertAlign w:val="subscript"/>
                </w:rPr>
                <w:t>, q, h</w:t>
              </w:r>
              <w:r w:rsidRPr="00B07FA1">
                <w:rPr>
                  <w:iCs/>
                </w:rPr>
                <w:t xml:space="preserve"> </w:t>
              </w:r>
              <w:r w:rsidRPr="00B07FA1">
                <w:t xml:space="preserve">= </w:t>
              </w:r>
              <w:r w:rsidRPr="00365953">
                <w:rPr>
                  <w:szCs w:val="28"/>
                </w:rPr>
                <w:t xml:space="preserve"> </w:t>
              </w:r>
            </w:ins>
            <w:bookmarkStart w:id="178" w:name="_Hlk162948230"/>
            <w:ins w:id="179" w:author="ERCOT" w:date="2024-04-04T12:15:00Z">
              <w:r w:rsidR="000F36C2" w:rsidRPr="00A92B03">
                <w:rPr>
                  <w:position w:val="-18"/>
                </w:rPr>
                <w:object w:dxaOrig="220" w:dyaOrig="420" w14:anchorId="1CD92E4F">
                  <v:shape id="_x0000_i1075" type="#_x0000_t75" style="width:12.6pt;height:24pt" o:ole="">
                    <v:imagedata r:id="rId61" o:title=""/>
                  </v:shape>
                  <o:OLEObject Type="Embed" ProgID="Equation.3" ShapeID="_x0000_i1075" DrawAspect="Content" ObjectID="_1786514417" r:id="rId70"/>
                </w:object>
              </w:r>
            </w:ins>
            <w:bookmarkEnd w:id="178"/>
            <w:ins w:id="180" w:author="ERCOT" w:date="2024-04-04T12:15:00Z">
              <w:r w:rsidR="00756D3F" w:rsidRPr="00365953">
                <w:t xml:space="preserve"> </w:t>
              </w:r>
            </w:ins>
            <m:oMath>
              <m:limLow>
                <m:limLowPr>
                  <m:ctrlPr>
                    <w:ins w:id="181" w:author="ERCOT" w:date="2024-04-04T12:15:00Z">
                      <w:rPr>
                        <w:rFonts w:ascii="Cambria Math" w:hAnsi="Cambria Math"/>
                        <w:i/>
                      </w:rPr>
                    </w:ins>
                  </m:ctrlPr>
                </m:limLowPr>
                <m:e>
                  <m:r>
                    <w:ins w:id="182" w:author="ERCOT" w:date="2024-04-04T12:15:00Z">
                      <w:rPr>
                        <w:rFonts w:ascii="Cambria Math"/>
                      </w:rPr>
                      <m:t>Σ</m:t>
                    </w:ins>
                  </m:r>
                </m:e>
                <m:lim>
                  <m:r>
                    <w:ins w:id="183" w:author="ERCOT" w:date="2024-04-04T12:15:00Z">
                      <w:rPr>
                        <w:rFonts w:ascii="Cambria Math"/>
                      </w:rPr>
                      <m:t>ASSubType</m:t>
                    </w:ins>
                  </m:r>
                </m:lim>
              </m:limLow>
            </m:oMath>
            <w:ins w:id="184" w:author="ERCOT" w:date="2024-04-04T12:15:00Z">
              <w:r w:rsidRPr="00365953">
                <w:rPr>
                  <w:szCs w:val="28"/>
                </w:rPr>
                <w:t xml:space="preserve">ASMWCAPUSNAP </w:t>
              </w:r>
              <w:proofErr w:type="spellStart"/>
              <w:r w:rsidRPr="00365953">
                <w:rPr>
                  <w:i/>
                  <w:vertAlign w:val="subscript"/>
                </w:rPr>
                <w:t>ruc</w:t>
              </w:r>
              <w:proofErr w:type="spellEnd"/>
              <w:r w:rsidRPr="00365953">
                <w:rPr>
                  <w:i/>
                  <w:vertAlign w:val="subscript"/>
                </w:rPr>
                <w:t xml:space="preserve">, q, h, </w:t>
              </w:r>
              <w:proofErr w:type="spellStart"/>
              <w:r w:rsidRPr="00365953">
                <w:rPr>
                  <w:i/>
                  <w:vertAlign w:val="subscript"/>
                </w:rPr>
                <w:t>ASSubType</w:t>
              </w:r>
              <w:proofErr w:type="spellEnd"/>
              <w:r w:rsidRPr="00365953">
                <w:rPr>
                  <w:i/>
                  <w:vertAlign w:val="subscript"/>
                </w:rPr>
                <w:t>, r</w:t>
              </w:r>
            </w:ins>
          </w:p>
          <w:p w14:paraId="4450DC76" w14:textId="55396379" w:rsidR="00493313" w:rsidRPr="00493313" w:rsidRDefault="00493313" w:rsidP="00365953">
            <w:pPr>
              <w:spacing w:after="160" w:line="259" w:lineRule="auto"/>
              <w:ind w:left="1326" w:hanging="692"/>
              <w:rPr>
                <w:ins w:id="185" w:author="ERCOT" w:date="2024-04-04T12:15:00Z"/>
              </w:rPr>
            </w:pPr>
            <w:ins w:id="186" w:author="ERCOT" w:date="2024-04-04T12:15:00Z">
              <w:r w:rsidRPr="00493313">
                <w:t xml:space="preserve">The sum of the QSE’s ESR discharging (positive) or charging (negative) output </w:t>
              </w:r>
              <w:r>
                <w:t xml:space="preserve">is: </w:t>
              </w:r>
            </w:ins>
          </w:p>
          <w:p w14:paraId="6D266E7C" w14:textId="2A5946A5" w:rsidR="00493313" w:rsidRPr="00B07FA1" w:rsidRDefault="00493313" w:rsidP="00365953">
            <w:pPr>
              <w:spacing w:after="240"/>
              <w:ind w:left="692"/>
              <w:rPr>
                <w:ins w:id="187" w:author="ERCOT" w:date="2024-04-04T12:15:00Z"/>
              </w:rPr>
            </w:pPr>
            <w:ins w:id="188" w:author="ERCOT" w:date="2024-04-04T12:15:00Z">
              <w:r w:rsidRPr="00365953">
                <w:rPr>
                  <w:szCs w:val="28"/>
                </w:rPr>
                <w:t xml:space="preserve">ESRMWSNAP </w:t>
              </w:r>
              <w:proofErr w:type="spellStart"/>
              <w:r w:rsidRPr="00365953">
                <w:rPr>
                  <w:i/>
                  <w:vertAlign w:val="subscript"/>
                </w:rPr>
                <w:t>ruc</w:t>
              </w:r>
              <w:proofErr w:type="spellEnd"/>
              <w:r w:rsidRPr="00365953">
                <w:rPr>
                  <w:i/>
                  <w:vertAlign w:val="subscript"/>
                </w:rPr>
                <w:t>, q, h</w:t>
              </w:r>
              <w:r w:rsidRPr="00B07FA1">
                <w:rPr>
                  <w:iCs/>
                </w:rPr>
                <w:t xml:space="preserve"> </w:t>
              </w:r>
              <w:r w:rsidRPr="00B07FA1">
                <w:t xml:space="preserve">= </w:t>
              </w:r>
              <w:r w:rsidRPr="00365953">
                <w:rPr>
                  <w:szCs w:val="28"/>
                </w:rPr>
                <w:t xml:space="preserve"> </w:t>
              </w:r>
            </w:ins>
            <w:ins w:id="189" w:author="ERCOT" w:date="2024-04-04T12:15:00Z">
              <w:r w:rsidR="000F36C2" w:rsidRPr="00A92B03">
                <w:rPr>
                  <w:position w:val="-18"/>
                </w:rPr>
                <w:object w:dxaOrig="220" w:dyaOrig="420" w14:anchorId="0D85D986">
                  <v:shape id="_x0000_i1076" type="#_x0000_t75" style="width:13.2pt;height:24pt" o:ole="">
                    <v:imagedata r:id="rId61" o:title=""/>
                  </v:shape>
                  <o:OLEObject Type="Embed" ProgID="Equation.3" ShapeID="_x0000_i1076" DrawAspect="Content" ObjectID="_1786514418" r:id="rId71"/>
                </w:object>
              </w:r>
            </w:ins>
            <w:ins w:id="190" w:author="ERCOT" w:date="2024-04-04T12:15:00Z">
              <w:r w:rsidRPr="00365953">
                <w:t xml:space="preserve"> </w:t>
              </w:r>
              <w:r w:rsidRPr="00365953">
                <w:rPr>
                  <w:szCs w:val="28"/>
                </w:rPr>
                <w:t xml:space="preserve">MWSNAP </w:t>
              </w:r>
              <w:proofErr w:type="spellStart"/>
              <w:r w:rsidRPr="00365953">
                <w:rPr>
                  <w:i/>
                  <w:vertAlign w:val="subscript"/>
                </w:rPr>
                <w:t>ruc</w:t>
              </w:r>
              <w:proofErr w:type="spellEnd"/>
              <w:r w:rsidRPr="00365953">
                <w:rPr>
                  <w:i/>
                  <w:vertAlign w:val="subscript"/>
                </w:rPr>
                <w:t>, q, h, r</w:t>
              </w:r>
            </w:ins>
          </w:p>
          <w:p w14:paraId="10A3E22C" w14:textId="70E6437A" w:rsidR="00631663" w:rsidRPr="00631663" w:rsidDel="00631663" w:rsidRDefault="00631663" w:rsidP="00631663">
            <w:pPr>
              <w:spacing w:after="240"/>
              <w:ind w:left="720" w:hanging="720"/>
              <w:rPr>
                <w:del w:id="191" w:author="ERCOT" w:date="2024-04-04T12:24:00Z"/>
                <w:szCs w:val="20"/>
              </w:rPr>
            </w:pPr>
            <w:del w:id="192" w:author="ERCOT" w:date="2024-04-04T12:24:00Z">
              <w:r w:rsidRPr="00631663" w:rsidDel="00631663">
                <w:rPr>
                  <w:szCs w:val="20"/>
                </w:rPr>
                <w:delText>(11)</w:delText>
              </w:r>
              <w:r w:rsidRPr="00631663" w:rsidDel="00631663">
                <w:rPr>
                  <w:szCs w:val="20"/>
                </w:rPr>
                <w:tab/>
                <w:delTex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delText>
              </w:r>
            </w:del>
          </w:p>
          <w:p w14:paraId="7A2868FB" w14:textId="689DD1C3" w:rsidR="00631663" w:rsidRPr="00631663" w:rsidDel="00631663" w:rsidRDefault="00631663" w:rsidP="00631663">
            <w:pPr>
              <w:spacing w:after="240"/>
              <w:ind w:left="4050" w:right="-142" w:hanging="3330"/>
              <w:rPr>
                <w:del w:id="193" w:author="ERCOT" w:date="2024-04-04T12:24:00Z"/>
                <w:b/>
                <w:szCs w:val="20"/>
                <w:vertAlign w:val="subscript"/>
              </w:rPr>
            </w:pPr>
            <w:del w:id="194" w:author="ERCOT" w:date="2024-04-04T12:24:00Z">
              <w:r w:rsidRPr="00631663" w:rsidDel="00631663">
                <w:rPr>
                  <w:b/>
                  <w:szCs w:val="20"/>
                </w:rPr>
                <w:delText xml:space="preserve">RUCASFSNAP </w:delText>
              </w:r>
              <w:r w:rsidRPr="00631663" w:rsidDel="00631663">
                <w:rPr>
                  <w:b/>
                  <w:i/>
                  <w:szCs w:val="20"/>
                  <w:vertAlign w:val="subscript"/>
                </w:rPr>
                <w:delText xml:space="preserve">ruc, q, i   </w:delText>
              </w:r>
              <w:r w:rsidRPr="00631663" w:rsidDel="00631663">
                <w:rPr>
                  <w:b/>
                  <w:szCs w:val="20"/>
                </w:rPr>
                <w:delText>=  Max (0, ASCAP1SNAP</w:delText>
              </w:r>
              <w:r w:rsidRPr="00631663" w:rsidDel="00631663">
                <w:rPr>
                  <w:b/>
                  <w:i/>
                  <w:szCs w:val="20"/>
                  <w:vertAlign w:val="subscript"/>
                </w:rPr>
                <w:delText xml:space="preserve"> ruc, q, i </w:delText>
              </w:r>
              <w:r w:rsidRPr="00631663" w:rsidDel="00631663">
                <w:rPr>
                  <w:b/>
                  <w:szCs w:val="20"/>
                </w:rPr>
                <w:delText>, ASCAP2SNAP</w:delText>
              </w:r>
              <w:r w:rsidRPr="00631663" w:rsidDel="00631663">
                <w:rPr>
                  <w:b/>
                  <w:i/>
                  <w:szCs w:val="20"/>
                  <w:vertAlign w:val="subscript"/>
                </w:rPr>
                <w:delText xml:space="preserve"> ruc, q, i</w:delText>
              </w:r>
              <w:r w:rsidRPr="00631663" w:rsidDel="00631663">
                <w:rPr>
                  <w:b/>
                  <w:szCs w:val="20"/>
                </w:rPr>
                <w:delText>, ASCAP3SNAP</w:delText>
              </w:r>
              <w:r w:rsidRPr="00631663" w:rsidDel="00631663">
                <w:rPr>
                  <w:b/>
                  <w:i/>
                  <w:szCs w:val="20"/>
                  <w:vertAlign w:val="subscript"/>
                </w:rPr>
                <w:delText xml:space="preserve"> ruc, q, i </w:delText>
              </w:r>
              <w:r w:rsidRPr="00631663" w:rsidDel="00631663">
                <w:rPr>
                  <w:b/>
                  <w:szCs w:val="20"/>
                </w:rPr>
                <w:delText>, ASCAP4SNAP</w:delText>
              </w:r>
              <w:r w:rsidRPr="00631663" w:rsidDel="00631663">
                <w:rPr>
                  <w:b/>
                  <w:i/>
                  <w:szCs w:val="20"/>
                  <w:vertAlign w:val="subscript"/>
                </w:rPr>
                <w:delText xml:space="preserve"> ruc, q, i</w:delText>
              </w:r>
              <w:r w:rsidRPr="00631663" w:rsidDel="00631663">
                <w:rPr>
                  <w:b/>
                  <w:szCs w:val="20"/>
                </w:rPr>
                <w:delText>, ASCAP5SNAP</w:delText>
              </w:r>
              <w:r w:rsidRPr="00631663" w:rsidDel="00631663">
                <w:rPr>
                  <w:b/>
                  <w:i/>
                  <w:szCs w:val="20"/>
                  <w:vertAlign w:val="subscript"/>
                </w:rPr>
                <w:delText xml:space="preserve"> ruc, q, i</w:delText>
              </w:r>
              <w:r w:rsidRPr="00631663" w:rsidDel="00631663">
                <w:rPr>
                  <w:b/>
                  <w:szCs w:val="20"/>
                </w:rPr>
                <w:delText>) + Max (0, ASCAP6SNAP</w:delText>
              </w:r>
              <w:r w:rsidRPr="00631663" w:rsidDel="00631663">
                <w:rPr>
                  <w:b/>
                  <w:i/>
                  <w:szCs w:val="20"/>
                  <w:vertAlign w:val="subscript"/>
                </w:rPr>
                <w:delText xml:space="preserve"> ruc, q, i</w:delText>
              </w:r>
              <w:r w:rsidRPr="00631663" w:rsidDel="00631663">
                <w:rPr>
                  <w:b/>
                  <w:szCs w:val="20"/>
                </w:rPr>
                <w:delText>)</w:delText>
              </w:r>
            </w:del>
          </w:p>
          <w:p w14:paraId="7B504B75" w14:textId="49A85C01" w:rsidR="00631663" w:rsidRPr="00631663" w:rsidDel="00631663" w:rsidRDefault="00631663" w:rsidP="00631663">
            <w:pPr>
              <w:tabs>
                <w:tab w:val="left" w:pos="2340"/>
                <w:tab w:val="left" w:pos="3420"/>
              </w:tabs>
              <w:spacing w:after="240"/>
              <w:ind w:left="3420" w:hanging="2700"/>
              <w:rPr>
                <w:del w:id="195" w:author="ERCOT" w:date="2024-04-04T12:24:00Z"/>
                <w:bCs/>
              </w:rPr>
            </w:pPr>
            <w:del w:id="196" w:author="ERCOT" w:date="2024-04-04T12:24:00Z">
              <w:r w:rsidRPr="00631663" w:rsidDel="00631663">
                <w:rPr>
                  <w:bCs/>
                </w:rPr>
                <w:delText>Where:</w:delText>
              </w:r>
            </w:del>
          </w:p>
          <w:p w14:paraId="526BC575" w14:textId="6B6E805D" w:rsidR="00631663" w:rsidRPr="00631663" w:rsidDel="00631663" w:rsidRDefault="00631663" w:rsidP="00631663">
            <w:pPr>
              <w:spacing w:after="240"/>
              <w:ind w:left="3060" w:hanging="2340"/>
              <w:rPr>
                <w:del w:id="197" w:author="ERCOT" w:date="2024-04-04T12:24:00Z"/>
                <w:szCs w:val="20"/>
              </w:rPr>
            </w:pPr>
            <w:del w:id="198" w:author="ERCOT" w:date="2024-04-04T12:24:00Z">
              <w:r w:rsidRPr="00631663" w:rsidDel="00631663">
                <w:rPr>
                  <w:szCs w:val="20"/>
                </w:rPr>
                <w:delText>ASCAP1SNAP</w:delText>
              </w:r>
              <w:r w:rsidRPr="00631663" w:rsidDel="00631663">
                <w:rPr>
                  <w:i/>
                  <w:szCs w:val="20"/>
                  <w:vertAlign w:val="subscript"/>
                </w:rPr>
                <w:delText xml:space="preserve"> ruc, q, i   </w:delText>
              </w:r>
              <w:r w:rsidRPr="00631663" w:rsidDel="00631663">
                <w:rPr>
                  <w:szCs w:val="20"/>
                </w:rPr>
                <w:delText xml:space="preserve">=  RUPOSSNAP </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2A003483">
                  <v:shape id="_x0000_i1077" type="#_x0000_t75" style="width:6pt;height:24pt" o:ole="">
                    <v:imagedata r:id="rId61" o:title=""/>
                  </v:shape>
                  <o:OLEObject Type="Embed" ProgID="Equation.3" ShapeID="_x0000_i1077" DrawAspect="Content" ObjectID="_1786514419" r:id="rId72"/>
                </w:object>
              </w:r>
              <w:r w:rsidRPr="00631663" w:rsidDel="00631663">
                <w:rPr>
                  <w:szCs w:val="20"/>
                </w:rPr>
                <w:delText>ASOFR1SNAP</w:delText>
              </w:r>
              <w:r w:rsidRPr="00631663" w:rsidDel="00631663">
                <w:rPr>
                  <w:i/>
                  <w:szCs w:val="20"/>
                  <w:vertAlign w:val="subscript"/>
                </w:rPr>
                <w:delText xml:space="preserve"> ruc, q, r, h</w:delText>
              </w:r>
            </w:del>
          </w:p>
          <w:p w14:paraId="0B830062" w14:textId="4BDD0CA2" w:rsidR="00631663" w:rsidRPr="00631663" w:rsidDel="00631663" w:rsidRDefault="00631663" w:rsidP="00631663">
            <w:pPr>
              <w:spacing w:after="240"/>
              <w:ind w:left="3060" w:hanging="2340"/>
              <w:rPr>
                <w:del w:id="199" w:author="ERCOT" w:date="2024-04-04T12:24:00Z"/>
                <w:szCs w:val="20"/>
                <w:vertAlign w:val="subscript"/>
              </w:rPr>
            </w:pPr>
            <w:del w:id="200" w:author="ERCOT" w:date="2024-04-04T12:24:00Z">
              <w:r w:rsidRPr="00631663" w:rsidDel="00631663">
                <w:rPr>
                  <w:szCs w:val="20"/>
                </w:rPr>
                <w:delText>ASCAP2SNAP</w:delText>
              </w:r>
              <w:r w:rsidRPr="00631663" w:rsidDel="00631663">
                <w:rPr>
                  <w:i/>
                  <w:szCs w:val="20"/>
                  <w:vertAlign w:val="subscript"/>
                </w:rPr>
                <w:delText xml:space="preserve"> ruc, q, i   </w:delText>
              </w:r>
              <w:r w:rsidRPr="00631663" w:rsidDel="00631663">
                <w:rPr>
                  <w:szCs w:val="20"/>
                </w:rPr>
                <w:delText>=  RRPOSSNAP</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64EB58FC">
                  <v:shape id="_x0000_i1078" type="#_x0000_t75" style="width:6pt;height:24pt" o:ole="">
                    <v:imagedata r:id="rId61" o:title=""/>
                  </v:shape>
                  <o:OLEObject Type="Embed" ProgID="Equation.3" ShapeID="_x0000_i1078" DrawAspect="Content" ObjectID="_1786514420" r:id="rId73"/>
                </w:object>
              </w:r>
              <w:r w:rsidRPr="00631663" w:rsidDel="00631663">
                <w:rPr>
                  <w:szCs w:val="20"/>
                </w:rPr>
                <w:delText xml:space="preserve"> ASOFR2SNAP</w:delText>
              </w:r>
              <w:r w:rsidRPr="00631663" w:rsidDel="00631663">
                <w:rPr>
                  <w:i/>
                  <w:szCs w:val="20"/>
                  <w:vertAlign w:val="subscript"/>
                </w:rPr>
                <w:delText xml:space="preserve"> ruc, q, r, h </w:delText>
              </w:r>
            </w:del>
          </w:p>
          <w:p w14:paraId="3BB27223" w14:textId="3D36EAD1" w:rsidR="00631663" w:rsidRPr="00631663" w:rsidDel="00631663" w:rsidRDefault="00631663" w:rsidP="00631663">
            <w:pPr>
              <w:spacing w:after="240"/>
              <w:ind w:left="3150" w:right="38" w:hanging="2430"/>
              <w:rPr>
                <w:del w:id="201" w:author="ERCOT" w:date="2024-04-04T12:24:00Z"/>
                <w:szCs w:val="20"/>
                <w:vertAlign w:val="subscript"/>
              </w:rPr>
            </w:pPr>
            <w:del w:id="202" w:author="ERCOT" w:date="2024-04-04T12:24:00Z">
              <w:r w:rsidRPr="00631663" w:rsidDel="00631663">
                <w:rPr>
                  <w:szCs w:val="20"/>
                </w:rPr>
                <w:delText>ASCAP3SNAP</w:delText>
              </w:r>
              <w:r w:rsidRPr="00631663" w:rsidDel="00631663">
                <w:rPr>
                  <w:i/>
                  <w:szCs w:val="20"/>
                  <w:vertAlign w:val="subscript"/>
                </w:rPr>
                <w:delText xml:space="preserve"> ruc, q, i   </w:delText>
              </w:r>
              <w:r w:rsidRPr="00631663" w:rsidDel="00631663">
                <w:rPr>
                  <w:szCs w:val="20"/>
                </w:rPr>
                <w:delText xml:space="preserve">=  (RUPOSSNAP </w:delText>
              </w:r>
              <w:r w:rsidRPr="00631663" w:rsidDel="00631663">
                <w:rPr>
                  <w:i/>
                  <w:szCs w:val="20"/>
                  <w:vertAlign w:val="subscript"/>
                </w:rPr>
                <w:delText>ruc, q, h</w:delText>
              </w:r>
              <w:r w:rsidRPr="00631663" w:rsidDel="00631663">
                <w:rPr>
                  <w:szCs w:val="20"/>
                </w:rPr>
                <w:delText xml:space="preserve"> + RRPOSSNAP </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33C1B2C2">
                  <v:shape id="_x0000_i1079" type="#_x0000_t75" style="width:6pt;height:24pt" o:ole="">
                    <v:imagedata r:id="rId61" o:title=""/>
                  </v:shape>
                  <o:OLEObject Type="Embed" ProgID="Equation.3" ShapeID="_x0000_i1079" DrawAspect="Content" ObjectID="_1786514421" r:id="rId74"/>
                </w:object>
              </w:r>
              <w:r w:rsidRPr="00631663" w:rsidDel="00631663">
                <w:rPr>
                  <w:szCs w:val="20"/>
                </w:rPr>
                <w:delText>ASOFR3SNAP</w:delText>
              </w:r>
              <w:r w:rsidRPr="00631663" w:rsidDel="00631663">
                <w:rPr>
                  <w:i/>
                  <w:szCs w:val="20"/>
                  <w:vertAlign w:val="subscript"/>
                </w:rPr>
                <w:delText xml:space="preserve"> ruc, q, r, h </w:delText>
              </w:r>
            </w:del>
          </w:p>
          <w:p w14:paraId="47D18DF1" w14:textId="0FBD8F52" w:rsidR="00631663" w:rsidRPr="00631663" w:rsidDel="00631663" w:rsidRDefault="00631663" w:rsidP="00631663">
            <w:pPr>
              <w:spacing w:after="240"/>
              <w:ind w:left="3150" w:right="270" w:hanging="2430"/>
              <w:rPr>
                <w:del w:id="203" w:author="ERCOT" w:date="2024-04-04T12:24:00Z"/>
                <w:szCs w:val="20"/>
              </w:rPr>
            </w:pPr>
            <w:del w:id="204" w:author="ERCOT" w:date="2024-04-04T12:24:00Z">
              <w:r w:rsidRPr="00631663" w:rsidDel="00631663">
                <w:rPr>
                  <w:szCs w:val="20"/>
                </w:rPr>
                <w:delText>ASCAP4SNAP</w:delText>
              </w:r>
              <w:r w:rsidRPr="00631663" w:rsidDel="00631663">
                <w:rPr>
                  <w:i/>
                  <w:szCs w:val="20"/>
                  <w:vertAlign w:val="subscript"/>
                </w:rPr>
                <w:delText xml:space="preserve"> ruc, q, i   </w:delText>
              </w:r>
              <w:r w:rsidRPr="00631663" w:rsidDel="00631663">
                <w:rPr>
                  <w:szCs w:val="20"/>
                </w:rPr>
                <w:delText xml:space="preserve">=  (RUPOSSNAP </w:delText>
              </w:r>
              <w:r w:rsidRPr="00631663" w:rsidDel="00631663">
                <w:rPr>
                  <w:i/>
                  <w:szCs w:val="20"/>
                  <w:vertAlign w:val="subscript"/>
                </w:rPr>
                <w:delText>ruc, q, h</w:delText>
              </w:r>
              <w:r w:rsidRPr="00631663" w:rsidDel="00631663">
                <w:rPr>
                  <w:szCs w:val="20"/>
                </w:rPr>
                <w:delText xml:space="preserve"> + RRPOSSNAP </w:delText>
              </w:r>
              <w:r w:rsidRPr="00631663" w:rsidDel="00631663">
                <w:rPr>
                  <w:i/>
                  <w:szCs w:val="20"/>
                  <w:vertAlign w:val="subscript"/>
                </w:rPr>
                <w:delText xml:space="preserve">ruc, q, h </w:delText>
              </w:r>
              <w:r w:rsidRPr="00631663" w:rsidDel="00631663">
                <w:rPr>
                  <w:szCs w:val="20"/>
                </w:rPr>
                <w:delText xml:space="preserve"> + ECRPOSSNAP </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28F395F1">
                  <v:shape id="_x0000_i1080" type="#_x0000_t75" style="width:6pt;height:24pt" o:ole="">
                    <v:imagedata r:id="rId61" o:title=""/>
                  </v:shape>
                  <o:OLEObject Type="Embed" ProgID="Equation.3" ShapeID="_x0000_i1080" DrawAspect="Content" ObjectID="_1786514422" r:id="rId75"/>
                </w:object>
              </w:r>
              <w:r w:rsidRPr="00631663" w:rsidDel="00631663">
                <w:rPr>
                  <w:szCs w:val="20"/>
                </w:rPr>
                <w:delText>ASOFR4SNAP</w:delText>
              </w:r>
              <w:r w:rsidRPr="00631663" w:rsidDel="00631663">
                <w:rPr>
                  <w:i/>
                  <w:szCs w:val="20"/>
                  <w:vertAlign w:val="subscript"/>
                </w:rPr>
                <w:delText xml:space="preserve"> ruc, q, r, h </w:delText>
              </w:r>
            </w:del>
          </w:p>
          <w:p w14:paraId="4D3F3F9A" w14:textId="29AB34E6" w:rsidR="00631663" w:rsidRPr="00631663" w:rsidDel="00631663" w:rsidRDefault="00631663" w:rsidP="00631663">
            <w:pPr>
              <w:spacing w:after="240"/>
              <w:ind w:left="3150" w:right="360" w:hanging="2430"/>
              <w:rPr>
                <w:del w:id="205" w:author="ERCOT" w:date="2024-04-04T12:24:00Z"/>
                <w:szCs w:val="20"/>
              </w:rPr>
            </w:pPr>
            <w:del w:id="206" w:author="ERCOT" w:date="2024-04-04T12:24:00Z">
              <w:r w:rsidRPr="00631663" w:rsidDel="00631663">
                <w:rPr>
                  <w:szCs w:val="20"/>
                </w:rPr>
                <w:delText>ASCAP5SNAP</w:delText>
              </w:r>
              <w:r w:rsidRPr="00631663" w:rsidDel="00631663">
                <w:rPr>
                  <w:i/>
                  <w:szCs w:val="20"/>
                  <w:vertAlign w:val="subscript"/>
                </w:rPr>
                <w:delText xml:space="preserve"> ruc, q, i   </w:delText>
              </w:r>
              <w:r w:rsidRPr="00631663" w:rsidDel="00631663">
                <w:rPr>
                  <w:szCs w:val="20"/>
                </w:rPr>
                <w:delText xml:space="preserve">=  (RUPOSSNAP </w:delText>
              </w:r>
              <w:r w:rsidRPr="00631663" w:rsidDel="00631663">
                <w:rPr>
                  <w:i/>
                  <w:szCs w:val="20"/>
                  <w:vertAlign w:val="subscript"/>
                </w:rPr>
                <w:delText>ruc, q, h</w:delText>
              </w:r>
              <w:r w:rsidRPr="00631663" w:rsidDel="00631663">
                <w:rPr>
                  <w:szCs w:val="20"/>
                </w:rPr>
                <w:delText xml:space="preserve"> + RRPOSSNAP </w:delText>
              </w:r>
              <w:r w:rsidRPr="00631663" w:rsidDel="00631663">
                <w:rPr>
                  <w:i/>
                  <w:szCs w:val="20"/>
                  <w:vertAlign w:val="subscript"/>
                </w:rPr>
                <w:delText>ruc, q, h</w:delText>
              </w:r>
              <w:r w:rsidRPr="00631663" w:rsidDel="00631663">
                <w:rPr>
                  <w:szCs w:val="20"/>
                </w:rPr>
                <w:delText xml:space="preserve">+ ECRPOSSNAP </w:delText>
              </w:r>
              <w:r w:rsidRPr="00631663" w:rsidDel="00631663">
                <w:rPr>
                  <w:i/>
                  <w:szCs w:val="20"/>
                  <w:vertAlign w:val="subscript"/>
                </w:rPr>
                <w:delText>ruc, q, h</w:delText>
              </w:r>
              <w:r w:rsidRPr="00631663" w:rsidDel="00631663">
                <w:rPr>
                  <w:szCs w:val="20"/>
                </w:rPr>
                <w:delText xml:space="preserve"> + NSPOSSNAP</w:delText>
              </w:r>
              <w:r w:rsidRPr="00631663" w:rsidDel="00631663">
                <w:rPr>
                  <w:i/>
                  <w:szCs w:val="20"/>
                  <w:vertAlign w:val="subscript"/>
                </w:rPr>
                <w:delText xml:space="preserve"> ruc, q, h</w:delText>
              </w:r>
              <w:r w:rsidRPr="00631663" w:rsidDel="00631663">
                <w:rPr>
                  <w:szCs w:val="20"/>
                </w:rPr>
                <w:delText xml:space="preserve">) – </w:delText>
              </w:r>
              <w:r w:rsidRPr="00631663" w:rsidDel="00631663">
                <w:rPr>
                  <w:position w:val="-18"/>
                  <w:szCs w:val="20"/>
                </w:rPr>
                <w:object w:dxaOrig="220" w:dyaOrig="420" w14:anchorId="23CC13BF">
                  <v:shape id="_x0000_i1081" type="#_x0000_t75" style="width:6pt;height:24pt" o:ole="">
                    <v:imagedata r:id="rId61" o:title=""/>
                  </v:shape>
                  <o:OLEObject Type="Embed" ProgID="Equation.3" ShapeID="_x0000_i1081" DrawAspect="Content" ObjectID="_1786514423" r:id="rId76"/>
                </w:object>
              </w:r>
              <w:r w:rsidRPr="00631663" w:rsidDel="00631663">
                <w:rPr>
                  <w:szCs w:val="20"/>
                </w:rPr>
                <w:delText>ASOFR5SNAP</w:delText>
              </w:r>
              <w:r w:rsidRPr="00631663" w:rsidDel="00631663">
                <w:rPr>
                  <w:i/>
                  <w:szCs w:val="20"/>
                  <w:vertAlign w:val="subscript"/>
                </w:rPr>
                <w:delText xml:space="preserve"> ruc, q, r, h </w:delText>
              </w:r>
            </w:del>
          </w:p>
          <w:p w14:paraId="0E77C3C0" w14:textId="2A822CF9" w:rsidR="00631663" w:rsidRPr="00631663" w:rsidDel="00631663" w:rsidRDefault="00631663" w:rsidP="00631663">
            <w:pPr>
              <w:spacing w:after="240"/>
              <w:ind w:left="3060" w:hanging="2340"/>
              <w:rPr>
                <w:del w:id="207" w:author="ERCOT" w:date="2024-04-04T12:24:00Z"/>
                <w:szCs w:val="20"/>
              </w:rPr>
            </w:pPr>
            <w:del w:id="208" w:author="ERCOT" w:date="2024-04-04T12:24:00Z">
              <w:r w:rsidRPr="00631663" w:rsidDel="00631663">
                <w:rPr>
                  <w:szCs w:val="20"/>
                </w:rPr>
                <w:delText>ASCAP6SNAP</w:delText>
              </w:r>
              <w:r w:rsidRPr="00631663" w:rsidDel="00631663">
                <w:rPr>
                  <w:i/>
                  <w:szCs w:val="20"/>
                  <w:vertAlign w:val="subscript"/>
                </w:rPr>
                <w:delText xml:space="preserve"> ruc, q, i  </w:delText>
              </w:r>
              <w:r w:rsidRPr="00631663" w:rsidDel="00631663">
                <w:rPr>
                  <w:i/>
                  <w:szCs w:val="20"/>
                </w:rPr>
                <w:delText>=</w:delText>
              </w:r>
              <w:r w:rsidRPr="00631663" w:rsidDel="00631663">
                <w:rPr>
                  <w:i/>
                  <w:szCs w:val="20"/>
                  <w:vertAlign w:val="subscript"/>
                </w:rPr>
                <w:delText xml:space="preserve"> </w:delText>
              </w:r>
              <w:r w:rsidRPr="00631663" w:rsidDel="00631663">
                <w:rPr>
                  <w:szCs w:val="20"/>
                </w:rPr>
                <w:delText xml:space="preserve"> RDPOSSNAP </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671E4E04">
                  <v:shape id="_x0000_i1082" type="#_x0000_t75" style="width:6pt;height:24pt" o:ole="">
                    <v:imagedata r:id="rId61" o:title=""/>
                  </v:shape>
                  <o:OLEObject Type="Embed" ProgID="Equation.3" ShapeID="_x0000_i1082" DrawAspect="Content" ObjectID="_1786514424" r:id="rId77"/>
                </w:object>
              </w:r>
              <w:r w:rsidRPr="00631663" w:rsidDel="00631663">
                <w:rPr>
                  <w:szCs w:val="20"/>
                </w:rPr>
                <w:delText>ASOFR6SNAP</w:delText>
              </w:r>
              <w:r w:rsidRPr="00631663" w:rsidDel="00631663">
                <w:rPr>
                  <w:i/>
                  <w:szCs w:val="20"/>
                  <w:vertAlign w:val="subscript"/>
                </w:rPr>
                <w:delText xml:space="preserve"> ruc, q, r, h</w:delText>
              </w:r>
            </w:del>
          </w:p>
          <w:p w14:paraId="59B7B900" w14:textId="77777777" w:rsidR="00631663" w:rsidRDefault="00631663" w:rsidP="00631663">
            <w:pPr>
              <w:spacing w:after="240"/>
              <w:ind w:left="720" w:hanging="720"/>
              <w:rPr>
                <w:ins w:id="209" w:author="ERCOT" w:date="2024-04-04T12:25:00Z"/>
              </w:rPr>
            </w:pPr>
            <w:ins w:id="210" w:author="ERCOT" w:date="2024-04-04T12:25:00Z">
              <w:r w:rsidRPr="004B6091">
                <w:lastRenderedPageBreak/>
                <w:t>(1</w:t>
              </w:r>
              <w:r>
                <w:t>2</w:t>
              </w:r>
              <w:r w:rsidRPr="004B6091">
                <w:t>)</w:t>
              </w:r>
              <w:r w:rsidRPr="004B6091">
                <w:tab/>
              </w:r>
              <w:r w:rsidRPr="00A90B58">
                <w:t>The Ancillary Service shortfall in MW that a QSE had according to the RUC Snapshot for a 15-minute Settlement Interval is:</w:t>
              </w:r>
            </w:ins>
          </w:p>
          <w:p w14:paraId="78412D68" w14:textId="77777777" w:rsidR="00631663" w:rsidRDefault="00631663" w:rsidP="00631663">
            <w:pPr>
              <w:spacing w:after="240"/>
              <w:ind w:left="720"/>
              <w:rPr>
                <w:ins w:id="211" w:author="ERCOT" w:date="2024-04-04T12:25:00Z"/>
                <w:bCs/>
                <w:iCs/>
              </w:rPr>
            </w:pPr>
            <w:ins w:id="212" w:author="ERCOT" w:date="2024-04-04T12:25:00Z">
              <w:r w:rsidRPr="00A90B58">
                <w:rPr>
                  <w:b/>
                </w:rPr>
                <w:t xml:space="preserve">RUCASFSNAP </w:t>
              </w:r>
              <w:proofErr w:type="spellStart"/>
              <w:r w:rsidRPr="00A90B58">
                <w:rPr>
                  <w:b/>
                  <w:i/>
                  <w:vertAlign w:val="subscript"/>
                </w:rPr>
                <w:t>ruc</w:t>
              </w:r>
              <w:proofErr w:type="spellEnd"/>
              <w:r w:rsidRPr="00A90B58">
                <w:rPr>
                  <w:b/>
                  <w:i/>
                  <w:vertAlign w:val="subscript"/>
                </w:rPr>
                <w:t xml:space="preserve">, q, i   </w:t>
              </w:r>
              <w:r w:rsidRPr="00A90B58">
                <w:rPr>
                  <w:b/>
                </w:rPr>
                <w:t>=  RUPOSSNAP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sidRPr="004B6091">
                <w:t>+</w:t>
              </w:r>
              <w:r>
                <w:t xml:space="preserve"> </w:t>
              </w:r>
              <w:r>
                <w:rPr>
                  <w:b/>
                  <w:i/>
                  <w:vertAlign w:val="subscript"/>
                </w:rPr>
                <w:t xml:space="preserve"> </w:t>
              </w:r>
              <w:r w:rsidRPr="00A90B58">
                <w:rPr>
                  <w:b/>
                </w:rPr>
                <w:t>R</w:t>
              </w:r>
              <w:r>
                <w:rPr>
                  <w:b/>
                </w:rPr>
                <w:t>D</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ins>
          </w:p>
          <w:p w14:paraId="7777EB02" w14:textId="77777777" w:rsidR="00631663" w:rsidRDefault="00631663" w:rsidP="00631663">
            <w:pPr>
              <w:spacing w:after="240"/>
              <w:ind w:left="3122" w:firstLine="90"/>
              <w:rPr>
                <w:ins w:id="213" w:author="ERCOT" w:date="2024-04-04T12:25:00Z"/>
                <w:bCs/>
                <w:iCs/>
              </w:rPr>
            </w:pPr>
            <w:ins w:id="214" w:author="ERCOT" w:date="2024-04-04T12:25:00Z">
              <w:r w:rsidRPr="004B6091">
                <w:t>+</w:t>
              </w:r>
              <w:r w:rsidRPr="00A90B58">
                <w:rPr>
                  <w:b/>
                </w:rPr>
                <w:t xml:space="preserve"> </w:t>
              </w:r>
              <w:r>
                <w:rPr>
                  <w:b/>
                </w:rPr>
                <w:t>RR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sidRPr="004B6091">
                <w:t>+</w:t>
              </w:r>
              <w:r w:rsidRPr="00A90B58">
                <w:rPr>
                  <w:b/>
                </w:rPr>
                <w:t xml:space="preserve"> </w:t>
              </w:r>
              <w:r>
                <w:rPr>
                  <w:b/>
                </w:rPr>
                <w:t>ECR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ins>
          </w:p>
          <w:p w14:paraId="673D98B5" w14:textId="2EF9055C" w:rsidR="00762AE5" w:rsidRPr="00BB61AA" w:rsidRDefault="00631663" w:rsidP="000F36C2">
            <w:pPr>
              <w:spacing w:after="240"/>
              <w:ind w:left="3122" w:firstLine="90"/>
              <w:rPr>
                <w:ins w:id="215" w:author="ERCOT" w:date="2024-04-04T12:25:00Z"/>
                <w:b/>
                <w:bCs/>
                <w:iCs/>
              </w:rPr>
            </w:pPr>
            <w:ins w:id="216" w:author="ERCOT" w:date="2024-04-04T12:25:00Z">
              <w:r w:rsidRPr="004B6091">
                <w:t>+</w:t>
              </w:r>
              <w:r>
                <w:t xml:space="preserve"> </w:t>
              </w:r>
              <w:r>
                <w:rPr>
                  <w:b/>
                </w:rPr>
                <w:t>NS</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ins>
            <w:ins w:id="217" w:author="ERCOT" w:date="2024-06-04T08:58:00Z">
              <w:r w:rsidR="000F36C2">
                <w:rPr>
                  <w:b/>
                  <w:bCs/>
                </w:rPr>
                <w:t xml:space="preserve">– </w:t>
              </w:r>
            </w:ins>
            <w:ins w:id="218" w:author="ERCOT" w:date="2024-04-16T15:48:00Z">
              <w:r w:rsidR="00762AE5" w:rsidRPr="00BB61AA">
                <w:rPr>
                  <w:b/>
                  <w:bCs/>
                </w:rPr>
                <w:t>ASMWCAPUQSNA</w:t>
              </w:r>
            </w:ins>
            <w:ins w:id="219" w:author="ERCOT" w:date="2024-04-16T15:49:00Z">
              <w:r w:rsidR="00762AE5" w:rsidRPr="00BB61AA">
                <w:rPr>
                  <w:b/>
                  <w:bCs/>
                </w:rPr>
                <w:t>P</w:t>
              </w:r>
            </w:ins>
            <w:ins w:id="220" w:author="ERCOT" w:date="2024-04-16T15:50:00Z">
              <w:r w:rsidR="00762AE5" w:rsidRPr="00934E33">
                <w:rPr>
                  <w:b/>
                  <w:bCs/>
                  <w:i/>
                  <w:vertAlign w:val="subscript"/>
                </w:rPr>
                <w:t xml:space="preserve"> </w:t>
              </w:r>
              <w:proofErr w:type="spellStart"/>
              <w:r w:rsidR="00762AE5" w:rsidRPr="00934E33">
                <w:rPr>
                  <w:b/>
                  <w:bCs/>
                  <w:i/>
                  <w:vertAlign w:val="subscript"/>
                </w:rPr>
                <w:t>ruc</w:t>
              </w:r>
              <w:proofErr w:type="spellEnd"/>
              <w:r w:rsidR="00762AE5" w:rsidRPr="00934E33">
                <w:rPr>
                  <w:b/>
                  <w:bCs/>
                  <w:i/>
                  <w:vertAlign w:val="subscript"/>
                </w:rPr>
                <w:t>, q, h</w:t>
              </w:r>
            </w:ins>
          </w:p>
          <w:p w14:paraId="55B0DF6D" w14:textId="77777777" w:rsidR="00631663" w:rsidRDefault="00631663" w:rsidP="00631663">
            <w:pPr>
              <w:spacing w:after="240"/>
              <w:ind w:left="720"/>
              <w:rPr>
                <w:ins w:id="221" w:author="ERCOT" w:date="2024-04-04T12:25:00Z"/>
              </w:rPr>
            </w:pPr>
            <w:ins w:id="222" w:author="ERCOT" w:date="2024-04-04T12:25:00Z">
              <w:r>
                <w:t>Where:</w:t>
              </w:r>
            </w:ins>
          </w:p>
          <w:p w14:paraId="31C7E46A" w14:textId="52A0E18E" w:rsidR="00762AE5" w:rsidRDefault="00762AE5" w:rsidP="00631663">
            <w:pPr>
              <w:spacing w:after="240"/>
              <w:ind w:left="720"/>
              <w:rPr>
                <w:ins w:id="223" w:author="ERCOT" w:date="2024-04-16T15:51:00Z"/>
              </w:rPr>
            </w:pPr>
            <w:ins w:id="224" w:author="ERCOT" w:date="2024-04-16T15:51:00Z">
              <w:r>
                <w:t>ASMWCAPUQSNAP</w:t>
              </w:r>
              <w:r w:rsidR="00073E13" w:rsidRPr="00DE1AC6">
                <w:rPr>
                  <w:i/>
                  <w:vertAlign w:val="subscript"/>
                  <w:lang w:val="it-IT"/>
                </w:rPr>
                <w:t xml:space="preserve"> ruc</w:t>
              </w:r>
              <w:r w:rsidR="00073E13">
                <w:rPr>
                  <w:i/>
                  <w:vertAlign w:val="subscript"/>
                  <w:lang w:val="it-IT"/>
                </w:rPr>
                <w:t>,</w:t>
              </w:r>
              <w:r w:rsidR="00073E13" w:rsidRPr="00DE1AC6">
                <w:rPr>
                  <w:i/>
                  <w:vertAlign w:val="subscript"/>
                  <w:lang w:val="it-IT"/>
                </w:rPr>
                <w:t xml:space="preserve"> </w:t>
              </w:r>
              <w:r w:rsidR="00073E13" w:rsidRPr="002F4D26">
                <w:rPr>
                  <w:i/>
                  <w:vertAlign w:val="subscript"/>
                </w:rPr>
                <w:t>q,</w:t>
              </w:r>
              <w:r w:rsidR="00073E13">
                <w:rPr>
                  <w:i/>
                  <w:vertAlign w:val="subscript"/>
                </w:rPr>
                <w:t xml:space="preserve"> h </w:t>
              </w:r>
              <w:r w:rsidR="00073E13">
                <w:t xml:space="preserve"> = </w:t>
              </w:r>
            </w:ins>
            <w:ins w:id="225" w:author="ERCOT" w:date="2024-04-16T15:51:00Z">
              <w:r w:rsidR="000F36C2" w:rsidRPr="004721AF">
                <w:rPr>
                  <w:b/>
                  <w:bCs/>
                  <w:position w:val="-18"/>
                </w:rPr>
                <w:object w:dxaOrig="220" w:dyaOrig="420" w14:anchorId="7C336AF3">
                  <v:shape id="_x0000_i1083" type="#_x0000_t75" style="width:13.2pt;height:24pt" o:ole="">
                    <v:imagedata r:id="rId37" o:title=""/>
                  </v:shape>
                  <o:OLEObject Type="Embed" ProgID="Equation.3" ShapeID="_x0000_i1083" DrawAspect="Content" ObjectID="_1786514425" r:id="rId78"/>
                </w:object>
              </w:r>
            </w:ins>
            <w:ins w:id="226" w:author="ERCOT" w:date="2024-04-16T15:51:00Z">
              <w:r w:rsidR="00073E13">
                <w:rPr>
                  <w:b/>
                  <w:bCs/>
                </w:rPr>
                <w:t xml:space="preserve"> </w:t>
              </w:r>
            </w:ins>
            <m:oMath>
              <m:limLow>
                <m:limLowPr>
                  <m:ctrlPr>
                    <w:ins w:id="227" w:author="ERCOT" w:date="2024-04-16T15:51:00Z">
                      <w:rPr>
                        <w:rFonts w:ascii="Cambria Math" w:hAnsi="Cambria Math"/>
                        <w:i/>
                      </w:rPr>
                    </w:ins>
                  </m:ctrlPr>
                </m:limLowPr>
                <m:e>
                  <m:r>
                    <w:ins w:id="228" w:author="ERCOT" w:date="2024-04-16T15:51:00Z">
                      <w:rPr>
                        <w:rFonts w:ascii="Cambria Math"/>
                      </w:rPr>
                      <m:t>Σ</m:t>
                    </w:ins>
                  </m:r>
                </m:e>
                <m:lim>
                  <m:r>
                    <w:ins w:id="229" w:author="ERCOT" w:date="2024-04-16T15:51:00Z">
                      <w:rPr>
                        <w:rFonts w:ascii="Cambria Math"/>
                      </w:rPr>
                      <m:t>ASSubType</m:t>
                    </w:ins>
                  </m:r>
                </m:lim>
              </m:limLow>
            </m:oMath>
            <w:ins w:id="230" w:author="ERCOT" w:date="2024-04-16T15:51:00Z">
              <w:r w:rsidR="00073E13" w:rsidRPr="00BB61AA">
                <w:rPr>
                  <w:szCs w:val="28"/>
                </w:rPr>
                <w:t xml:space="preserve">ASMWCAPUSNAP </w:t>
              </w:r>
              <w:proofErr w:type="spellStart"/>
              <w:r w:rsidR="00073E13" w:rsidRPr="00BB61AA">
                <w:rPr>
                  <w:i/>
                  <w:vertAlign w:val="subscript"/>
                </w:rPr>
                <w:t>ruc</w:t>
              </w:r>
              <w:proofErr w:type="spellEnd"/>
              <w:r w:rsidR="00073E13" w:rsidRPr="00BB61AA">
                <w:rPr>
                  <w:i/>
                  <w:vertAlign w:val="subscript"/>
                </w:rPr>
                <w:t xml:space="preserve">, q, h, </w:t>
              </w:r>
              <w:proofErr w:type="spellStart"/>
              <w:r w:rsidR="00073E13" w:rsidRPr="00BB61AA">
                <w:rPr>
                  <w:i/>
                  <w:vertAlign w:val="subscript"/>
                </w:rPr>
                <w:t>ASSubType</w:t>
              </w:r>
              <w:proofErr w:type="spellEnd"/>
              <w:r w:rsidR="00073E13" w:rsidRPr="00BB61AA">
                <w:rPr>
                  <w:i/>
                  <w:vertAlign w:val="subscript"/>
                </w:rPr>
                <w:t>, r</w:t>
              </w:r>
            </w:ins>
          </w:p>
          <w:p w14:paraId="098F6934" w14:textId="607A7A81" w:rsidR="00631663" w:rsidRPr="00DA6718" w:rsidRDefault="00631663" w:rsidP="000F36C2">
            <w:pPr>
              <w:spacing w:after="240"/>
              <w:ind w:left="2946" w:hanging="2226"/>
              <w:rPr>
                <w:ins w:id="231" w:author="ERCOT" w:date="2024-04-04T12:25:00Z"/>
                <w:iCs/>
              </w:rPr>
            </w:pPr>
            <w:ins w:id="232" w:author="ERCOT" w:date="2024-04-04T12:25:00Z">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ins>
            <w:ins w:id="233" w:author="ERCOT" w:date="2024-04-18T07:53:00Z">
              <w:r w:rsidR="0072673D">
                <w:t>Max(0</w:t>
              </w:r>
            </w:ins>
            <w:ins w:id="234" w:author="ERCOT" w:date="2024-04-18T07:54:00Z">
              <w:r w:rsidR="0072673D">
                <w:t>,</w:t>
              </w:r>
            </w:ins>
            <w:ins w:id="235" w:author="ERCOT" w:date="2024-06-04T08:59:00Z">
              <w:r w:rsidR="000F36C2">
                <w:t xml:space="preserve"> </w:t>
              </w:r>
            </w:ins>
            <w:ins w:id="236" w:author="ERCOT" w:date="2024-04-04T12:25:00Z">
              <w:r>
                <w:t>PFPOS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ins>
            <w:ins w:id="237" w:author="ERCOT" w:date="2024-04-17T17:14:00Z">
              <w:r w:rsidR="00DA6718">
                <w:t>Max(0,</w:t>
              </w:r>
            </w:ins>
            <w:ins w:id="238" w:author="ERCOT" w:date="2024-06-04T08:59:00Z">
              <w:r w:rsidR="000F36C2">
                <w:t xml:space="preserve"> </w:t>
              </w:r>
            </w:ins>
            <w:ins w:id="239" w:author="ERCOT" w:date="2024-04-04T12:25:00Z">
              <w:r>
                <w:t>UFPOS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FFPOS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ins w:id="240" w:author="ERCOT" w:date="2024-04-18T07:54:00Z">
              <w:r w:rsidR="0072673D">
                <w:rPr>
                  <w:iCs/>
                </w:rPr>
                <w:t>))</w:t>
              </w:r>
            </w:ins>
          </w:p>
          <w:p w14:paraId="37D7825F" w14:textId="17B349D6" w:rsidR="00631663" w:rsidRPr="00BB61AA" w:rsidRDefault="00631663" w:rsidP="00631663">
            <w:pPr>
              <w:spacing w:after="240"/>
              <w:ind w:left="1440" w:hanging="720"/>
              <w:rPr>
                <w:ins w:id="241" w:author="ERCOT" w:date="2024-04-04T12:25:00Z"/>
                <w:iCs/>
              </w:rPr>
            </w:pPr>
            <w:ins w:id="242" w:author="ERCOT" w:date="2024-04-04T12:25:00Z">
              <w:r>
                <w:t>ECRPOS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ins>
            <w:ins w:id="243" w:author="ERCOT" w:date="2024-04-18T07:54:00Z">
              <w:r w:rsidR="0072673D">
                <w:t xml:space="preserve">Max(0, </w:t>
              </w:r>
            </w:ins>
            <w:ins w:id="244" w:author="ERCOT" w:date="2024-04-04T12:25:00Z">
              <w:r>
                <w:t>ECSPOS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ECMPOS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ins w:id="245" w:author="ERCOT" w:date="2024-04-18T07:54:00Z">
              <w:r w:rsidR="0072673D">
                <w:rPr>
                  <w:iCs/>
                </w:rPr>
                <w:t>)</w:t>
              </w:r>
            </w:ins>
          </w:p>
          <w:p w14:paraId="61B1379F" w14:textId="73C40134" w:rsidR="00631663" w:rsidRPr="0072673D" w:rsidRDefault="00631663" w:rsidP="00631663">
            <w:pPr>
              <w:spacing w:after="240"/>
              <w:ind w:left="1440" w:hanging="720"/>
              <w:rPr>
                <w:ins w:id="246" w:author="ERCOT" w:date="2024-04-04T12:25:00Z"/>
                <w:iCs/>
              </w:rPr>
            </w:pPr>
            <w:ins w:id="247" w:author="ERCOT" w:date="2024-04-04T12:25:00Z">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ins>
            <w:ins w:id="248" w:author="ERCOT" w:date="2024-04-18T07:54:00Z">
              <w:r w:rsidR="0072673D">
                <w:t>Max(0,</w:t>
              </w:r>
            </w:ins>
            <w:ins w:id="249" w:author="ERCOT" w:date="2024-06-04T08:55:00Z">
              <w:r w:rsidR="000F36C2">
                <w:t xml:space="preserve"> </w:t>
              </w:r>
            </w:ins>
            <w:ins w:id="250" w:author="ERCOT" w:date="2024-04-04T12:25:00Z">
              <w:r w:rsidRPr="002F4D26">
                <w:t>NS</w:t>
              </w:r>
              <w:r>
                <w:t>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r w:rsidRPr="002F4D26">
                <w:t>NS</w:t>
              </w:r>
              <w:r>
                <w:t>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ins w:id="251" w:author="ERCOT" w:date="2024-04-18T07:54:00Z">
              <w:r w:rsidR="0072673D">
                <w:rPr>
                  <w:iCs/>
                </w:rPr>
                <w:t>)</w:t>
              </w:r>
            </w:ins>
          </w:p>
          <w:p w14:paraId="40B01D99" w14:textId="471FE490" w:rsidR="007D64A5" w:rsidRPr="004B6091" w:rsidRDefault="00631663" w:rsidP="009C6B68">
            <w:pPr>
              <w:spacing w:after="240"/>
              <w:ind w:left="720" w:hanging="720"/>
            </w:pPr>
            <w:r>
              <w:t>(</w:t>
            </w:r>
            <w:del w:id="252" w:author="ERCOT" w:date="2024-04-04T12:25:00Z">
              <w:r w:rsidDel="00631663">
                <w:delText>12</w:delText>
              </w:r>
            </w:del>
            <w:ins w:id="253" w:author="ERCOT" w:date="2024-04-04T12:25:00Z">
              <w:r>
                <w:t>13</w:t>
              </w:r>
            </w:ins>
            <w:r w:rsidR="007D64A5" w:rsidRPr="004B6091">
              <w:t>)</w:t>
            </w:r>
            <w:r w:rsidR="007D64A5" w:rsidRPr="004B6091">
              <w:tab/>
              <w:t>The RUC Shortfall in MW for one QSE for one 15-minute Settlement Interval, as measured at the end of the Adjustment Period</w:t>
            </w:r>
            <w:r w:rsidR="007D64A5">
              <w:t xml:space="preserve">, </w:t>
            </w:r>
            <w:r w:rsidR="007D64A5" w:rsidRPr="004B6091">
              <w:t>is:</w:t>
            </w:r>
          </w:p>
          <w:p w14:paraId="3F6C5D75" w14:textId="77777777" w:rsidR="007D64A5" w:rsidRPr="0093076E" w:rsidRDefault="007D64A5" w:rsidP="009C6B68">
            <w:pPr>
              <w:tabs>
                <w:tab w:val="left" w:pos="2340"/>
                <w:tab w:val="left" w:pos="3420"/>
              </w:tabs>
              <w:spacing w:after="240"/>
              <w:ind w:left="3420" w:hanging="2700"/>
              <w:rPr>
                <w:b/>
                <w:bCs/>
                <w:lang w:val="it-IT"/>
              </w:rPr>
            </w:pPr>
            <w:r w:rsidRPr="0093076E">
              <w:rPr>
                <w:b/>
                <w:bCs/>
                <w:lang w:val="it-IT"/>
              </w:rPr>
              <w:t xml:space="preserve">RUCSFADJ </w:t>
            </w:r>
            <w:r w:rsidRPr="0093076E">
              <w:rPr>
                <w:b/>
                <w:bCs/>
                <w:i/>
                <w:vertAlign w:val="subscript"/>
                <w:lang w:val="it-IT"/>
              </w:rPr>
              <w:t>ruc, q, i</w:t>
            </w:r>
            <w:r w:rsidRPr="0093076E">
              <w:rPr>
                <w:b/>
                <w:bCs/>
                <w:lang w:val="it-IT"/>
              </w:rPr>
              <w:tab/>
              <w:t>=</w:t>
            </w:r>
            <w:r w:rsidRPr="0093076E">
              <w:rPr>
                <w:b/>
                <w:bCs/>
                <w:lang w:val="it-IT"/>
              </w:rPr>
              <w:tab/>
              <w:t xml:space="preserve">Max (RUCOSFADJ </w:t>
            </w:r>
            <w:r w:rsidRPr="0093076E">
              <w:rPr>
                <w:b/>
                <w:bCs/>
                <w:i/>
                <w:vertAlign w:val="subscript"/>
                <w:lang w:val="it-IT"/>
              </w:rPr>
              <w:t>ruc, q, i</w:t>
            </w:r>
            <w:r w:rsidRPr="0093076E">
              <w:rPr>
                <w:b/>
                <w:bCs/>
                <w:lang w:val="it-IT"/>
              </w:rPr>
              <w:t xml:space="preserve">, RUCASFADJ </w:t>
            </w:r>
            <w:r w:rsidRPr="0093076E">
              <w:rPr>
                <w:b/>
                <w:bCs/>
                <w:i/>
                <w:vertAlign w:val="subscript"/>
                <w:lang w:val="it-IT"/>
              </w:rPr>
              <w:t xml:space="preserve">q, i </w:t>
            </w:r>
            <w:r w:rsidRPr="0093076E">
              <w:rPr>
                <w:b/>
                <w:bCs/>
                <w:lang w:val="it-IT"/>
              </w:rPr>
              <w:t>)</w:t>
            </w:r>
          </w:p>
          <w:p w14:paraId="3B4A3A67" w14:textId="2D2C2AAB" w:rsidR="007D64A5" w:rsidRPr="004B6091" w:rsidRDefault="007D64A5" w:rsidP="009C6B68">
            <w:pPr>
              <w:spacing w:after="240"/>
              <w:ind w:left="720" w:hanging="720"/>
            </w:pPr>
            <w:r w:rsidRPr="004B6091">
              <w:t>(</w:t>
            </w:r>
            <w:del w:id="254" w:author="ERCOT" w:date="2024-04-04T12:15:00Z">
              <w:r w:rsidR="00744E13" w:rsidRPr="00744E13">
                <w:rPr>
                  <w:szCs w:val="20"/>
                </w:rPr>
                <w:delText>13</w:delText>
              </w:r>
            </w:del>
            <w:ins w:id="255" w:author="ERCOT" w:date="2024-04-04T12:15:00Z">
              <w:r w:rsidRPr="004B6091">
                <w:t>1</w:t>
              </w:r>
              <w:r w:rsidR="00882A03">
                <w:t>4</w:t>
              </w:r>
            </w:ins>
            <w:r w:rsidRPr="004B6091">
              <w:t>)</w:t>
            </w:r>
            <w:r w:rsidRPr="004B6091">
              <w:tab/>
              <w:t>The overall shortfall in MW that a QSE had at the end of the Adjustment Period for a 15-minute Settlement Interval, but including capacity from IRRs as seen in the RUC Snapshot, is:</w:t>
            </w:r>
          </w:p>
          <w:p w14:paraId="29AF66A6" w14:textId="77777777" w:rsidR="007D64A5" w:rsidRPr="0093076E" w:rsidRDefault="007D64A5" w:rsidP="009C6B68">
            <w:pPr>
              <w:tabs>
                <w:tab w:val="left" w:pos="2340"/>
                <w:tab w:val="left" w:pos="3420"/>
              </w:tabs>
              <w:spacing w:after="240"/>
              <w:ind w:left="3420" w:hanging="2700"/>
              <w:rPr>
                <w:b/>
                <w:bCs/>
              </w:rPr>
            </w:pPr>
            <w:r w:rsidRPr="0093076E">
              <w:rPr>
                <w:b/>
                <w:bCs/>
              </w:rPr>
              <w:t xml:space="preserve">RUCOSFADJ </w:t>
            </w:r>
            <w:proofErr w:type="spellStart"/>
            <w:r w:rsidRPr="0093076E">
              <w:rPr>
                <w:b/>
                <w:bCs/>
                <w:i/>
                <w:vertAlign w:val="subscript"/>
              </w:rPr>
              <w:t>ruc</w:t>
            </w:r>
            <w:proofErr w:type="spellEnd"/>
            <w:r w:rsidRPr="0093076E">
              <w:rPr>
                <w:b/>
                <w:bCs/>
                <w:i/>
                <w:vertAlign w:val="subscript"/>
              </w:rPr>
              <w:t xml:space="preserve">, q, i </w:t>
            </w:r>
            <w:r w:rsidRPr="0093076E">
              <w:rPr>
                <w:b/>
                <w:bCs/>
              </w:rPr>
              <w:t xml:space="preserve"> = Max (0, ((</w:t>
            </w:r>
            <w:r w:rsidRPr="004721AF">
              <w:rPr>
                <w:b/>
                <w:bCs/>
                <w:position w:val="-22"/>
              </w:rPr>
              <w:object w:dxaOrig="220" w:dyaOrig="460" w14:anchorId="695DBC10">
                <v:shape id="_x0000_i1084" type="#_x0000_t75" style="width:6pt;height:24.6pt" o:ole="">
                  <v:imagedata r:id="rId35" o:title=""/>
                </v:shape>
                <o:OLEObject Type="Embed" ProgID="Equation.3" ShapeID="_x0000_i1084" DrawAspect="Content" ObjectID="_1786514426" r:id="rId79"/>
              </w:object>
            </w:r>
            <w:r w:rsidRPr="0093076E">
              <w:rPr>
                <w:b/>
                <w:bCs/>
              </w:rPr>
              <w:t xml:space="preserve">RTAML </w:t>
            </w:r>
            <w:r w:rsidRPr="0093076E">
              <w:rPr>
                <w:b/>
                <w:bCs/>
                <w:i/>
                <w:vertAlign w:val="subscript"/>
              </w:rPr>
              <w:t>q, p, i</w:t>
            </w:r>
            <w:r w:rsidRPr="0093076E">
              <w:rPr>
                <w:b/>
                <w:bCs/>
              </w:rPr>
              <w:t xml:space="preserve"> *4) + ASONPOSADJ</w:t>
            </w:r>
            <w:r w:rsidRPr="0093076E" w:rsidDel="00411364">
              <w:rPr>
                <w:b/>
                <w:bCs/>
              </w:rPr>
              <w:t xml:space="preserve"> </w:t>
            </w:r>
            <w:r w:rsidRPr="0093076E">
              <w:rPr>
                <w:b/>
                <w:bCs/>
                <w:i/>
                <w:vertAlign w:val="subscript"/>
              </w:rPr>
              <w:t>q, i</w:t>
            </w:r>
            <w:r w:rsidRPr="0093076E">
              <w:rPr>
                <w:b/>
                <w:bCs/>
              </w:rPr>
              <w:t xml:space="preserve"> – (</w:t>
            </w:r>
            <w:r w:rsidRPr="004721AF">
              <w:rPr>
                <w:b/>
                <w:bCs/>
                <w:position w:val="-22"/>
              </w:rPr>
              <w:object w:dxaOrig="780" w:dyaOrig="460" w14:anchorId="4C04941E">
                <v:shape id="_x0000_i1085" type="#_x0000_t75" style="width:35.4pt;height:24.6pt" o:ole="">
                  <v:imagedata r:id="rId49" o:title=""/>
                </v:shape>
                <o:OLEObject Type="Embed" ProgID="Equation.3" ShapeID="_x0000_i1085" DrawAspect="Content" ObjectID="_1786514427" r:id="rId80"/>
              </w:object>
            </w:r>
            <w:r w:rsidRPr="0093076E">
              <w:rPr>
                <w:b/>
                <w:bCs/>
              </w:rPr>
              <w:t>RCAPSNAP</w:t>
            </w:r>
            <w:r w:rsidRPr="0093076E">
              <w:rPr>
                <w:b/>
                <w:bCs/>
                <w:i/>
                <w:vertAlign w:val="subscript"/>
              </w:rPr>
              <w:t xml:space="preserve"> </w:t>
            </w:r>
            <w:proofErr w:type="spellStart"/>
            <w:r w:rsidRPr="0093076E">
              <w:rPr>
                <w:b/>
                <w:bCs/>
                <w:i/>
                <w:vertAlign w:val="subscript"/>
              </w:rPr>
              <w:t>ruc</w:t>
            </w:r>
            <w:proofErr w:type="spellEnd"/>
            <w:r w:rsidRPr="0093076E">
              <w:rPr>
                <w:b/>
                <w:bCs/>
                <w:i/>
                <w:vertAlign w:val="subscript"/>
              </w:rPr>
              <w:t>, q, r, h</w:t>
            </w:r>
            <w:r w:rsidRPr="0093076E">
              <w:rPr>
                <w:b/>
                <w:bCs/>
              </w:rPr>
              <w:t xml:space="preserve"> + RUCCAPADJ </w:t>
            </w:r>
            <w:r w:rsidRPr="0093076E">
              <w:rPr>
                <w:b/>
                <w:bCs/>
                <w:i/>
                <w:vertAlign w:val="subscript"/>
              </w:rPr>
              <w:t>q, i</w:t>
            </w:r>
            <w:r w:rsidRPr="0093076E">
              <w:rPr>
                <w:b/>
                <w:bCs/>
              </w:rPr>
              <w:t>)))</w:t>
            </w:r>
          </w:p>
          <w:p w14:paraId="4901B0FE" w14:textId="77777777" w:rsidR="007D64A5" w:rsidRPr="004B6091" w:rsidRDefault="007D64A5" w:rsidP="009C6B68">
            <w:pPr>
              <w:tabs>
                <w:tab w:val="left" w:pos="2340"/>
                <w:tab w:val="left" w:pos="3420"/>
              </w:tabs>
              <w:spacing w:after="240"/>
              <w:ind w:left="3420" w:hanging="2700"/>
              <w:rPr>
                <w:bCs/>
              </w:rPr>
            </w:pPr>
            <w:r w:rsidRPr="004B6091">
              <w:rPr>
                <w:bCs/>
              </w:rPr>
              <w:t>Where</w:t>
            </w:r>
            <w:r>
              <w:rPr>
                <w:bCs/>
              </w:rPr>
              <w:t>:</w:t>
            </w:r>
          </w:p>
          <w:p w14:paraId="60EFCD13" w14:textId="77777777" w:rsidR="007D64A5" w:rsidRPr="004B6091" w:rsidRDefault="007D64A5" w:rsidP="009C6B68">
            <w:pPr>
              <w:spacing w:after="240"/>
              <w:ind w:left="720"/>
            </w:pPr>
            <w:r w:rsidRPr="004B6091">
              <w:t>The On-Line Ancillary Service Position the QSE had at the end of the Adjustment Period for a 15-minute Settlement Interval is:</w:t>
            </w:r>
          </w:p>
          <w:p w14:paraId="6A9B32B5" w14:textId="6AED124A" w:rsidR="007D64A5" w:rsidRPr="004B6091" w:rsidRDefault="007D64A5" w:rsidP="009C6B68">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w:t>
            </w:r>
            <w:ins w:id="256" w:author="ERCOT" w:date="2024-05-03T12:49:00Z">
              <w:r w:rsidR="006A43A8" w:rsidRPr="004B6091">
                <w:t xml:space="preserve">ECRPOSADJ </w:t>
              </w:r>
              <w:r w:rsidR="006A43A8" w:rsidRPr="004B6091">
                <w:rPr>
                  <w:i/>
                  <w:vertAlign w:val="subscript"/>
                </w:rPr>
                <w:t>q, h</w:t>
              </w:r>
            </w:ins>
            <w:r w:rsidRPr="004B6091">
              <w:t xml:space="preserve"> </w:t>
            </w:r>
            <w:ins w:id="257" w:author="ERCOT" w:date="2024-05-03T12:50:00Z">
              <w:r w:rsidR="006A43A8" w:rsidRPr="004B6091">
                <w:t>+</w:t>
              </w:r>
              <w:r w:rsidR="006A43A8">
                <w:t xml:space="preserve"> </w:t>
              </w:r>
            </w:ins>
            <w:r w:rsidRPr="004B6091">
              <w:t>Max (0, (</w:t>
            </w:r>
            <w:del w:id="258" w:author="ERCOT" w:date="2024-05-03T12:50:00Z">
              <w:r w:rsidRPr="004B6091" w:rsidDel="006A43A8">
                <w:delText xml:space="preserve">ECRPOSADJ </w:delText>
              </w:r>
              <w:r w:rsidRPr="004B6091" w:rsidDel="006A43A8">
                <w:rPr>
                  <w:i/>
                  <w:vertAlign w:val="subscript"/>
                </w:rPr>
                <w:delText>q, h</w:delText>
              </w:r>
              <w:r w:rsidRPr="004B6091" w:rsidDel="006A43A8">
                <w:delText xml:space="preserve"> + </w:delText>
              </w:r>
            </w:del>
            <w:r w:rsidRPr="004B6091">
              <w:t xml:space="preserve">NSPOSADJ </w:t>
            </w:r>
            <w:proofErr w:type="spellStart"/>
            <w:r w:rsidRPr="004B6091">
              <w:rPr>
                <w:i/>
                <w:vertAlign w:val="subscript"/>
              </w:rPr>
              <w:t>q,h</w:t>
            </w:r>
            <w:proofErr w:type="spellEnd"/>
            <w:r w:rsidRPr="004B6091">
              <w:rPr>
                <w:i/>
                <w:vertAlign w:val="subscript"/>
              </w:rPr>
              <w:t xml:space="preserve"> </w:t>
            </w:r>
            <w:r w:rsidRPr="004B6091">
              <w:t xml:space="preserve">– </w:t>
            </w:r>
            <w:r w:rsidRPr="004B6091">
              <w:rPr>
                <w:position w:val="-18"/>
              </w:rPr>
              <w:object w:dxaOrig="220" w:dyaOrig="420" w14:anchorId="66B328B9">
                <v:shape id="_x0000_i1086" type="#_x0000_t75" style="width:6pt;height:24pt" o:ole="">
                  <v:imagedata r:id="rId61" o:title=""/>
                </v:shape>
                <o:OLEObject Type="Embed" ProgID="Equation.3" ShapeID="_x0000_i1086" DrawAspect="Content" ObjectID="_1786514428" r:id="rId81"/>
              </w:object>
            </w:r>
            <w:r w:rsidRPr="004B6091">
              <w:t>ASOFFOFRADJ</w:t>
            </w:r>
            <w:r w:rsidRPr="004B6091">
              <w:rPr>
                <w:i/>
                <w:vertAlign w:val="subscript"/>
              </w:rPr>
              <w:t xml:space="preserve">  q, r, h</w:t>
            </w:r>
            <w:r w:rsidRPr="004B6091">
              <w:t xml:space="preserve"> ))</w:t>
            </w:r>
          </w:p>
          <w:p w14:paraId="5EF53DAB" w14:textId="77777777" w:rsidR="007D64A5" w:rsidRPr="004B6091" w:rsidRDefault="007D64A5" w:rsidP="009C6B68">
            <w:pPr>
              <w:spacing w:after="240"/>
              <w:ind w:left="720" w:hanging="720"/>
            </w:pPr>
            <w:r w:rsidRPr="004B6091">
              <w:tab/>
              <w:t>The amount of capacity that a QSE had at the end of the Adjustment Period for a 15-minute Settlement Interval, excluding capacity from IRRs, is:</w:t>
            </w:r>
          </w:p>
          <w:p w14:paraId="014BA2E4" w14:textId="77777777" w:rsidR="007D64A5" w:rsidRPr="00631663" w:rsidRDefault="007D64A5" w:rsidP="009C6B68">
            <w:pPr>
              <w:spacing w:after="240"/>
              <w:ind w:left="2880" w:right="145" w:hanging="2160"/>
            </w:pPr>
            <w:r w:rsidRPr="004B6091">
              <w:lastRenderedPageBreak/>
              <w:t xml:space="preserve">RUCCAPADJ </w:t>
            </w:r>
            <w:r w:rsidRPr="004B6091">
              <w:rPr>
                <w:i/>
                <w:vertAlign w:val="subscript"/>
              </w:rPr>
              <w:t>q, i</w:t>
            </w:r>
            <w:r w:rsidRPr="004B6091">
              <w:t xml:space="preserve"> =</w:t>
            </w:r>
            <w:r w:rsidRPr="004B6091">
              <w:tab/>
            </w:r>
            <w:r w:rsidRPr="004B6091">
              <w:rPr>
                <w:position w:val="-18"/>
              </w:rPr>
              <w:object w:dxaOrig="220" w:dyaOrig="420" w14:anchorId="022E3BA5">
                <v:shape id="_x0000_i1087" type="#_x0000_t75" style="width:6pt;height:24pt" o:ole="">
                  <v:imagedata r:id="rId51" o:title=""/>
                </v:shape>
                <o:OLEObject Type="Embed" ProgID="Equation.3" ShapeID="_x0000_i1087" DrawAspect="Content" ObjectID="_1786514429" r:id="rId82"/>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42B2D4C6">
                <v:shape id="_x0000_i1088" type="#_x0000_t75" style="width:6pt;height:24.6pt" o:ole="">
                  <v:imagedata r:id="rId39" o:title=""/>
                </v:shape>
                <o:OLEObject Type="Embed" ProgID="Equation.3" ShapeID="_x0000_i1088" DrawAspect="Content" ObjectID="_1786514430" r:id="rId83"/>
              </w:object>
            </w:r>
            <w:r w:rsidRPr="004B6091">
              <w:t xml:space="preserve">DAEP </w:t>
            </w:r>
            <w:r w:rsidRPr="004B6091">
              <w:rPr>
                <w:i/>
                <w:vertAlign w:val="subscript"/>
              </w:rPr>
              <w:t>q, p, h</w:t>
            </w:r>
            <w:r w:rsidRPr="004B6091">
              <w:t xml:space="preserve"> – </w:t>
            </w:r>
            <w:r w:rsidRPr="004B6091">
              <w:rPr>
                <w:position w:val="-22"/>
              </w:rPr>
              <w:object w:dxaOrig="220" w:dyaOrig="460" w14:anchorId="619993BC">
                <v:shape id="_x0000_i1089" type="#_x0000_t75" style="width:6pt;height:24.6pt" o:ole="">
                  <v:imagedata r:id="rId41" o:title=""/>
                </v:shape>
                <o:OLEObject Type="Embed" ProgID="Equation.3" ShapeID="_x0000_i1089" DrawAspect="Content" ObjectID="_1786514431" r:id="rId84"/>
              </w:object>
            </w:r>
            <w:r w:rsidRPr="004B6091">
              <w:t xml:space="preserve">DAES </w:t>
            </w:r>
            <w:r w:rsidRPr="004B6091">
              <w:rPr>
                <w:i/>
                <w:vertAlign w:val="subscript"/>
              </w:rPr>
              <w:t>q, p, h</w:t>
            </w:r>
            <w:r w:rsidRPr="004B6091">
              <w:t>) + (</w:t>
            </w:r>
            <w:r w:rsidRPr="004B6091">
              <w:rPr>
                <w:position w:val="-22"/>
              </w:rPr>
              <w:object w:dxaOrig="220" w:dyaOrig="460" w14:anchorId="5BC5820A">
                <v:shape id="_x0000_i1090" type="#_x0000_t75" style="width:6pt;height:24.6pt" o:ole="">
                  <v:imagedata r:id="rId39" o:title=""/>
                </v:shape>
                <o:OLEObject Type="Embed" ProgID="Equation.3" ShapeID="_x0000_i1090" DrawAspect="Content" ObjectID="_1786514432" r:id="rId85"/>
              </w:object>
            </w:r>
            <w:r w:rsidRPr="004B6091">
              <w:t xml:space="preserve">RTQQEPADJ </w:t>
            </w:r>
            <w:r w:rsidRPr="004B6091">
              <w:rPr>
                <w:i/>
                <w:vertAlign w:val="subscript"/>
              </w:rPr>
              <w:t>q, p, i</w:t>
            </w:r>
            <w:r w:rsidRPr="004B6091">
              <w:t xml:space="preserve"> – </w:t>
            </w:r>
            <w:r w:rsidRPr="004B6091">
              <w:rPr>
                <w:position w:val="-22"/>
              </w:rPr>
              <w:object w:dxaOrig="220" w:dyaOrig="460" w14:anchorId="431AA54E">
                <v:shape id="_x0000_i1091" type="#_x0000_t75" style="width:6pt;height:24.6pt" o:ole="">
                  <v:imagedata r:id="rId39" o:title=""/>
                </v:shape>
                <o:OLEObject Type="Embed" ProgID="Equation.3" ShapeID="_x0000_i1091" DrawAspect="Content" ObjectID="_1786514433" r:id="rId86"/>
              </w:object>
            </w:r>
            <w:r w:rsidRPr="004B6091">
              <w:t xml:space="preserve">RTQQESADJ </w:t>
            </w:r>
            <w:r w:rsidRPr="004B6091">
              <w:rPr>
                <w:i/>
                <w:vertAlign w:val="subscript"/>
              </w:rPr>
              <w:t>q, p, i</w:t>
            </w:r>
            <w:r w:rsidRPr="004B6091">
              <w:t xml:space="preserve">) + </w:t>
            </w:r>
            <w:r w:rsidRPr="004B6091">
              <w:rPr>
                <w:position w:val="-22"/>
              </w:rPr>
              <w:object w:dxaOrig="220" w:dyaOrig="460" w14:anchorId="70447BD9">
                <v:shape id="_x0000_i1092" type="#_x0000_t75" style="width:6pt;height:24.6pt" o:ole="">
                  <v:imagedata r:id="rId39" o:title=""/>
                </v:shape>
                <o:OLEObject Type="Embed" ProgID="Equation.3" ShapeID="_x0000_i1092" DrawAspect="Content" ObjectID="_1786514434" r:id="rId87"/>
              </w:object>
            </w:r>
            <w:r w:rsidRPr="004B6091">
              <w:rPr>
                <w:position w:val="-22"/>
              </w:rPr>
              <w:t xml:space="preserve"> </w:t>
            </w:r>
            <w:r>
              <w:t xml:space="preserve">RTDCIMP </w:t>
            </w:r>
            <w:r w:rsidRPr="006624C0">
              <w:rPr>
                <w:i/>
                <w:vertAlign w:val="subscript"/>
              </w:rPr>
              <w:t>q, p</w:t>
            </w:r>
            <w:r w:rsidRPr="004B6091">
              <w:t xml:space="preserve"> + </w:t>
            </w:r>
            <w:r w:rsidRPr="004B6091">
              <w:rPr>
                <w:position w:val="-18"/>
              </w:rPr>
              <w:object w:dxaOrig="220" w:dyaOrig="420" w14:anchorId="0E501DDC">
                <v:shape id="_x0000_i1093" type="#_x0000_t75" style="width:6pt;height:24pt" o:ole="">
                  <v:imagedata r:id="rId61" o:title=""/>
                </v:shape>
                <o:OLEObject Type="Embed" ProgID="Equation.3" ShapeID="_x0000_i1093" DrawAspect="Content" ObjectID="_1786514435" r:id="rId88"/>
              </w:object>
            </w:r>
            <w:r w:rsidRPr="004B6091">
              <w:t>ASOFRLRADJ</w:t>
            </w:r>
            <w:r w:rsidRPr="004B6091">
              <w:rPr>
                <w:i/>
                <w:vertAlign w:val="subscript"/>
              </w:rPr>
              <w:t xml:space="preserve">  q, r, h</w:t>
            </w:r>
          </w:p>
          <w:p w14:paraId="0000A1A6" w14:textId="476460A3" w:rsidR="00974426" w:rsidRPr="00365953" w:rsidRDefault="00974426" w:rsidP="0017427E">
            <w:pPr>
              <w:tabs>
                <w:tab w:val="left" w:pos="2340"/>
                <w:tab w:val="left" w:pos="3420"/>
              </w:tabs>
              <w:spacing w:after="240"/>
              <w:ind w:left="3420" w:hanging="568"/>
              <w:rPr>
                <w:ins w:id="259" w:author="ERCOT" w:date="2024-04-04T12:15:00Z"/>
                <w:position w:val="-22"/>
              </w:rPr>
            </w:pPr>
            <w:ins w:id="260" w:author="ERCOT" w:date="2024-04-04T12:15:00Z">
              <w:r w:rsidRPr="00365953">
                <w:t xml:space="preserve">+ ESRMWADJ </w:t>
              </w:r>
              <w:r w:rsidRPr="00365953">
                <w:rPr>
                  <w:i/>
                  <w:vertAlign w:val="subscript"/>
                </w:rPr>
                <w:t>q,</w:t>
              </w:r>
              <w:r w:rsidR="0017427E" w:rsidRPr="00365953">
                <w:rPr>
                  <w:i/>
                  <w:vertAlign w:val="subscript"/>
                </w:rPr>
                <w:t xml:space="preserve"> </w:t>
              </w:r>
              <w:r w:rsidRPr="00365953">
                <w:rPr>
                  <w:i/>
                  <w:vertAlign w:val="subscript"/>
                </w:rPr>
                <w:t>h</w:t>
              </w:r>
              <w:r w:rsidRPr="00365953">
                <w:t xml:space="preserve"> </w:t>
              </w:r>
            </w:ins>
            <w:ins w:id="261" w:author="ERCOT" w:date="2024-04-18T10:18:00Z">
              <w:r w:rsidR="009722BE">
                <w:t>+</w:t>
              </w:r>
            </w:ins>
            <w:ins w:id="262" w:author="ERCOT" w:date="2024-04-04T12:15:00Z">
              <w:r w:rsidR="00B07FA1" w:rsidRPr="00365953">
                <w:t xml:space="preserve"> </w:t>
              </w:r>
              <w:r w:rsidRPr="00365953">
                <w:t xml:space="preserve">ESRASADJ </w:t>
              </w:r>
              <w:r w:rsidRPr="00365953">
                <w:rPr>
                  <w:i/>
                  <w:vertAlign w:val="subscript"/>
                </w:rPr>
                <w:t xml:space="preserve"> q,</w:t>
              </w:r>
              <w:r w:rsidR="0017427E" w:rsidRPr="00365953">
                <w:rPr>
                  <w:i/>
                  <w:vertAlign w:val="subscript"/>
                </w:rPr>
                <w:t xml:space="preserve"> </w:t>
              </w:r>
              <w:r w:rsidRPr="00365953">
                <w:rPr>
                  <w:i/>
                  <w:vertAlign w:val="subscript"/>
                </w:rPr>
                <w:t>h</w:t>
              </w:r>
              <w:r w:rsidRPr="00365953">
                <w:t xml:space="preserve"> </w:t>
              </w:r>
              <w:r w:rsidRPr="00365953">
                <w:rPr>
                  <w:position w:val="-22"/>
                </w:rPr>
                <w:t xml:space="preserve"> </w:t>
              </w:r>
            </w:ins>
          </w:p>
          <w:p w14:paraId="1E873A98" w14:textId="2F332B9D" w:rsidR="0017427E" w:rsidRPr="00365953" w:rsidRDefault="0017427E" w:rsidP="00365953">
            <w:pPr>
              <w:spacing w:after="160" w:line="259" w:lineRule="auto"/>
              <w:ind w:left="782"/>
              <w:rPr>
                <w:ins w:id="263" w:author="ERCOT" w:date="2024-04-04T12:15:00Z"/>
                <w:szCs w:val="28"/>
              </w:rPr>
            </w:pPr>
            <w:ins w:id="264" w:author="ERCOT" w:date="2024-04-04T12:15:00Z">
              <w:r w:rsidRPr="00365953">
                <w:rPr>
                  <w:szCs w:val="28"/>
                </w:rPr>
                <w:t xml:space="preserve">Where: </w:t>
              </w:r>
            </w:ins>
          </w:p>
          <w:p w14:paraId="45993B1C" w14:textId="39C7D464" w:rsidR="0017427E" w:rsidRDefault="0017427E" w:rsidP="00365953">
            <w:pPr>
              <w:pStyle w:val="ListParagraph"/>
              <w:spacing w:after="160" w:line="259" w:lineRule="auto"/>
              <w:ind w:left="782"/>
              <w:rPr>
                <w:ins w:id="265" w:author="ERCOT" w:date="2024-04-04T12:15:00Z"/>
                <w:szCs w:val="24"/>
              </w:rPr>
            </w:pPr>
            <w:ins w:id="266" w:author="ERCOT" w:date="2024-04-04T12:15:00Z">
              <w:r>
                <w:rPr>
                  <w:szCs w:val="24"/>
                </w:rPr>
                <w:t xml:space="preserve">The QSE’s net up </w:t>
              </w:r>
              <w:r w:rsidR="003257C3">
                <w:rPr>
                  <w:szCs w:val="24"/>
                </w:rPr>
                <w:t>Ancillary Service</w:t>
              </w:r>
              <w:r>
                <w:rPr>
                  <w:szCs w:val="24"/>
                </w:rPr>
                <w:t xml:space="preserve"> position (Reg</w:t>
              </w:r>
            </w:ins>
            <w:ins w:id="267" w:author="ERCOT" w:date="2024-04-04T12:48:00Z">
              <w:r w:rsidR="00E06879">
                <w:rPr>
                  <w:szCs w:val="24"/>
                </w:rPr>
                <w:t>-</w:t>
              </w:r>
            </w:ins>
            <w:ins w:id="268" w:author="ERCOT" w:date="2024-04-04T12:15:00Z">
              <w:r>
                <w:rPr>
                  <w:szCs w:val="24"/>
                </w:rPr>
                <w:t>Up + RRS + ECRS + N</w:t>
              </w:r>
              <w:r w:rsidR="00B07FA1">
                <w:rPr>
                  <w:szCs w:val="24"/>
                </w:rPr>
                <w:t>o</w:t>
              </w:r>
              <w:r w:rsidR="00B07FA1" w:rsidRPr="00365953">
                <w:rPr>
                  <w:szCs w:val="24"/>
                </w:rPr>
                <w:t>n-Spin</w:t>
              </w:r>
              <w:r>
                <w:rPr>
                  <w:szCs w:val="24"/>
                </w:rPr>
                <w:t>) covered by the QSE’s portfolio of ESRs</w:t>
              </w:r>
              <w:r w:rsidR="00493313">
                <w:rPr>
                  <w:szCs w:val="24"/>
                </w:rPr>
                <w:t xml:space="preserve"> is</w:t>
              </w:r>
              <w:r>
                <w:rPr>
                  <w:szCs w:val="24"/>
                </w:rPr>
                <w:t xml:space="preserve">: </w:t>
              </w:r>
            </w:ins>
          </w:p>
          <w:p w14:paraId="227D79F7" w14:textId="77777777" w:rsidR="0017427E" w:rsidRDefault="0017427E" w:rsidP="0017427E">
            <w:pPr>
              <w:pStyle w:val="ListParagraph"/>
              <w:ind w:left="1440"/>
              <w:rPr>
                <w:ins w:id="269" w:author="ERCOT" w:date="2024-04-04T12:15:00Z"/>
                <w:szCs w:val="24"/>
              </w:rPr>
            </w:pPr>
          </w:p>
          <w:p w14:paraId="42BCB593" w14:textId="1848FA59" w:rsidR="0017427E" w:rsidRPr="00365953" w:rsidRDefault="0017427E" w:rsidP="00365953">
            <w:pPr>
              <w:ind w:left="782"/>
              <w:rPr>
                <w:ins w:id="270" w:author="ERCOT" w:date="2024-04-04T12:15:00Z"/>
                <w:i/>
                <w:vertAlign w:val="subscript"/>
              </w:rPr>
            </w:pPr>
            <w:ins w:id="271" w:author="ERCOT" w:date="2024-04-04T12:15:00Z">
              <w:r w:rsidRPr="00365953">
                <w:rPr>
                  <w:szCs w:val="28"/>
                </w:rPr>
                <w:t xml:space="preserve">ESRASADJ </w:t>
              </w:r>
              <w:r w:rsidRPr="00365953">
                <w:rPr>
                  <w:i/>
                  <w:vertAlign w:val="subscript"/>
                </w:rPr>
                <w:t>q, h</w:t>
              </w:r>
              <w:r w:rsidRPr="00B07FA1">
                <w:rPr>
                  <w:iCs/>
                </w:rPr>
                <w:t xml:space="preserve"> </w:t>
              </w:r>
              <w:r w:rsidRPr="00B07FA1">
                <w:t xml:space="preserve">= </w:t>
              </w:r>
              <w:r w:rsidRPr="00365953">
                <w:rPr>
                  <w:szCs w:val="28"/>
                </w:rPr>
                <w:t xml:space="preserve"> </w:t>
              </w:r>
            </w:ins>
            <w:ins w:id="272" w:author="ERCOT" w:date="2024-04-04T12:15:00Z">
              <w:r w:rsidR="000F36C2" w:rsidRPr="00B07FA1">
                <w:rPr>
                  <w:position w:val="-18"/>
                </w:rPr>
                <w:object w:dxaOrig="220" w:dyaOrig="420" w14:anchorId="4D058D44">
                  <v:shape id="_x0000_i1094" type="#_x0000_t75" style="width:13.2pt;height:24pt" o:ole="">
                    <v:imagedata r:id="rId61" o:title=""/>
                  </v:shape>
                  <o:OLEObject Type="Embed" ProgID="Equation.3" ShapeID="_x0000_i1094" DrawAspect="Content" ObjectID="_1786514436" r:id="rId89"/>
                </w:object>
              </w:r>
            </w:ins>
            <w:ins w:id="273" w:author="ERCOT" w:date="2024-04-04T12:15:00Z">
              <w:r w:rsidRPr="00B07FA1">
                <w:t xml:space="preserve"> </w:t>
              </w:r>
            </w:ins>
            <m:oMath>
              <m:limLow>
                <m:limLowPr>
                  <m:ctrlPr>
                    <w:ins w:id="274" w:author="ERCOT" w:date="2024-04-04T12:15:00Z">
                      <w:rPr>
                        <w:rFonts w:ascii="Cambria Math" w:hAnsi="Cambria Math"/>
                        <w:i/>
                      </w:rPr>
                    </w:ins>
                  </m:ctrlPr>
                </m:limLowPr>
                <m:e>
                  <m:r>
                    <w:ins w:id="275" w:author="ERCOT" w:date="2024-04-04T12:15:00Z">
                      <w:rPr>
                        <w:rFonts w:ascii="Cambria Math"/>
                      </w:rPr>
                      <m:t>Σ</m:t>
                    </w:ins>
                  </m:r>
                </m:e>
                <m:lim>
                  <m:r>
                    <w:ins w:id="276" w:author="ERCOT" w:date="2024-04-04T12:15:00Z">
                      <w:rPr>
                        <w:rFonts w:ascii="Cambria Math"/>
                      </w:rPr>
                      <m:t>ASSubType</m:t>
                    </w:ins>
                  </m:r>
                </m:lim>
              </m:limLow>
            </m:oMath>
            <w:ins w:id="277" w:author="ERCOT" w:date="2024-04-04T12:15:00Z">
              <w:r w:rsidRPr="00365953">
                <w:rPr>
                  <w:szCs w:val="28"/>
                </w:rPr>
                <w:t xml:space="preserve">ASMWCAPUADJ </w:t>
              </w:r>
              <w:r w:rsidRPr="00365953">
                <w:rPr>
                  <w:i/>
                  <w:vertAlign w:val="subscript"/>
                </w:rPr>
                <w:t xml:space="preserve">q, h, </w:t>
              </w:r>
              <w:proofErr w:type="spellStart"/>
              <w:r w:rsidRPr="00365953">
                <w:rPr>
                  <w:i/>
                  <w:vertAlign w:val="subscript"/>
                </w:rPr>
                <w:t>ASSubType</w:t>
              </w:r>
              <w:proofErr w:type="spellEnd"/>
              <w:r w:rsidRPr="00365953">
                <w:rPr>
                  <w:i/>
                  <w:vertAlign w:val="subscript"/>
                </w:rPr>
                <w:t>, r</w:t>
              </w:r>
            </w:ins>
          </w:p>
          <w:p w14:paraId="6E62E16A" w14:textId="77777777" w:rsidR="0017427E" w:rsidRPr="00EF06D3" w:rsidRDefault="0017427E" w:rsidP="0017427E">
            <w:pPr>
              <w:ind w:left="1440"/>
              <w:rPr>
                <w:ins w:id="278" w:author="ERCOT" w:date="2024-04-04T12:15:00Z"/>
              </w:rPr>
            </w:pPr>
          </w:p>
          <w:p w14:paraId="5C8E8EC2" w14:textId="32E2C6B5" w:rsidR="0017427E" w:rsidRPr="0017427E" w:rsidRDefault="0017427E" w:rsidP="00365953">
            <w:pPr>
              <w:spacing w:after="160" w:line="259" w:lineRule="auto"/>
              <w:ind w:left="782"/>
              <w:rPr>
                <w:ins w:id="279" w:author="ERCOT" w:date="2024-04-04T12:15:00Z"/>
              </w:rPr>
            </w:pPr>
            <w:ins w:id="280" w:author="ERCOT" w:date="2024-04-04T12:15:00Z">
              <w:r w:rsidRPr="0017427E">
                <w:t xml:space="preserve">The sum of the QSE’s ESR discharging (positive) or charging (negative) output </w:t>
              </w:r>
              <w:r w:rsidR="00493313">
                <w:t xml:space="preserve">is: </w:t>
              </w:r>
            </w:ins>
          </w:p>
          <w:p w14:paraId="640797D1" w14:textId="4ED661D7" w:rsidR="0017427E" w:rsidRPr="00B07FA1" w:rsidRDefault="0017427E" w:rsidP="00365953">
            <w:pPr>
              <w:spacing w:after="240"/>
              <w:ind w:left="782"/>
              <w:rPr>
                <w:ins w:id="281" w:author="ERCOT" w:date="2024-04-04T12:15:00Z"/>
              </w:rPr>
            </w:pPr>
            <w:ins w:id="282" w:author="ERCOT" w:date="2024-04-04T12:15:00Z">
              <w:r w:rsidRPr="00365953">
                <w:rPr>
                  <w:szCs w:val="28"/>
                </w:rPr>
                <w:t xml:space="preserve">ESRMWADJ </w:t>
              </w:r>
              <w:r w:rsidRPr="00365953">
                <w:rPr>
                  <w:i/>
                  <w:vertAlign w:val="subscript"/>
                </w:rPr>
                <w:t>q, h</w:t>
              </w:r>
              <w:r w:rsidRPr="00B07FA1">
                <w:rPr>
                  <w:iCs/>
                </w:rPr>
                <w:t xml:space="preserve"> </w:t>
              </w:r>
              <w:r w:rsidRPr="00B07FA1">
                <w:t xml:space="preserve">= </w:t>
              </w:r>
              <w:r w:rsidRPr="00365953">
                <w:rPr>
                  <w:szCs w:val="28"/>
                </w:rPr>
                <w:t xml:space="preserve"> </w:t>
              </w:r>
            </w:ins>
            <w:ins w:id="283" w:author="ERCOT" w:date="2024-04-04T12:15:00Z">
              <w:r w:rsidR="000F36C2" w:rsidRPr="00B07FA1">
                <w:rPr>
                  <w:position w:val="-18"/>
                </w:rPr>
                <w:object w:dxaOrig="220" w:dyaOrig="420" w14:anchorId="2191FF9F">
                  <v:shape id="_x0000_i1095" type="#_x0000_t75" style="width:13.2pt;height:24pt" o:ole="">
                    <v:imagedata r:id="rId61" o:title=""/>
                  </v:shape>
                  <o:OLEObject Type="Embed" ProgID="Equation.3" ShapeID="_x0000_i1095" DrawAspect="Content" ObjectID="_1786514437" r:id="rId90"/>
                </w:object>
              </w:r>
            </w:ins>
            <w:ins w:id="284" w:author="ERCOT" w:date="2024-04-04T12:15:00Z">
              <w:r w:rsidR="00493313" w:rsidRPr="00B07FA1">
                <w:t xml:space="preserve"> </w:t>
              </w:r>
              <w:r w:rsidRPr="00365953">
                <w:rPr>
                  <w:szCs w:val="28"/>
                </w:rPr>
                <w:t xml:space="preserve">MWADJ </w:t>
              </w:r>
              <w:r w:rsidRPr="00365953">
                <w:rPr>
                  <w:i/>
                  <w:vertAlign w:val="subscript"/>
                </w:rPr>
                <w:t>q, h, r</w:t>
              </w:r>
            </w:ins>
          </w:p>
          <w:p w14:paraId="1D9629E2" w14:textId="70A263DC" w:rsidR="00631663" w:rsidRPr="004B6091" w:rsidDel="001E1F97" w:rsidRDefault="00631663" w:rsidP="00631663">
            <w:pPr>
              <w:spacing w:after="240"/>
              <w:ind w:left="720" w:hanging="720"/>
              <w:rPr>
                <w:del w:id="285" w:author="ERCOT" w:date="2024-04-04T12:27:00Z"/>
              </w:rPr>
            </w:pPr>
            <w:del w:id="286" w:author="ERCOT" w:date="2024-04-04T12:27:00Z">
              <w:r w:rsidRPr="004B6091" w:rsidDel="001E1F97">
                <w:delText>(1</w:delText>
              </w:r>
              <w:r w:rsidDel="001E1F97">
                <w:delText>4</w:delText>
              </w:r>
              <w:r w:rsidRPr="004B6091" w:rsidDel="001E1F97">
                <w:delText>)</w:delText>
              </w:r>
              <w:r w:rsidRPr="004B6091" w:rsidDel="001E1F97">
                <w:tab/>
                <w:delTex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delText>
              </w:r>
            </w:del>
          </w:p>
          <w:p w14:paraId="24D18DCF" w14:textId="79E9BCC0" w:rsidR="00631663" w:rsidRPr="004B6091" w:rsidDel="001E1F97" w:rsidRDefault="00631663" w:rsidP="00631663">
            <w:pPr>
              <w:spacing w:after="240"/>
              <w:ind w:left="3060" w:hanging="2340"/>
              <w:rPr>
                <w:del w:id="287" w:author="ERCOT" w:date="2024-04-04T12:27:00Z"/>
                <w:b/>
                <w:vertAlign w:val="subscript"/>
                <w:lang w:val="it-IT"/>
              </w:rPr>
            </w:pPr>
            <w:del w:id="288" w:author="ERCOT" w:date="2024-04-04T12:27:00Z">
              <w:r w:rsidRPr="004B6091" w:rsidDel="001E1F97">
                <w:rPr>
                  <w:b/>
                  <w:lang w:val="it-IT"/>
                </w:rPr>
                <w:delText>RUCASFADJ</w:delText>
              </w:r>
              <w:r w:rsidRPr="004B6091" w:rsidDel="001E1F97">
                <w:rPr>
                  <w:b/>
                  <w:i/>
                  <w:vertAlign w:val="subscript"/>
                  <w:lang w:val="it-IT"/>
                </w:rPr>
                <w:delText xml:space="preserve"> q, i   </w:delText>
              </w:r>
              <w:r w:rsidRPr="004B6091" w:rsidDel="001E1F97">
                <w:rPr>
                  <w:b/>
                  <w:lang w:val="it-IT"/>
                </w:rPr>
                <w:delText>=  Max (0, ASCAP1ADJ</w:delText>
              </w:r>
              <w:r w:rsidRPr="004B6091" w:rsidDel="001E1F97">
                <w:rPr>
                  <w:b/>
                  <w:i/>
                  <w:vertAlign w:val="subscript"/>
                  <w:lang w:val="it-IT"/>
                </w:rPr>
                <w:delText xml:space="preserve"> q, i </w:delText>
              </w:r>
              <w:r w:rsidRPr="004B6091" w:rsidDel="001E1F97">
                <w:rPr>
                  <w:b/>
                  <w:lang w:val="it-IT"/>
                </w:rPr>
                <w:delText>, ASCAP2ADJ</w:delText>
              </w:r>
              <w:r w:rsidRPr="004B6091" w:rsidDel="001E1F97">
                <w:rPr>
                  <w:b/>
                  <w:i/>
                  <w:vertAlign w:val="subscript"/>
                  <w:lang w:val="it-IT"/>
                </w:rPr>
                <w:delText xml:space="preserve"> q, i </w:delText>
              </w:r>
              <w:r w:rsidRPr="004B6091" w:rsidDel="001E1F97">
                <w:rPr>
                  <w:b/>
                  <w:lang w:val="it-IT"/>
                </w:rPr>
                <w:delText>, ASCAP3ADJ</w:delText>
              </w:r>
              <w:r w:rsidRPr="004B6091" w:rsidDel="001E1F97">
                <w:rPr>
                  <w:b/>
                  <w:i/>
                  <w:vertAlign w:val="subscript"/>
                  <w:lang w:val="it-IT"/>
                </w:rPr>
                <w:delText xml:space="preserve"> q, i </w:delText>
              </w:r>
              <w:r w:rsidRPr="004B6091" w:rsidDel="001E1F97">
                <w:rPr>
                  <w:b/>
                  <w:lang w:val="it-IT"/>
                </w:rPr>
                <w:delText>, ASCAP4ADJ</w:delText>
              </w:r>
              <w:r w:rsidRPr="004B6091" w:rsidDel="001E1F97">
                <w:rPr>
                  <w:b/>
                  <w:i/>
                  <w:vertAlign w:val="subscript"/>
                  <w:lang w:val="it-IT"/>
                </w:rPr>
                <w:delText xml:space="preserve"> q, i </w:delText>
              </w:r>
              <w:r w:rsidRPr="004B6091" w:rsidDel="001E1F97">
                <w:rPr>
                  <w:b/>
                  <w:lang w:val="it-IT"/>
                </w:rPr>
                <w:delText>, ASCAP5ADJ</w:delText>
              </w:r>
              <w:r w:rsidRPr="004B6091" w:rsidDel="001E1F97">
                <w:rPr>
                  <w:b/>
                  <w:i/>
                  <w:vertAlign w:val="subscript"/>
                  <w:lang w:val="it-IT"/>
                </w:rPr>
                <w:delText xml:space="preserve"> q, i</w:delText>
              </w:r>
              <w:r w:rsidRPr="004B6091" w:rsidDel="001E1F97">
                <w:rPr>
                  <w:b/>
                  <w:lang w:val="it-IT"/>
                </w:rPr>
                <w:delText>) + Max (0, ASCAP6ADJ</w:delText>
              </w:r>
              <w:r w:rsidRPr="004B6091" w:rsidDel="001E1F97">
                <w:rPr>
                  <w:b/>
                  <w:i/>
                  <w:vertAlign w:val="subscript"/>
                  <w:lang w:val="it-IT"/>
                </w:rPr>
                <w:delText xml:space="preserve"> q, i</w:delText>
              </w:r>
              <w:r w:rsidRPr="004B6091" w:rsidDel="001E1F97">
                <w:rPr>
                  <w:b/>
                  <w:lang w:val="it-IT"/>
                </w:rPr>
                <w:delText xml:space="preserve"> )</w:delText>
              </w:r>
            </w:del>
          </w:p>
          <w:p w14:paraId="1639F559" w14:textId="4887294C" w:rsidR="00631663" w:rsidRPr="004B6091" w:rsidDel="001E1F97" w:rsidRDefault="00631663" w:rsidP="00631663">
            <w:pPr>
              <w:tabs>
                <w:tab w:val="left" w:pos="2340"/>
                <w:tab w:val="left" w:pos="3420"/>
              </w:tabs>
              <w:spacing w:after="240"/>
              <w:ind w:left="3420" w:hanging="2700"/>
              <w:rPr>
                <w:del w:id="289" w:author="ERCOT" w:date="2024-04-04T12:27:00Z"/>
                <w:bCs/>
              </w:rPr>
            </w:pPr>
            <w:del w:id="290" w:author="ERCOT" w:date="2024-04-04T12:27:00Z">
              <w:r w:rsidRPr="004B6091" w:rsidDel="001E1F97">
                <w:rPr>
                  <w:bCs/>
                </w:rPr>
                <w:delText>Where</w:delText>
              </w:r>
              <w:r w:rsidDel="001E1F97">
                <w:rPr>
                  <w:bCs/>
                </w:rPr>
                <w:delText>:</w:delText>
              </w:r>
            </w:del>
          </w:p>
          <w:p w14:paraId="4886252F" w14:textId="44E5215D" w:rsidR="00631663" w:rsidRPr="004B6091" w:rsidDel="001E1F97" w:rsidRDefault="00631663" w:rsidP="00631663">
            <w:pPr>
              <w:spacing w:after="240"/>
              <w:ind w:left="2250" w:hanging="1620"/>
              <w:rPr>
                <w:del w:id="291" w:author="ERCOT" w:date="2024-04-04T12:27:00Z"/>
              </w:rPr>
            </w:pPr>
            <w:del w:id="292" w:author="ERCOT" w:date="2024-04-04T12:27:00Z">
              <w:r w:rsidRPr="004B6091" w:rsidDel="001E1F97">
                <w:delText>ASCAP1ADJ</w:delText>
              </w:r>
              <w:r w:rsidRPr="004B6091" w:rsidDel="001E1F97">
                <w:rPr>
                  <w:i/>
                  <w:vertAlign w:val="subscript"/>
                </w:rPr>
                <w:delText xml:space="preserve"> q, i   </w:delText>
              </w:r>
              <w:r w:rsidRPr="004B6091" w:rsidDel="001E1F97">
                <w:delText xml:space="preserve">=  RUPOSADJ </w:delText>
              </w:r>
              <w:r w:rsidRPr="004B6091" w:rsidDel="001E1F97">
                <w:rPr>
                  <w:i/>
                  <w:vertAlign w:val="subscript"/>
                </w:rPr>
                <w:delText>q, h</w:delText>
              </w:r>
              <w:r w:rsidRPr="004B6091" w:rsidDel="001E1F97">
                <w:delText xml:space="preserve"> – </w:delText>
              </w:r>
              <w:r w:rsidRPr="004B6091" w:rsidDel="001E1F97">
                <w:rPr>
                  <w:position w:val="-18"/>
                </w:rPr>
                <w:object w:dxaOrig="220" w:dyaOrig="420" w14:anchorId="4FB99AF8">
                  <v:shape id="_x0000_i1096" type="#_x0000_t75" style="width:6pt;height:24pt" o:ole="">
                    <v:imagedata r:id="rId61" o:title=""/>
                  </v:shape>
                  <o:OLEObject Type="Embed" ProgID="Equation.3" ShapeID="_x0000_i1096" DrawAspect="Content" ObjectID="_1786514438" r:id="rId91"/>
                </w:object>
              </w:r>
              <w:r w:rsidRPr="004B6091" w:rsidDel="001E1F97">
                <w:delText xml:space="preserve"> ASOFR1ADJ</w:delText>
              </w:r>
              <w:r w:rsidRPr="004B6091" w:rsidDel="001E1F97">
                <w:rPr>
                  <w:i/>
                  <w:vertAlign w:val="subscript"/>
                </w:rPr>
                <w:delText xml:space="preserve"> q, r, h</w:delText>
              </w:r>
              <w:r w:rsidRPr="004B6091" w:rsidDel="001E1F97">
                <w:delText xml:space="preserve"> </w:delText>
              </w:r>
            </w:del>
          </w:p>
          <w:p w14:paraId="5D4D4B59" w14:textId="65DD983C" w:rsidR="00631663" w:rsidRPr="004B6091" w:rsidDel="001E1F97" w:rsidRDefault="00631663" w:rsidP="00631663">
            <w:pPr>
              <w:spacing w:after="240"/>
              <w:ind w:left="2250" w:hanging="1620"/>
              <w:rPr>
                <w:del w:id="293" w:author="ERCOT" w:date="2024-04-04T12:27:00Z"/>
                <w:vertAlign w:val="subscript"/>
              </w:rPr>
            </w:pPr>
            <w:del w:id="294" w:author="ERCOT" w:date="2024-04-04T12:27:00Z">
              <w:r w:rsidRPr="004B6091" w:rsidDel="001E1F97">
                <w:delText>ASCAP2ADJ</w:delText>
              </w:r>
              <w:r w:rsidRPr="004B6091" w:rsidDel="001E1F97">
                <w:rPr>
                  <w:i/>
                  <w:vertAlign w:val="subscript"/>
                </w:rPr>
                <w:delText xml:space="preserve"> q, i   </w:delText>
              </w:r>
              <w:r w:rsidRPr="004B6091" w:rsidDel="001E1F97">
                <w:delText xml:space="preserve">=  RRPOSADJ </w:delText>
              </w:r>
              <w:r w:rsidRPr="004B6091" w:rsidDel="001E1F97">
                <w:rPr>
                  <w:i/>
                  <w:vertAlign w:val="subscript"/>
                </w:rPr>
                <w:delText>q, h</w:delText>
              </w:r>
              <w:r w:rsidRPr="004B6091" w:rsidDel="001E1F97">
                <w:delText xml:space="preserve"> – </w:delText>
              </w:r>
              <w:r w:rsidRPr="004B6091" w:rsidDel="001E1F97">
                <w:rPr>
                  <w:position w:val="-18"/>
                </w:rPr>
                <w:object w:dxaOrig="220" w:dyaOrig="420" w14:anchorId="1E7AFE41">
                  <v:shape id="_x0000_i1097" type="#_x0000_t75" style="width:6pt;height:24pt" o:ole="">
                    <v:imagedata r:id="rId61" o:title=""/>
                  </v:shape>
                  <o:OLEObject Type="Embed" ProgID="Equation.3" ShapeID="_x0000_i1097" DrawAspect="Content" ObjectID="_1786514439" r:id="rId92"/>
                </w:object>
              </w:r>
              <w:r w:rsidRPr="004B6091" w:rsidDel="001E1F97">
                <w:delText xml:space="preserve"> ASOFR2ADJ</w:delText>
              </w:r>
              <w:r w:rsidRPr="004B6091" w:rsidDel="001E1F97">
                <w:rPr>
                  <w:i/>
                  <w:vertAlign w:val="subscript"/>
                </w:rPr>
                <w:delText xml:space="preserve"> q, r, h</w:delText>
              </w:r>
              <w:r w:rsidRPr="004B6091" w:rsidDel="001E1F97">
                <w:delText xml:space="preserve"> </w:delText>
              </w:r>
            </w:del>
          </w:p>
          <w:p w14:paraId="795075E9" w14:textId="69293E39" w:rsidR="00631663" w:rsidRPr="004B6091" w:rsidDel="001E1F97" w:rsidRDefault="00631663" w:rsidP="00631663">
            <w:pPr>
              <w:spacing w:after="240"/>
              <w:ind w:left="2610" w:right="-180" w:hanging="1980"/>
              <w:rPr>
                <w:del w:id="295" w:author="ERCOT" w:date="2024-04-04T12:27:00Z"/>
                <w:vertAlign w:val="subscript"/>
              </w:rPr>
            </w:pPr>
            <w:del w:id="296" w:author="ERCOT" w:date="2024-04-04T12:27:00Z">
              <w:r w:rsidRPr="004B6091" w:rsidDel="001E1F97">
                <w:delText>ASCAP3ADJ</w:delText>
              </w:r>
              <w:r w:rsidRPr="004B6091" w:rsidDel="001E1F97">
                <w:rPr>
                  <w:i/>
                  <w:vertAlign w:val="subscript"/>
                </w:rPr>
                <w:delText xml:space="preserve"> q, i   </w:delText>
              </w:r>
              <w:r w:rsidRPr="004B6091" w:rsidDel="001E1F97">
                <w:delText xml:space="preserve">=  (RUPOSADJ </w:delText>
              </w:r>
              <w:r w:rsidRPr="004B6091" w:rsidDel="001E1F97">
                <w:rPr>
                  <w:i/>
                  <w:vertAlign w:val="subscript"/>
                </w:rPr>
                <w:delText>q, h</w:delText>
              </w:r>
              <w:r w:rsidRPr="004B6091" w:rsidDel="001E1F97">
                <w:delText xml:space="preserve"> + RRPOSADJ </w:delText>
              </w:r>
              <w:r w:rsidRPr="004B6091" w:rsidDel="001E1F97">
                <w:rPr>
                  <w:i/>
                  <w:vertAlign w:val="subscript"/>
                </w:rPr>
                <w:delText>q, h</w:delText>
              </w:r>
              <w:r w:rsidRPr="004B6091" w:rsidDel="001E1F97">
                <w:delText xml:space="preserve"> ) – </w:delText>
              </w:r>
              <w:r w:rsidRPr="004B6091" w:rsidDel="001E1F97">
                <w:rPr>
                  <w:position w:val="-18"/>
                </w:rPr>
                <w:object w:dxaOrig="220" w:dyaOrig="420" w14:anchorId="6F78B523">
                  <v:shape id="_x0000_i1098" type="#_x0000_t75" style="width:6pt;height:24pt" o:ole="">
                    <v:imagedata r:id="rId61" o:title=""/>
                  </v:shape>
                  <o:OLEObject Type="Embed" ProgID="Equation.3" ShapeID="_x0000_i1098" DrawAspect="Content" ObjectID="_1786514440" r:id="rId93"/>
                </w:object>
              </w:r>
              <w:r w:rsidRPr="004B6091" w:rsidDel="001E1F97">
                <w:delText xml:space="preserve"> ASOFR3ADJ</w:delText>
              </w:r>
              <w:r w:rsidRPr="004B6091" w:rsidDel="001E1F97">
                <w:rPr>
                  <w:i/>
                  <w:vertAlign w:val="subscript"/>
                </w:rPr>
                <w:delText xml:space="preserve"> q, r,</w:delText>
              </w:r>
              <w:r w:rsidDel="001E1F97">
                <w:rPr>
                  <w:i/>
                  <w:vertAlign w:val="subscript"/>
                </w:rPr>
                <w:delText xml:space="preserve"> </w:delText>
              </w:r>
              <w:r w:rsidRPr="004B6091" w:rsidDel="001E1F97">
                <w:rPr>
                  <w:i/>
                  <w:vertAlign w:val="subscript"/>
                </w:rPr>
                <w:delText>h</w:delText>
              </w:r>
              <w:r w:rsidRPr="004B6091" w:rsidDel="001E1F97">
                <w:delText xml:space="preserve"> </w:delText>
              </w:r>
            </w:del>
          </w:p>
          <w:p w14:paraId="1EC87105" w14:textId="65DAC3D0" w:rsidR="00631663" w:rsidRPr="004B6091" w:rsidDel="001E1F97" w:rsidRDefault="00631663" w:rsidP="00631663">
            <w:pPr>
              <w:spacing w:after="240"/>
              <w:ind w:left="2610" w:right="1170" w:hanging="1980"/>
              <w:rPr>
                <w:del w:id="297" w:author="ERCOT" w:date="2024-04-04T12:27:00Z"/>
              </w:rPr>
            </w:pPr>
            <w:del w:id="298" w:author="ERCOT" w:date="2024-04-04T12:27:00Z">
              <w:r w:rsidRPr="004B6091" w:rsidDel="001E1F97">
                <w:delText>ASCAP4ADJ</w:delText>
              </w:r>
              <w:r w:rsidRPr="004B6091" w:rsidDel="001E1F97">
                <w:rPr>
                  <w:i/>
                  <w:vertAlign w:val="subscript"/>
                </w:rPr>
                <w:delText xml:space="preserve"> q, i   </w:delText>
              </w:r>
              <w:r w:rsidRPr="004B6091" w:rsidDel="001E1F97">
                <w:delText xml:space="preserve">=  (RUPOSADJ </w:delText>
              </w:r>
              <w:r w:rsidRPr="004B6091" w:rsidDel="001E1F97">
                <w:rPr>
                  <w:i/>
                  <w:vertAlign w:val="subscript"/>
                </w:rPr>
                <w:delText>q, h</w:delText>
              </w:r>
              <w:r w:rsidRPr="004B6091" w:rsidDel="001E1F97">
                <w:delText xml:space="preserve"> + RRPOSADJ </w:delText>
              </w:r>
              <w:r w:rsidRPr="004B6091" w:rsidDel="001E1F97">
                <w:rPr>
                  <w:i/>
                  <w:vertAlign w:val="subscript"/>
                </w:rPr>
                <w:delText>q, h</w:delText>
              </w:r>
              <w:r w:rsidRPr="004B6091" w:rsidDel="001E1F97">
                <w:delText xml:space="preserve"> + ECRPOSADJ </w:delText>
              </w:r>
              <w:r w:rsidRPr="004B6091" w:rsidDel="001E1F97">
                <w:rPr>
                  <w:i/>
                  <w:vertAlign w:val="subscript"/>
                </w:rPr>
                <w:delText>q, h</w:delText>
              </w:r>
              <w:r w:rsidRPr="004B6091" w:rsidDel="001E1F97">
                <w:delText xml:space="preserve">) – </w:delText>
              </w:r>
              <w:r w:rsidRPr="004B6091" w:rsidDel="001E1F97">
                <w:rPr>
                  <w:position w:val="-18"/>
                </w:rPr>
                <w:object w:dxaOrig="220" w:dyaOrig="420" w14:anchorId="04CA0265">
                  <v:shape id="_x0000_i1099" type="#_x0000_t75" style="width:6pt;height:24pt" o:ole="">
                    <v:imagedata r:id="rId61" o:title=""/>
                  </v:shape>
                  <o:OLEObject Type="Embed" ProgID="Equation.3" ShapeID="_x0000_i1099" DrawAspect="Content" ObjectID="_1786514441" r:id="rId94"/>
                </w:object>
              </w:r>
              <w:r w:rsidRPr="004B6091" w:rsidDel="001E1F97">
                <w:delText xml:space="preserve"> ASOFR4ADJ</w:delText>
              </w:r>
              <w:r w:rsidRPr="004B6091" w:rsidDel="001E1F97">
                <w:rPr>
                  <w:i/>
                  <w:vertAlign w:val="subscript"/>
                </w:rPr>
                <w:delText xml:space="preserve"> q, r, h</w:delText>
              </w:r>
              <w:r w:rsidRPr="004B6091" w:rsidDel="001E1F97">
                <w:delText xml:space="preserve"> </w:delText>
              </w:r>
            </w:del>
          </w:p>
          <w:p w14:paraId="0AA48C95" w14:textId="3AAC175C" w:rsidR="00631663" w:rsidRPr="004B6091" w:rsidDel="001E1F97" w:rsidRDefault="00631663" w:rsidP="00631663">
            <w:pPr>
              <w:spacing w:after="240"/>
              <w:ind w:left="2610" w:right="900" w:hanging="1980"/>
              <w:rPr>
                <w:del w:id="299" w:author="ERCOT" w:date="2024-04-04T12:27:00Z"/>
              </w:rPr>
            </w:pPr>
            <w:del w:id="300" w:author="ERCOT" w:date="2024-04-04T12:27:00Z">
              <w:r w:rsidRPr="004B6091" w:rsidDel="001E1F97">
                <w:lastRenderedPageBreak/>
                <w:delText>ASCAP5ADJ</w:delText>
              </w:r>
              <w:r w:rsidRPr="004B6091" w:rsidDel="001E1F97">
                <w:rPr>
                  <w:i/>
                  <w:vertAlign w:val="subscript"/>
                </w:rPr>
                <w:delText xml:space="preserve"> q, i   </w:delText>
              </w:r>
              <w:r w:rsidRPr="004B6091" w:rsidDel="001E1F97">
                <w:delText xml:space="preserve">=  (RUPOSADJ </w:delText>
              </w:r>
              <w:r w:rsidRPr="004B6091" w:rsidDel="001E1F97">
                <w:rPr>
                  <w:i/>
                  <w:vertAlign w:val="subscript"/>
                </w:rPr>
                <w:delText>q, h</w:delText>
              </w:r>
              <w:r w:rsidRPr="004B6091" w:rsidDel="001E1F97">
                <w:delText xml:space="preserve"> + RRPOSADJ </w:delText>
              </w:r>
              <w:r w:rsidRPr="004B6091" w:rsidDel="001E1F97">
                <w:rPr>
                  <w:i/>
                  <w:vertAlign w:val="subscript"/>
                </w:rPr>
                <w:delText>q, h</w:delText>
              </w:r>
              <w:r w:rsidRPr="004B6091" w:rsidDel="001E1F97">
                <w:delText xml:space="preserve"> + ECRPOSADJ </w:delText>
              </w:r>
              <w:r w:rsidRPr="004B6091" w:rsidDel="001E1F97">
                <w:rPr>
                  <w:i/>
                  <w:vertAlign w:val="subscript"/>
                </w:rPr>
                <w:delText>q, h</w:delText>
              </w:r>
              <w:r w:rsidRPr="004B6091" w:rsidDel="001E1F97">
                <w:delText xml:space="preserve"> + NSPOSADJ </w:delText>
              </w:r>
              <w:r w:rsidRPr="004B6091" w:rsidDel="001E1F97">
                <w:rPr>
                  <w:i/>
                  <w:vertAlign w:val="subscript"/>
                </w:rPr>
                <w:delText>q, h</w:delText>
              </w:r>
              <w:r w:rsidRPr="004B6091" w:rsidDel="001E1F97">
                <w:delText xml:space="preserve"> ) – </w:delText>
              </w:r>
              <w:r w:rsidRPr="004B6091" w:rsidDel="001E1F97">
                <w:rPr>
                  <w:position w:val="-18"/>
                </w:rPr>
                <w:object w:dxaOrig="220" w:dyaOrig="420" w14:anchorId="54CA87C6">
                  <v:shape id="_x0000_i1100" type="#_x0000_t75" style="width:6pt;height:24pt" o:ole="">
                    <v:imagedata r:id="rId61" o:title=""/>
                  </v:shape>
                  <o:OLEObject Type="Embed" ProgID="Equation.3" ShapeID="_x0000_i1100" DrawAspect="Content" ObjectID="_1786514442" r:id="rId95"/>
                </w:object>
              </w:r>
              <w:r w:rsidRPr="004B6091" w:rsidDel="001E1F97">
                <w:delText xml:space="preserve"> ASOFR5ADJ</w:delText>
              </w:r>
              <w:r w:rsidRPr="004B6091" w:rsidDel="001E1F97">
                <w:rPr>
                  <w:i/>
                  <w:vertAlign w:val="subscript"/>
                </w:rPr>
                <w:delText xml:space="preserve"> q, r, h</w:delText>
              </w:r>
              <w:r w:rsidRPr="004B6091" w:rsidDel="001E1F97">
                <w:delText xml:space="preserve"> </w:delText>
              </w:r>
            </w:del>
          </w:p>
          <w:p w14:paraId="65B1F9B5" w14:textId="7EAA75CC" w:rsidR="00631663" w:rsidRPr="004B6091" w:rsidDel="001E1F97" w:rsidRDefault="00631663" w:rsidP="00631663">
            <w:pPr>
              <w:spacing w:after="240"/>
              <w:ind w:left="2250" w:hanging="1620"/>
              <w:rPr>
                <w:del w:id="301" w:author="ERCOT" w:date="2024-04-04T12:27:00Z"/>
              </w:rPr>
            </w:pPr>
            <w:del w:id="302" w:author="ERCOT" w:date="2024-04-04T12:27:00Z">
              <w:r w:rsidRPr="004B6091" w:rsidDel="001E1F97">
                <w:delText>ASCAP6ADJ</w:delText>
              </w:r>
              <w:r w:rsidRPr="004B6091" w:rsidDel="001E1F97">
                <w:rPr>
                  <w:i/>
                  <w:vertAlign w:val="subscript"/>
                </w:rPr>
                <w:delText xml:space="preserve"> q, i   </w:delText>
              </w:r>
              <w:r w:rsidRPr="004B6091" w:rsidDel="001E1F97">
                <w:delText xml:space="preserve">=  RDPOSADJ </w:delText>
              </w:r>
              <w:r w:rsidRPr="004B6091" w:rsidDel="001E1F97">
                <w:rPr>
                  <w:i/>
                  <w:vertAlign w:val="subscript"/>
                </w:rPr>
                <w:delText>q, h</w:delText>
              </w:r>
              <w:r w:rsidRPr="004B6091" w:rsidDel="001E1F97">
                <w:delText xml:space="preserve"> –   </w:delText>
              </w:r>
              <w:r w:rsidRPr="004B6091" w:rsidDel="001E1F97">
                <w:rPr>
                  <w:position w:val="-18"/>
                </w:rPr>
                <w:object w:dxaOrig="220" w:dyaOrig="420" w14:anchorId="78C7A1C6">
                  <v:shape id="_x0000_i1101" type="#_x0000_t75" style="width:6pt;height:24pt" o:ole="">
                    <v:imagedata r:id="rId61" o:title=""/>
                  </v:shape>
                  <o:OLEObject Type="Embed" ProgID="Equation.3" ShapeID="_x0000_i1101" DrawAspect="Content" ObjectID="_1786514443" r:id="rId96"/>
                </w:object>
              </w:r>
              <w:r w:rsidRPr="004B6091" w:rsidDel="001E1F97">
                <w:delText>ASOFR6ADJ</w:delText>
              </w:r>
              <w:r w:rsidRPr="004B6091" w:rsidDel="001E1F97">
                <w:rPr>
                  <w:i/>
                  <w:vertAlign w:val="subscript"/>
                </w:rPr>
                <w:delText xml:space="preserve"> q, r, h</w:delText>
              </w:r>
              <w:r w:rsidRPr="004B6091" w:rsidDel="001E1F97">
                <w:delText xml:space="preserve"> </w:delText>
              </w:r>
            </w:del>
          </w:p>
          <w:p w14:paraId="4ED45291" w14:textId="77777777" w:rsidR="001E1F97" w:rsidRPr="004B6091" w:rsidRDefault="001E1F97" w:rsidP="001E1F97">
            <w:pPr>
              <w:spacing w:after="240"/>
              <w:ind w:left="720" w:hanging="720"/>
              <w:rPr>
                <w:ins w:id="303" w:author="ERCOT" w:date="2024-04-04T12:28:00Z"/>
              </w:rPr>
            </w:pPr>
            <w:ins w:id="304" w:author="ERCOT" w:date="2024-04-04T12:28:00Z">
              <w:r w:rsidRPr="004B6091">
                <w:t>(1</w:t>
              </w:r>
              <w:r>
                <w:t>5</w:t>
              </w:r>
              <w:r w:rsidRPr="004B6091">
                <w:t>)</w:t>
              </w:r>
              <w:r w:rsidRPr="004B6091">
                <w:tab/>
                <w:t>The Ancillary Service shortfall in MW that a QSE had at the end of the Adjustment Period for a 15-minute Settlement Interval is:</w:t>
              </w:r>
            </w:ins>
          </w:p>
          <w:p w14:paraId="427053CD" w14:textId="77777777" w:rsidR="001E1F97" w:rsidRPr="00CE15A5" w:rsidRDefault="001E1F97" w:rsidP="001E1F97">
            <w:pPr>
              <w:spacing w:after="240"/>
              <w:ind w:left="720"/>
              <w:rPr>
                <w:ins w:id="305" w:author="ERCOT" w:date="2024-04-04T12:28:00Z"/>
                <w:bCs/>
                <w:iCs/>
              </w:rPr>
            </w:pPr>
            <w:ins w:id="306" w:author="ERCOT" w:date="2024-04-04T12:28:00Z">
              <w:r w:rsidRPr="00CE15A5">
                <w:rPr>
                  <w:b/>
                </w:rPr>
                <w:t xml:space="preserve">RUCASFADJ </w:t>
              </w:r>
              <w:r w:rsidRPr="00CE15A5">
                <w:rPr>
                  <w:b/>
                  <w:i/>
                  <w:vertAlign w:val="subscript"/>
                </w:rPr>
                <w:t xml:space="preserve">q, i   </w:t>
              </w:r>
              <w:r w:rsidRPr="00CE15A5">
                <w:rPr>
                  <w:b/>
                </w:rPr>
                <w:t xml:space="preserve">=  RUPOSADJ </w:t>
              </w:r>
              <w:r w:rsidRPr="00CE15A5">
                <w:rPr>
                  <w:b/>
                  <w:i/>
                  <w:vertAlign w:val="subscript"/>
                </w:rPr>
                <w:t>q, h</w:t>
              </w:r>
              <w:r w:rsidRPr="00CE15A5">
                <w:rPr>
                  <w:bCs/>
                  <w:iCs/>
                </w:rPr>
                <w:t xml:space="preserve"> </w:t>
              </w:r>
              <w:r w:rsidRPr="00CE15A5">
                <w:t xml:space="preserve">+ </w:t>
              </w:r>
              <w:r w:rsidRPr="00CE15A5">
                <w:rPr>
                  <w:b/>
                  <w:i/>
                  <w:vertAlign w:val="subscript"/>
                </w:rPr>
                <w:t xml:space="preserve"> </w:t>
              </w:r>
              <w:r w:rsidRPr="00CE15A5">
                <w:rPr>
                  <w:b/>
                </w:rPr>
                <w:t xml:space="preserve">RDPOSADJ </w:t>
              </w:r>
              <w:r w:rsidRPr="00CE15A5">
                <w:rPr>
                  <w:b/>
                  <w:i/>
                  <w:vertAlign w:val="subscript"/>
                </w:rPr>
                <w:t>q, h</w:t>
              </w:r>
              <w:r w:rsidRPr="00CE15A5">
                <w:rPr>
                  <w:bCs/>
                  <w:iCs/>
                </w:rPr>
                <w:t xml:space="preserve"> </w:t>
              </w:r>
            </w:ins>
          </w:p>
          <w:p w14:paraId="6A4BB21E" w14:textId="77777777" w:rsidR="001E1F97" w:rsidRDefault="001E1F97" w:rsidP="001E1F97">
            <w:pPr>
              <w:spacing w:after="240"/>
              <w:ind w:left="2160"/>
              <w:rPr>
                <w:ins w:id="307" w:author="ERCOT" w:date="2024-04-16T15:54:00Z"/>
                <w:bCs/>
                <w:iCs/>
              </w:rPr>
            </w:pPr>
            <w:ins w:id="308" w:author="ERCOT" w:date="2024-04-04T12:28:00Z">
              <w:r w:rsidRPr="00CE15A5">
                <w:t>+</w:t>
              </w:r>
              <w:r w:rsidRPr="00CE15A5">
                <w:rPr>
                  <w:b/>
                </w:rPr>
                <w:t xml:space="preserve"> </w:t>
              </w:r>
              <w:r>
                <w:rPr>
                  <w:b/>
                </w:rPr>
                <w:t>RR</w:t>
              </w:r>
              <w:r w:rsidRPr="00CE15A5">
                <w:rPr>
                  <w:b/>
                </w:rPr>
                <w:t xml:space="preserve">POSADJ </w:t>
              </w:r>
              <w:r w:rsidRPr="00CE15A5">
                <w:rPr>
                  <w:b/>
                  <w:i/>
                  <w:vertAlign w:val="subscript"/>
                </w:rPr>
                <w:t>q, h</w:t>
              </w:r>
              <w:r w:rsidRPr="00CE15A5">
                <w:rPr>
                  <w:bCs/>
                  <w:iCs/>
                </w:rPr>
                <w:t xml:space="preserve"> </w:t>
              </w:r>
              <w:r>
                <w:t xml:space="preserve"> </w:t>
              </w:r>
              <w:r w:rsidRPr="00CE15A5">
                <w:t>+</w:t>
              </w:r>
              <w:r w:rsidRPr="00CE15A5">
                <w:rPr>
                  <w:b/>
                </w:rPr>
                <w:t xml:space="preserve"> EC</w:t>
              </w:r>
              <w:r>
                <w:rPr>
                  <w:b/>
                </w:rPr>
                <w:t>R</w:t>
              </w:r>
              <w:r w:rsidRPr="00CE15A5">
                <w:rPr>
                  <w:b/>
                </w:rPr>
                <w:t xml:space="preserve">POSADJ </w:t>
              </w:r>
              <w:r w:rsidRPr="00CE15A5">
                <w:rPr>
                  <w:b/>
                  <w:i/>
                  <w:vertAlign w:val="subscript"/>
                </w:rPr>
                <w:t>q, h</w:t>
              </w:r>
              <w:r w:rsidRPr="00CE15A5">
                <w:rPr>
                  <w:bCs/>
                  <w:iCs/>
                </w:rPr>
                <w:t xml:space="preserve"> </w:t>
              </w:r>
              <w:r>
                <w:t xml:space="preserve"> </w:t>
              </w:r>
              <w:r w:rsidRPr="00CE15A5">
                <w:t xml:space="preserve">+ </w:t>
              </w:r>
              <w:r w:rsidRPr="00CE15A5">
                <w:rPr>
                  <w:b/>
                </w:rPr>
                <w:t xml:space="preserve">NSPOSADJ </w:t>
              </w:r>
              <w:r w:rsidRPr="00CE15A5">
                <w:rPr>
                  <w:b/>
                  <w:i/>
                  <w:vertAlign w:val="subscript"/>
                </w:rPr>
                <w:t>q, h</w:t>
              </w:r>
              <w:r w:rsidRPr="00CE15A5">
                <w:rPr>
                  <w:bCs/>
                  <w:iCs/>
                </w:rPr>
                <w:t xml:space="preserve"> </w:t>
              </w:r>
            </w:ins>
          </w:p>
          <w:p w14:paraId="1A1000EE" w14:textId="68BF68C5" w:rsidR="00073E13" w:rsidRPr="00AB5CC1" w:rsidRDefault="00073E13" w:rsidP="001E1F97">
            <w:pPr>
              <w:spacing w:after="240"/>
              <w:ind w:left="2160"/>
              <w:rPr>
                <w:ins w:id="309" w:author="ERCOT" w:date="2024-04-16T15:53:00Z"/>
                <w:b/>
                <w:bCs/>
                <w:iCs/>
              </w:rPr>
            </w:pPr>
            <w:ins w:id="310" w:author="ERCOT" w:date="2024-04-16T15:54:00Z">
              <w:r w:rsidRPr="003334B5">
                <w:t>–</w:t>
              </w:r>
              <w:r w:rsidRPr="00AB5CC1">
                <w:rPr>
                  <w:b/>
                  <w:bCs/>
                </w:rPr>
                <w:t xml:space="preserve"> ASMWCAPUQADJ</w:t>
              </w:r>
              <w:r w:rsidRPr="00934E33">
                <w:rPr>
                  <w:b/>
                  <w:bCs/>
                  <w:i/>
                  <w:vertAlign w:val="subscript"/>
                </w:rPr>
                <w:t xml:space="preserve"> q, h</w:t>
              </w:r>
            </w:ins>
          </w:p>
          <w:p w14:paraId="2B61672F" w14:textId="77777777" w:rsidR="001E1F97" w:rsidRDefault="001E1F97" w:rsidP="001E1F97">
            <w:pPr>
              <w:spacing w:after="240"/>
              <w:ind w:left="720"/>
              <w:rPr>
                <w:ins w:id="311" w:author="ERCOT" w:date="2024-04-04T12:28:00Z"/>
              </w:rPr>
            </w:pPr>
            <w:ins w:id="312" w:author="ERCOT" w:date="2024-04-04T12:28:00Z">
              <w:r>
                <w:t>Where:</w:t>
              </w:r>
            </w:ins>
          </w:p>
          <w:p w14:paraId="4BE41461" w14:textId="32664C26" w:rsidR="00073E13" w:rsidRDefault="00073E13" w:rsidP="001E1F97">
            <w:pPr>
              <w:spacing w:after="240"/>
              <w:ind w:left="720"/>
              <w:rPr>
                <w:ins w:id="313" w:author="ERCOT" w:date="2024-04-16T15:54:00Z"/>
              </w:rPr>
            </w:pPr>
            <w:ins w:id="314" w:author="ERCOT" w:date="2024-04-16T15:54:00Z">
              <w:r>
                <w:t>ASMWCAPU</w:t>
              </w:r>
            </w:ins>
            <w:ins w:id="315" w:author="ERCOT" w:date="2024-04-16T15:55:00Z">
              <w:r>
                <w:t>Q</w:t>
              </w:r>
            </w:ins>
            <w:ins w:id="316" w:author="ERCOT" w:date="2024-04-16T15:54:00Z">
              <w:r>
                <w:t>ADJ</w:t>
              </w:r>
            </w:ins>
            <w:ins w:id="317" w:author="ERCOT" w:date="2024-04-16T15:55:00Z">
              <w:r w:rsidRPr="002F4D26">
                <w:rPr>
                  <w:i/>
                  <w:vertAlign w:val="subscript"/>
                </w:rPr>
                <w:t xml:space="preserve"> q,</w:t>
              </w:r>
              <w:r>
                <w:rPr>
                  <w:i/>
                  <w:vertAlign w:val="subscript"/>
                </w:rPr>
                <w:t xml:space="preserve"> h</w:t>
              </w:r>
            </w:ins>
            <w:ins w:id="318" w:author="ERCOT" w:date="2024-04-16T15:54:00Z">
              <w:r>
                <w:t xml:space="preserve"> = </w:t>
              </w:r>
            </w:ins>
            <w:ins w:id="319" w:author="ERCOT" w:date="2024-04-16T15:54:00Z">
              <w:r w:rsidR="000F36C2" w:rsidRPr="00CE15A5">
                <w:rPr>
                  <w:b/>
                  <w:bCs/>
                  <w:position w:val="-18"/>
                </w:rPr>
                <w:object w:dxaOrig="220" w:dyaOrig="420" w14:anchorId="75C83F86">
                  <v:shape id="_x0000_i1102" type="#_x0000_t75" style="width:13.2pt;height:24pt" o:ole="">
                    <v:imagedata r:id="rId37" o:title=""/>
                  </v:shape>
                  <o:OLEObject Type="Embed" ProgID="Equation.3" ShapeID="_x0000_i1102" DrawAspect="Content" ObjectID="_1786514444" r:id="rId97"/>
                </w:object>
              </w:r>
            </w:ins>
            <m:oMath>
              <m:limLow>
                <m:limLowPr>
                  <m:ctrlPr>
                    <w:ins w:id="320" w:author="ERCOT" w:date="2024-04-16T15:54:00Z">
                      <w:rPr>
                        <w:rFonts w:ascii="Cambria Math" w:hAnsi="Cambria Math"/>
                        <w:i/>
                      </w:rPr>
                    </w:ins>
                  </m:ctrlPr>
                </m:limLowPr>
                <m:e>
                  <m:r>
                    <w:ins w:id="321" w:author="ERCOT" w:date="2024-04-16T15:54:00Z">
                      <w:rPr>
                        <w:rFonts w:ascii="Cambria Math"/>
                      </w:rPr>
                      <m:t>Σ</m:t>
                    </w:ins>
                  </m:r>
                </m:e>
                <m:lim>
                  <m:r>
                    <w:ins w:id="322" w:author="ERCOT" w:date="2024-04-16T15:54:00Z">
                      <w:rPr>
                        <w:rFonts w:ascii="Cambria Math"/>
                      </w:rPr>
                      <m:t>ASSubType</m:t>
                    </w:ins>
                  </m:r>
                </m:lim>
              </m:limLow>
            </m:oMath>
            <w:ins w:id="323" w:author="ERCOT" w:date="2024-04-16T15:54:00Z">
              <w:r w:rsidRPr="00934E33">
                <w:rPr>
                  <w:szCs w:val="32"/>
                </w:rPr>
                <w:t>A</w:t>
              </w:r>
              <w:r w:rsidRPr="00AB5CC1">
                <w:rPr>
                  <w:szCs w:val="32"/>
                </w:rPr>
                <w:t xml:space="preserve">SMWCAPUADJ </w:t>
              </w:r>
              <w:r w:rsidRPr="00AB5CC1">
                <w:rPr>
                  <w:i/>
                  <w:vertAlign w:val="subscript"/>
                </w:rPr>
                <w:t xml:space="preserve"> q, h, </w:t>
              </w:r>
              <w:proofErr w:type="spellStart"/>
              <w:r w:rsidRPr="00AB5CC1">
                <w:rPr>
                  <w:i/>
                  <w:vertAlign w:val="subscript"/>
                </w:rPr>
                <w:t>ASSubType</w:t>
              </w:r>
              <w:proofErr w:type="spellEnd"/>
              <w:r w:rsidRPr="00AB5CC1">
                <w:rPr>
                  <w:i/>
                  <w:vertAlign w:val="subscript"/>
                </w:rPr>
                <w:t>, r</w:t>
              </w:r>
            </w:ins>
          </w:p>
          <w:p w14:paraId="52C046C5" w14:textId="05DCC97B" w:rsidR="001E1F97" w:rsidRPr="0072673D" w:rsidRDefault="001E1F97" w:rsidP="001E1F97">
            <w:pPr>
              <w:spacing w:after="240"/>
              <w:ind w:left="720"/>
              <w:rPr>
                <w:ins w:id="324" w:author="ERCOT" w:date="2024-04-04T12:28:00Z"/>
                <w:iCs/>
              </w:rPr>
            </w:pPr>
            <w:ins w:id="325" w:author="ERCOT" w:date="2024-04-04T12:28:00Z">
              <w:r w:rsidRPr="002F4D26">
                <w:t>RR</w:t>
              </w:r>
              <w:r>
                <w:t>POS</w:t>
              </w:r>
              <w:r>
                <w:rPr>
                  <w:lang w:val="it-IT"/>
                </w:rPr>
                <w:t>ADJ</w:t>
              </w:r>
              <w:r w:rsidRPr="002F4D26">
                <w:t xml:space="preserve"> </w:t>
              </w:r>
              <w:r w:rsidRPr="002F4D26">
                <w:rPr>
                  <w:i/>
                  <w:vertAlign w:val="subscript"/>
                </w:rPr>
                <w:t>q,</w:t>
              </w:r>
              <w:r>
                <w:rPr>
                  <w:i/>
                  <w:vertAlign w:val="subscript"/>
                </w:rPr>
                <w:t xml:space="preserve"> h</w:t>
              </w:r>
              <w:r>
                <w:t xml:space="preserve"> = </w:t>
              </w:r>
            </w:ins>
            <w:ins w:id="326" w:author="ERCOT" w:date="2024-04-18T07:55:00Z">
              <w:r w:rsidR="0072673D">
                <w:t>Max(0,</w:t>
              </w:r>
            </w:ins>
            <w:ins w:id="327" w:author="ERCOT" w:date="2024-04-18T09:18:00Z">
              <w:r w:rsidR="007D1ABE">
                <w:t xml:space="preserve"> </w:t>
              </w:r>
            </w:ins>
            <w:ins w:id="328" w:author="ERCOT" w:date="2024-04-04T12:28:00Z">
              <w:r>
                <w:t>PFPOS</w:t>
              </w:r>
              <w:r>
                <w:rPr>
                  <w:lang w:val="it-IT"/>
                </w:rPr>
                <w:t>ADJ</w:t>
              </w:r>
              <w:r w:rsidRPr="002F4D26">
                <w:t xml:space="preserve"> </w:t>
              </w:r>
              <w:r w:rsidRPr="002F4D26">
                <w:rPr>
                  <w:i/>
                  <w:vertAlign w:val="subscript"/>
                </w:rPr>
                <w:t>q,</w:t>
              </w:r>
              <w:r>
                <w:rPr>
                  <w:i/>
                  <w:vertAlign w:val="subscript"/>
                </w:rPr>
                <w:t xml:space="preserve"> h</w:t>
              </w:r>
              <w:r>
                <w:t xml:space="preserve"> + </w:t>
              </w:r>
            </w:ins>
            <w:ins w:id="329" w:author="ERCOT" w:date="2024-04-18T07:55:00Z">
              <w:r w:rsidR="0072673D">
                <w:t>Max(0,</w:t>
              </w:r>
            </w:ins>
            <w:ins w:id="330" w:author="ERCOT" w:date="2024-04-04T12:28:00Z">
              <w:r>
                <w:t>UFPOS</w:t>
              </w:r>
              <w:r>
                <w:rPr>
                  <w:lang w:val="it-IT"/>
                </w:rPr>
                <w:t>ADJ</w:t>
              </w:r>
              <w:r w:rsidRPr="002F4D26">
                <w:t xml:space="preserve"> </w:t>
              </w:r>
              <w:r w:rsidRPr="002F4D26">
                <w:rPr>
                  <w:i/>
                  <w:vertAlign w:val="subscript"/>
                </w:rPr>
                <w:t>q,</w:t>
              </w:r>
              <w:r>
                <w:rPr>
                  <w:i/>
                  <w:vertAlign w:val="subscript"/>
                </w:rPr>
                <w:t xml:space="preserve"> h</w:t>
              </w:r>
              <w:r>
                <w:t xml:space="preserve"> + FFPOS</w:t>
              </w:r>
              <w:r>
                <w:rPr>
                  <w:lang w:val="it-IT"/>
                </w:rPr>
                <w:t>ADJ</w:t>
              </w:r>
              <w:r w:rsidRPr="002F4D26">
                <w:t xml:space="preserve"> </w:t>
              </w:r>
              <w:r w:rsidRPr="002F4D26">
                <w:rPr>
                  <w:i/>
                  <w:vertAlign w:val="subscript"/>
                </w:rPr>
                <w:t>q,</w:t>
              </w:r>
              <w:r>
                <w:rPr>
                  <w:i/>
                  <w:vertAlign w:val="subscript"/>
                </w:rPr>
                <w:t xml:space="preserve"> h</w:t>
              </w:r>
            </w:ins>
            <w:ins w:id="331" w:author="ERCOT" w:date="2024-04-18T07:55:00Z">
              <w:r w:rsidR="0072673D">
                <w:rPr>
                  <w:iCs/>
                </w:rPr>
                <w:t>))</w:t>
              </w:r>
            </w:ins>
          </w:p>
          <w:p w14:paraId="3567E575" w14:textId="3BF19F24" w:rsidR="001E1F97" w:rsidRPr="00AB5CC1" w:rsidRDefault="001E1F97" w:rsidP="001E1F97">
            <w:pPr>
              <w:spacing w:after="240"/>
              <w:ind w:left="1440" w:hanging="720"/>
              <w:rPr>
                <w:ins w:id="332" w:author="ERCOT" w:date="2024-04-04T12:28:00Z"/>
                <w:iCs/>
              </w:rPr>
            </w:pPr>
            <w:ins w:id="333" w:author="ERCOT" w:date="2024-04-04T12:28:00Z">
              <w:r>
                <w:t>ECRPOS</w:t>
              </w:r>
              <w:r>
                <w:rPr>
                  <w:lang w:val="it-IT"/>
                </w:rPr>
                <w:t>ADJ</w:t>
              </w:r>
              <w:r w:rsidRPr="002F4D26">
                <w:t xml:space="preserve"> </w:t>
              </w:r>
              <w:r w:rsidRPr="002F4D26">
                <w:rPr>
                  <w:i/>
                  <w:vertAlign w:val="subscript"/>
                </w:rPr>
                <w:t>q,</w:t>
              </w:r>
              <w:r>
                <w:rPr>
                  <w:i/>
                  <w:vertAlign w:val="subscript"/>
                </w:rPr>
                <w:t xml:space="preserve"> h</w:t>
              </w:r>
              <w:r>
                <w:t xml:space="preserve"> = </w:t>
              </w:r>
            </w:ins>
            <w:ins w:id="334" w:author="ERCOT" w:date="2024-04-18T07:55:00Z">
              <w:r w:rsidR="0072673D">
                <w:t>Max(0,</w:t>
              </w:r>
            </w:ins>
            <w:ins w:id="335" w:author="ERCOT" w:date="2024-04-18T09:17:00Z">
              <w:r w:rsidR="007D1ABE">
                <w:t xml:space="preserve"> </w:t>
              </w:r>
            </w:ins>
            <w:ins w:id="336" w:author="ERCOT" w:date="2024-04-04T12:28:00Z">
              <w:r>
                <w:t>ECSPOS</w:t>
              </w:r>
              <w:r>
                <w:rPr>
                  <w:lang w:val="it-IT"/>
                </w:rPr>
                <w:t>ADJ</w:t>
              </w:r>
              <w:r w:rsidRPr="002F4D26">
                <w:t xml:space="preserve"> </w:t>
              </w:r>
              <w:r w:rsidRPr="002F4D26">
                <w:rPr>
                  <w:i/>
                  <w:vertAlign w:val="subscript"/>
                </w:rPr>
                <w:t>q,</w:t>
              </w:r>
              <w:r>
                <w:rPr>
                  <w:i/>
                  <w:vertAlign w:val="subscript"/>
                </w:rPr>
                <w:t xml:space="preserve"> h</w:t>
              </w:r>
              <w:r>
                <w:t xml:space="preserve"> + ECMPOS</w:t>
              </w:r>
              <w:r>
                <w:rPr>
                  <w:lang w:val="it-IT"/>
                </w:rPr>
                <w:t>ADJ</w:t>
              </w:r>
              <w:r w:rsidRPr="002F4D26">
                <w:t xml:space="preserve"> </w:t>
              </w:r>
              <w:r w:rsidRPr="002F4D26">
                <w:rPr>
                  <w:i/>
                  <w:vertAlign w:val="subscript"/>
                </w:rPr>
                <w:t>q,</w:t>
              </w:r>
              <w:r>
                <w:rPr>
                  <w:i/>
                  <w:vertAlign w:val="subscript"/>
                </w:rPr>
                <w:t xml:space="preserve"> h</w:t>
              </w:r>
            </w:ins>
            <w:ins w:id="337" w:author="ERCOT" w:date="2024-04-18T07:55:00Z">
              <w:r w:rsidR="0072673D">
                <w:rPr>
                  <w:iCs/>
                </w:rPr>
                <w:t>)</w:t>
              </w:r>
            </w:ins>
          </w:p>
          <w:p w14:paraId="6DDA96F0" w14:textId="27722BC1" w:rsidR="001E1F97" w:rsidRPr="0072673D" w:rsidRDefault="001E1F97" w:rsidP="001E1F97">
            <w:pPr>
              <w:spacing w:after="240"/>
              <w:ind w:left="1440" w:hanging="720"/>
              <w:rPr>
                <w:ins w:id="338" w:author="ERCOT" w:date="2024-04-04T12:28:00Z"/>
                <w:iCs/>
              </w:rPr>
            </w:pPr>
            <w:ins w:id="339" w:author="ERCOT" w:date="2024-04-04T12:28:00Z">
              <w:r w:rsidRPr="002F4D26">
                <w:t>NS</w:t>
              </w:r>
              <w:r>
                <w:t>POS</w:t>
              </w:r>
              <w:r>
                <w:rPr>
                  <w:lang w:val="it-IT"/>
                </w:rPr>
                <w:t>ADJ</w:t>
              </w:r>
              <w:r w:rsidRPr="002F4D26">
                <w:t xml:space="preserve"> </w:t>
              </w:r>
              <w:r w:rsidRPr="002F4D26">
                <w:rPr>
                  <w:i/>
                  <w:vertAlign w:val="subscript"/>
                </w:rPr>
                <w:t>q,</w:t>
              </w:r>
              <w:r>
                <w:rPr>
                  <w:i/>
                  <w:vertAlign w:val="subscript"/>
                </w:rPr>
                <w:t xml:space="preserve"> h</w:t>
              </w:r>
              <w:r>
                <w:t xml:space="preserve"> = </w:t>
              </w:r>
            </w:ins>
            <w:ins w:id="340" w:author="ERCOT" w:date="2024-04-18T07:55:00Z">
              <w:r w:rsidR="0072673D">
                <w:t>Max(0,</w:t>
              </w:r>
            </w:ins>
            <w:ins w:id="341" w:author="ERCOT" w:date="2024-04-04T12:28:00Z">
              <w:r w:rsidRPr="002F4D26">
                <w:t>NS</w:t>
              </w:r>
              <w:r>
                <w:t>SPOS</w:t>
              </w:r>
              <w:r>
                <w:rPr>
                  <w:lang w:val="it-IT"/>
                </w:rPr>
                <w:t>ADJ</w:t>
              </w:r>
              <w:r w:rsidRPr="002F4D26">
                <w:t xml:space="preserve"> </w:t>
              </w:r>
              <w:r w:rsidRPr="002F4D26">
                <w:rPr>
                  <w:i/>
                  <w:vertAlign w:val="subscript"/>
                </w:rPr>
                <w:t>q,</w:t>
              </w:r>
              <w:r>
                <w:rPr>
                  <w:i/>
                  <w:vertAlign w:val="subscript"/>
                </w:rPr>
                <w:t xml:space="preserve"> h</w:t>
              </w:r>
              <w:r>
                <w:t xml:space="preserve"> + </w:t>
              </w:r>
              <w:r w:rsidRPr="002F4D26">
                <w:t>NS</w:t>
              </w:r>
              <w:r>
                <w:t>MPOS</w:t>
              </w:r>
              <w:r>
                <w:rPr>
                  <w:lang w:val="it-IT"/>
                </w:rPr>
                <w:t>ADJ</w:t>
              </w:r>
              <w:r w:rsidRPr="002F4D26">
                <w:t xml:space="preserve"> </w:t>
              </w:r>
              <w:r w:rsidRPr="002F4D26">
                <w:rPr>
                  <w:i/>
                  <w:vertAlign w:val="subscript"/>
                </w:rPr>
                <w:t>q,</w:t>
              </w:r>
              <w:r>
                <w:rPr>
                  <w:i/>
                  <w:vertAlign w:val="subscript"/>
                </w:rPr>
                <w:t xml:space="preserve"> h</w:t>
              </w:r>
            </w:ins>
            <w:ins w:id="342" w:author="ERCOT" w:date="2024-04-18T07:56:00Z">
              <w:r w:rsidR="0072673D">
                <w:rPr>
                  <w:iCs/>
                </w:rPr>
                <w:t>)</w:t>
              </w:r>
            </w:ins>
          </w:p>
          <w:p w14:paraId="645E3C1A" w14:textId="35F40A58" w:rsidR="007D64A5" w:rsidRPr="004B6091" w:rsidRDefault="007D64A5" w:rsidP="009C6B68">
            <w:pPr>
              <w:tabs>
                <w:tab w:val="left" w:pos="2340"/>
                <w:tab w:val="left" w:pos="3420"/>
              </w:tabs>
              <w:rPr>
                <w:bCs/>
              </w:rPr>
            </w:pPr>
            <w:r w:rsidRPr="004B6091">
              <w:rPr>
                <w:bCs/>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60"/>
              <w:gridCol w:w="1130"/>
              <w:gridCol w:w="5793"/>
            </w:tblGrid>
            <w:tr w:rsidR="007D64A5" w14:paraId="4D2F01C2" w14:textId="77777777" w:rsidTr="008F2343">
              <w:trPr>
                <w:cantSplit/>
                <w:tblHeader/>
              </w:trPr>
              <w:tc>
                <w:tcPr>
                  <w:tcW w:w="1231" w:type="pct"/>
                </w:tcPr>
                <w:p w14:paraId="0E349F25" w14:textId="77777777" w:rsidR="007D64A5" w:rsidRPr="0079770A" w:rsidRDefault="007D64A5" w:rsidP="001E1F97">
                  <w:pPr>
                    <w:pStyle w:val="TableHead"/>
                  </w:pPr>
                  <w:r w:rsidRPr="0079770A">
                    <w:t>Variable</w:t>
                  </w:r>
                </w:p>
              </w:tc>
              <w:tc>
                <w:tcPr>
                  <w:tcW w:w="615" w:type="pct"/>
                </w:tcPr>
                <w:p w14:paraId="13C9FEEC" w14:textId="77777777" w:rsidR="007D64A5" w:rsidRPr="0079770A" w:rsidRDefault="007D64A5" w:rsidP="001E1F97">
                  <w:pPr>
                    <w:pStyle w:val="TableHead"/>
                    <w:jc w:val="center"/>
                  </w:pPr>
                  <w:r w:rsidRPr="0079770A">
                    <w:t>Unit</w:t>
                  </w:r>
                </w:p>
              </w:tc>
              <w:tc>
                <w:tcPr>
                  <w:tcW w:w="3154" w:type="pct"/>
                </w:tcPr>
                <w:p w14:paraId="47456B37" w14:textId="77777777" w:rsidR="007D64A5" w:rsidRPr="0079770A" w:rsidRDefault="007D64A5" w:rsidP="001E1F97">
                  <w:pPr>
                    <w:pStyle w:val="TableHead"/>
                  </w:pPr>
                  <w:r w:rsidRPr="0079770A">
                    <w:t>Definition</w:t>
                  </w:r>
                </w:p>
              </w:tc>
            </w:tr>
            <w:tr w:rsidR="007D64A5" w14:paraId="43F52204" w14:textId="77777777" w:rsidTr="008F2343">
              <w:trPr>
                <w:cantSplit/>
              </w:trPr>
              <w:tc>
                <w:tcPr>
                  <w:tcW w:w="1231" w:type="pct"/>
                </w:tcPr>
                <w:p w14:paraId="1F635515" w14:textId="77777777" w:rsidR="007D64A5" w:rsidRPr="0079770A" w:rsidRDefault="007D64A5" w:rsidP="001E1F97">
                  <w:pPr>
                    <w:pStyle w:val="TableBody"/>
                  </w:pPr>
                  <w:r w:rsidRPr="0079770A">
                    <w:t xml:space="preserve">RUCSFRS </w:t>
                  </w:r>
                  <w:proofErr w:type="spellStart"/>
                  <w:r w:rsidRPr="0079770A">
                    <w:rPr>
                      <w:i/>
                      <w:vertAlign w:val="subscript"/>
                    </w:rPr>
                    <w:t>ruc</w:t>
                  </w:r>
                  <w:proofErr w:type="spellEnd"/>
                  <w:r w:rsidRPr="0079770A">
                    <w:rPr>
                      <w:i/>
                      <w:vertAlign w:val="subscript"/>
                    </w:rPr>
                    <w:t>, i, q</w:t>
                  </w:r>
                </w:p>
              </w:tc>
              <w:tc>
                <w:tcPr>
                  <w:tcW w:w="615" w:type="pct"/>
                </w:tcPr>
                <w:p w14:paraId="40C3C5CB" w14:textId="77777777" w:rsidR="007D64A5" w:rsidRPr="0079770A" w:rsidRDefault="007D64A5" w:rsidP="001E1F97">
                  <w:pPr>
                    <w:pStyle w:val="TableBody"/>
                    <w:jc w:val="center"/>
                  </w:pPr>
                  <w:r w:rsidRPr="0079770A">
                    <w:t>none</w:t>
                  </w:r>
                </w:p>
              </w:tc>
              <w:tc>
                <w:tcPr>
                  <w:tcW w:w="3154" w:type="pct"/>
                </w:tcPr>
                <w:p w14:paraId="3187DB4F" w14:textId="77777777" w:rsidR="007D64A5" w:rsidRPr="0079770A" w:rsidRDefault="007D64A5" w:rsidP="001E1F97">
                  <w:pPr>
                    <w:pStyle w:val="TableBody"/>
                  </w:pPr>
                  <w:r w:rsidRPr="0079770A">
                    <w:rPr>
                      <w:i/>
                    </w:rPr>
                    <w:t>RUC Shortfall Ratio Share</w:t>
                  </w:r>
                  <w:r w:rsidRPr="0079770A">
                    <w:t>—The ratio of the QSE</w:t>
                  </w:r>
                  <w:r w:rsidRPr="0079770A">
                    <w:rPr>
                      <w:i/>
                    </w:rPr>
                    <w:t xml:space="preserve"> q</w:t>
                  </w:r>
                  <w:r w:rsidRPr="0079770A">
                    <w:t>’s capacity shortfall to the sum of all QSEs’ capacity shortfalls, for the RUC process</w:t>
                  </w:r>
                  <w:r w:rsidRPr="0079770A">
                    <w:rPr>
                      <w:i/>
                    </w:rPr>
                    <w:t xml:space="preserve"> </w:t>
                  </w:r>
                  <w:proofErr w:type="spellStart"/>
                  <w:r w:rsidRPr="0079770A">
                    <w:rPr>
                      <w:i/>
                    </w:rPr>
                    <w:t>ruc</w:t>
                  </w:r>
                  <w:proofErr w:type="spellEnd"/>
                  <w:r w:rsidRPr="0079770A">
                    <w:t xml:space="preserve">, for the 15-minute Settlement Interval </w:t>
                  </w:r>
                  <w:r w:rsidRPr="0079770A">
                    <w:rPr>
                      <w:i/>
                    </w:rPr>
                    <w:t>i</w:t>
                  </w:r>
                  <w:r w:rsidRPr="0079770A">
                    <w:t>.</w:t>
                  </w:r>
                </w:p>
              </w:tc>
            </w:tr>
            <w:tr w:rsidR="007D64A5" w14:paraId="3AD23CFA" w14:textId="77777777" w:rsidTr="008F2343">
              <w:trPr>
                <w:cantSplit/>
              </w:trPr>
              <w:tc>
                <w:tcPr>
                  <w:tcW w:w="1231" w:type="pct"/>
                </w:tcPr>
                <w:p w14:paraId="2E26D5C3" w14:textId="77777777" w:rsidR="007D64A5" w:rsidRPr="0079770A" w:rsidRDefault="007D64A5" w:rsidP="001E1F97">
                  <w:pPr>
                    <w:pStyle w:val="TableBody"/>
                  </w:pPr>
                  <w:r w:rsidRPr="0079770A">
                    <w:t xml:space="preserve">RUCSF </w:t>
                  </w:r>
                  <w:proofErr w:type="spellStart"/>
                  <w:r w:rsidRPr="0079770A">
                    <w:rPr>
                      <w:i/>
                      <w:vertAlign w:val="subscript"/>
                    </w:rPr>
                    <w:t>ruc</w:t>
                  </w:r>
                  <w:proofErr w:type="spellEnd"/>
                  <w:r w:rsidRPr="0079770A">
                    <w:rPr>
                      <w:i/>
                      <w:vertAlign w:val="subscript"/>
                    </w:rPr>
                    <w:t>, i, q</w:t>
                  </w:r>
                </w:p>
              </w:tc>
              <w:tc>
                <w:tcPr>
                  <w:tcW w:w="615" w:type="pct"/>
                </w:tcPr>
                <w:p w14:paraId="22E3594E" w14:textId="77777777" w:rsidR="007D64A5" w:rsidRPr="0079770A" w:rsidRDefault="007D64A5" w:rsidP="001E1F97">
                  <w:pPr>
                    <w:pStyle w:val="TableBody"/>
                    <w:jc w:val="center"/>
                  </w:pPr>
                  <w:r w:rsidRPr="0079770A">
                    <w:t>MW</w:t>
                  </w:r>
                </w:p>
              </w:tc>
              <w:tc>
                <w:tcPr>
                  <w:tcW w:w="3154" w:type="pct"/>
                </w:tcPr>
                <w:p w14:paraId="06E5D969" w14:textId="77777777" w:rsidR="007D64A5" w:rsidRPr="0079770A" w:rsidRDefault="007D64A5" w:rsidP="001E1F97">
                  <w:pPr>
                    <w:pStyle w:val="TableBody"/>
                  </w:pPr>
                  <w:r w:rsidRPr="0079770A">
                    <w:rPr>
                      <w:i/>
                    </w:rPr>
                    <w:t>RUC Shortfall</w:t>
                  </w:r>
                  <w:r w:rsidRPr="0079770A">
                    <w:t xml:space="preserve">—The QSE </w:t>
                  </w:r>
                  <w:r w:rsidRPr="0079770A">
                    <w:rPr>
                      <w:i/>
                    </w:rPr>
                    <w:t>q</w:t>
                  </w:r>
                  <w:r w:rsidRPr="0079770A">
                    <w:t xml:space="preserve">’s capacity shortfall for the RUC process </w:t>
                  </w:r>
                  <w:proofErr w:type="spellStart"/>
                  <w:r w:rsidRPr="0079770A">
                    <w:rPr>
                      <w:i/>
                    </w:rPr>
                    <w:t>ruc</w:t>
                  </w:r>
                  <w:proofErr w:type="spellEnd"/>
                  <w:r w:rsidRPr="0079770A">
                    <w:t xml:space="preserve"> for the 15-minute Settlement Interval</w:t>
                  </w:r>
                  <w:r w:rsidRPr="0079770A">
                    <w:rPr>
                      <w:i/>
                    </w:rPr>
                    <w:t xml:space="preserve"> i</w:t>
                  </w:r>
                  <w:r w:rsidRPr="0079770A">
                    <w:t>.</w:t>
                  </w:r>
                </w:p>
              </w:tc>
            </w:tr>
            <w:tr w:rsidR="007D64A5" w14:paraId="66E47DDE" w14:textId="77777777" w:rsidTr="008F2343">
              <w:trPr>
                <w:cantSplit/>
              </w:trPr>
              <w:tc>
                <w:tcPr>
                  <w:tcW w:w="1231" w:type="pct"/>
                </w:tcPr>
                <w:p w14:paraId="2E7A26A0" w14:textId="77777777" w:rsidR="007D64A5" w:rsidRPr="0079770A" w:rsidRDefault="007D64A5" w:rsidP="001E1F97">
                  <w:pPr>
                    <w:pStyle w:val="TableBody"/>
                  </w:pPr>
                  <w:r w:rsidRPr="0079770A">
                    <w:t xml:space="preserve">RUCSFTOT </w:t>
                  </w:r>
                  <w:proofErr w:type="spellStart"/>
                  <w:r w:rsidRPr="0079770A">
                    <w:rPr>
                      <w:i/>
                      <w:vertAlign w:val="subscript"/>
                    </w:rPr>
                    <w:t>ruc</w:t>
                  </w:r>
                  <w:proofErr w:type="spellEnd"/>
                  <w:r w:rsidRPr="0079770A">
                    <w:rPr>
                      <w:i/>
                      <w:vertAlign w:val="subscript"/>
                    </w:rPr>
                    <w:t>, i</w:t>
                  </w:r>
                </w:p>
              </w:tc>
              <w:tc>
                <w:tcPr>
                  <w:tcW w:w="615" w:type="pct"/>
                </w:tcPr>
                <w:p w14:paraId="1F289FDE" w14:textId="77777777" w:rsidR="007D64A5" w:rsidRPr="0079770A" w:rsidRDefault="007D64A5" w:rsidP="001E1F97">
                  <w:pPr>
                    <w:pStyle w:val="TableBody"/>
                    <w:jc w:val="center"/>
                  </w:pPr>
                  <w:r w:rsidRPr="0079770A">
                    <w:t>MW</w:t>
                  </w:r>
                </w:p>
              </w:tc>
              <w:tc>
                <w:tcPr>
                  <w:tcW w:w="3154" w:type="pct"/>
                </w:tcPr>
                <w:p w14:paraId="7489D605" w14:textId="77777777" w:rsidR="007D64A5" w:rsidRPr="0079770A" w:rsidRDefault="007D64A5" w:rsidP="001E1F97">
                  <w:pPr>
                    <w:pStyle w:val="TableBody"/>
                    <w:rPr>
                      <w:i/>
                    </w:rPr>
                  </w:pPr>
                  <w:r w:rsidRPr="0079770A">
                    <w:rPr>
                      <w:i/>
                    </w:rPr>
                    <w:t>RUC Shortfall Total</w:t>
                  </w:r>
                  <w:r w:rsidRPr="0079770A">
                    <w:t>—The sum of all QSEs’ capacity shortfalls, for a RUC process</w:t>
                  </w:r>
                  <w:r w:rsidRPr="0079770A">
                    <w:rPr>
                      <w:i/>
                    </w:rPr>
                    <w:t xml:space="preserve"> </w:t>
                  </w:r>
                  <w:proofErr w:type="spellStart"/>
                  <w:r w:rsidRPr="0079770A">
                    <w:rPr>
                      <w:i/>
                    </w:rPr>
                    <w:t>ruc</w:t>
                  </w:r>
                  <w:proofErr w:type="spellEnd"/>
                  <w:r w:rsidRPr="0079770A">
                    <w:t>, for a 15-minute Settlement Interval</w:t>
                  </w:r>
                  <w:r w:rsidRPr="0079770A">
                    <w:rPr>
                      <w:i/>
                    </w:rPr>
                    <w:t xml:space="preserve"> i</w:t>
                  </w:r>
                  <w:r w:rsidRPr="0079770A">
                    <w:t>.</w:t>
                  </w:r>
                </w:p>
              </w:tc>
            </w:tr>
            <w:tr w:rsidR="007D64A5" w14:paraId="40BDD53F" w14:textId="77777777" w:rsidTr="008F2343">
              <w:trPr>
                <w:cantSplit/>
              </w:trPr>
              <w:tc>
                <w:tcPr>
                  <w:tcW w:w="1231" w:type="pct"/>
                </w:tcPr>
                <w:p w14:paraId="66BD97D2" w14:textId="77777777" w:rsidR="007D64A5" w:rsidRPr="0079770A" w:rsidRDefault="007D64A5" w:rsidP="001E1F97">
                  <w:pPr>
                    <w:pStyle w:val="TableBody"/>
                  </w:pPr>
                  <w:r w:rsidRPr="0079770A">
                    <w:t xml:space="preserve">RUCSFSNAP </w:t>
                  </w:r>
                  <w:proofErr w:type="spellStart"/>
                  <w:r w:rsidRPr="0079770A">
                    <w:rPr>
                      <w:i/>
                      <w:vertAlign w:val="subscript"/>
                    </w:rPr>
                    <w:t>ruc</w:t>
                  </w:r>
                  <w:proofErr w:type="spellEnd"/>
                  <w:r w:rsidRPr="0079770A">
                    <w:rPr>
                      <w:i/>
                      <w:vertAlign w:val="subscript"/>
                    </w:rPr>
                    <w:t>, q, i</w:t>
                  </w:r>
                </w:p>
              </w:tc>
              <w:tc>
                <w:tcPr>
                  <w:tcW w:w="615" w:type="pct"/>
                </w:tcPr>
                <w:p w14:paraId="12763BE4" w14:textId="77777777" w:rsidR="007D64A5" w:rsidRPr="0079770A" w:rsidRDefault="007D64A5" w:rsidP="001E1F97">
                  <w:pPr>
                    <w:pStyle w:val="TableBody"/>
                    <w:jc w:val="center"/>
                  </w:pPr>
                  <w:r w:rsidRPr="0079770A">
                    <w:t>MW</w:t>
                  </w:r>
                </w:p>
              </w:tc>
              <w:tc>
                <w:tcPr>
                  <w:tcW w:w="3154" w:type="pct"/>
                </w:tcPr>
                <w:p w14:paraId="5CE4632E" w14:textId="77777777" w:rsidR="007D64A5" w:rsidRPr="0079770A" w:rsidRDefault="007D64A5" w:rsidP="001E1F97">
                  <w:pPr>
                    <w:pStyle w:val="TableBody"/>
                  </w:pPr>
                  <w:r w:rsidRPr="0079770A">
                    <w:rPr>
                      <w:i/>
                    </w:rPr>
                    <w:t>RUC Shortfall at Snapshot</w:t>
                  </w:r>
                  <w:r w:rsidRPr="0079770A">
                    <w:t xml:space="preserve">—The QSE </w:t>
                  </w:r>
                  <w:r w:rsidRPr="0079770A">
                    <w:rPr>
                      <w:i/>
                    </w:rPr>
                    <w:t>q</w:t>
                  </w:r>
                  <w:r w:rsidRPr="0079770A">
                    <w:t xml:space="preserve">’s capacity shortfall will be the maximum of the QSE’s overall shortfall or Ancillary Service shortfall, as calculated for the RUC process </w:t>
                  </w:r>
                  <w:proofErr w:type="spellStart"/>
                  <w:r w:rsidRPr="0079770A">
                    <w:rPr>
                      <w:i/>
                    </w:rPr>
                    <w:t>ruc</w:t>
                  </w:r>
                  <w:proofErr w:type="spellEnd"/>
                  <w:r w:rsidRPr="0079770A">
                    <w:t xml:space="preserve"> for the 15-minute Settlement Interval</w:t>
                  </w:r>
                  <w:r w:rsidRPr="0079770A">
                    <w:rPr>
                      <w:i/>
                    </w:rPr>
                    <w:t xml:space="preserve"> i</w:t>
                  </w:r>
                  <w:r w:rsidRPr="0079770A">
                    <w:t>.</w:t>
                  </w:r>
                </w:p>
              </w:tc>
            </w:tr>
            <w:tr w:rsidR="007D64A5" w14:paraId="73251EE5" w14:textId="77777777" w:rsidTr="008F2343">
              <w:trPr>
                <w:cantSplit/>
              </w:trPr>
              <w:tc>
                <w:tcPr>
                  <w:tcW w:w="1231" w:type="pct"/>
                </w:tcPr>
                <w:p w14:paraId="4DAA9D30" w14:textId="77777777" w:rsidR="007D64A5" w:rsidRPr="0079770A" w:rsidRDefault="007D64A5" w:rsidP="001E1F97">
                  <w:pPr>
                    <w:pStyle w:val="TableBody"/>
                  </w:pPr>
                  <w:r w:rsidRPr="0079770A">
                    <w:t xml:space="preserve">RUCSFADJ </w:t>
                  </w:r>
                  <w:proofErr w:type="spellStart"/>
                  <w:r w:rsidRPr="0079770A">
                    <w:rPr>
                      <w:i/>
                      <w:vertAlign w:val="subscript"/>
                    </w:rPr>
                    <w:t>ruc</w:t>
                  </w:r>
                  <w:proofErr w:type="spellEnd"/>
                  <w:r w:rsidRPr="0079770A">
                    <w:rPr>
                      <w:i/>
                      <w:vertAlign w:val="subscript"/>
                    </w:rPr>
                    <w:t>, q, i</w:t>
                  </w:r>
                </w:p>
              </w:tc>
              <w:tc>
                <w:tcPr>
                  <w:tcW w:w="615" w:type="pct"/>
                </w:tcPr>
                <w:p w14:paraId="255D2955" w14:textId="77777777" w:rsidR="007D64A5" w:rsidRPr="0079770A" w:rsidRDefault="007D64A5" w:rsidP="001E1F97">
                  <w:pPr>
                    <w:pStyle w:val="TableBody"/>
                    <w:jc w:val="center"/>
                  </w:pPr>
                  <w:r w:rsidRPr="0079770A">
                    <w:t>MW</w:t>
                  </w:r>
                </w:p>
              </w:tc>
              <w:tc>
                <w:tcPr>
                  <w:tcW w:w="3154" w:type="pct"/>
                </w:tcPr>
                <w:p w14:paraId="02077521" w14:textId="77777777" w:rsidR="007D64A5" w:rsidRPr="0079770A" w:rsidRDefault="007D64A5" w:rsidP="001E1F97">
                  <w:pPr>
                    <w:pStyle w:val="TableBody"/>
                  </w:pPr>
                  <w:r w:rsidRPr="0079770A">
                    <w:rPr>
                      <w:i/>
                    </w:rPr>
                    <w:t>RUC Shortfall at End of Adjustment Period</w:t>
                  </w:r>
                  <w:r w:rsidRPr="0079770A">
                    <w:t xml:space="preserve">—The QSE </w:t>
                  </w:r>
                  <w:r w:rsidRPr="0079770A">
                    <w:rPr>
                      <w:i/>
                    </w:rPr>
                    <w:t>q</w:t>
                  </w:r>
                  <w:r w:rsidRPr="0079770A">
                    <w:t>’s end of Adjustment Period capacity shortfall will be the maximum of the QSE’s overall shortfall or Ancillary Service shortfall, as calculated for the RUC process</w:t>
                  </w:r>
                  <w:r w:rsidRPr="0079770A">
                    <w:rPr>
                      <w:i/>
                    </w:rPr>
                    <w:t xml:space="preserve"> </w:t>
                  </w:r>
                  <w:proofErr w:type="spellStart"/>
                  <w:r w:rsidRPr="0079770A">
                    <w:rPr>
                      <w:i/>
                    </w:rPr>
                    <w:t>ruc</w:t>
                  </w:r>
                  <w:proofErr w:type="spellEnd"/>
                  <w:r w:rsidRPr="0079770A">
                    <w:t>, for the 15-minute Settlement Interval</w:t>
                  </w:r>
                  <w:r w:rsidRPr="0079770A">
                    <w:rPr>
                      <w:i/>
                    </w:rPr>
                    <w:t xml:space="preserve"> i</w:t>
                  </w:r>
                  <w:r w:rsidRPr="0079770A">
                    <w:t>.</w:t>
                  </w:r>
                </w:p>
              </w:tc>
            </w:tr>
            <w:tr w:rsidR="007D64A5" w14:paraId="67817AE2" w14:textId="77777777" w:rsidTr="008F2343">
              <w:trPr>
                <w:cantSplit/>
              </w:trPr>
              <w:tc>
                <w:tcPr>
                  <w:tcW w:w="1231" w:type="pct"/>
                </w:tcPr>
                <w:p w14:paraId="721F21F7" w14:textId="77777777" w:rsidR="007D64A5" w:rsidRPr="0079770A" w:rsidRDefault="007D64A5" w:rsidP="001E1F97">
                  <w:pPr>
                    <w:pStyle w:val="TableBody"/>
                  </w:pPr>
                  <w:r w:rsidRPr="0079770A">
                    <w:t xml:space="preserve">RUCCAPCREDIT </w:t>
                  </w:r>
                  <w:r w:rsidRPr="0079770A">
                    <w:rPr>
                      <w:i/>
                      <w:vertAlign w:val="subscript"/>
                    </w:rPr>
                    <w:t>q, i, z</w:t>
                  </w:r>
                </w:p>
              </w:tc>
              <w:tc>
                <w:tcPr>
                  <w:tcW w:w="615" w:type="pct"/>
                </w:tcPr>
                <w:p w14:paraId="2F66EB5B" w14:textId="77777777" w:rsidR="007D64A5" w:rsidRPr="0079770A" w:rsidRDefault="007D64A5" w:rsidP="001E1F97">
                  <w:pPr>
                    <w:pStyle w:val="TableBody"/>
                    <w:jc w:val="center"/>
                  </w:pPr>
                  <w:r w:rsidRPr="0079770A">
                    <w:t>MW</w:t>
                  </w:r>
                </w:p>
              </w:tc>
              <w:tc>
                <w:tcPr>
                  <w:tcW w:w="3154" w:type="pct"/>
                </w:tcPr>
                <w:p w14:paraId="1A5FC7D2" w14:textId="77777777" w:rsidR="007D64A5" w:rsidRPr="0079770A" w:rsidRDefault="007D64A5" w:rsidP="001E1F97">
                  <w:pPr>
                    <w:pStyle w:val="TableBody"/>
                    <w:rPr>
                      <w:i/>
                    </w:rPr>
                  </w:pPr>
                  <w:r w:rsidRPr="0079770A">
                    <w:rPr>
                      <w:i/>
                    </w:rPr>
                    <w:t>RUC Capacity Credit</w:t>
                  </w:r>
                  <w:r w:rsidRPr="0079770A">
                    <w:t xml:space="preserve">—The QSE </w:t>
                  </w:r>
                  <w:r w:rsidRPr="0079770A">
                    <w:rPr>
                      <w:i/>
                    </w:rPr>
                    <w:t>q</w:t>
                  </w:r>
                  <w:r w:rsidRPr="0079770A">
                    <w:t xml:space="preserve">’s capacity credit resulting from capacity paid through the RUC Capacity-Short Amount for RUC process </w:t>
                  </w:r>
                  <w:r w:rsidRPr="0079770A">
                    <w:rPr>
                      <w:i/>
                    </w:rPr>
                    <w:t>z</w:t>
                  </w:r>
                  <w:r w:rsidRPr="0079770A">
                    <w:t xml:space="preserve"> for the 15-minute Settlement Interval</w:t>
                  </w:r>
                  <w:r w:rsidRPr="0079770A">
                    <w:rPr>
                      <w:i/>
                    </w:rPr>
                    <w:t xml:space="preserve"> i</w:t>
                  </w:r>
                  <w:r w:rsidRPr="0079770A">
                    <w:t>.</w:t>
                  </w:r>
                </w:p>
              </w:tc>
            </w:tr>
            <w:tr w:rsidR="007D64A5" w14:paraId="3EDD6602" w14:textId="77777777" w:rsidTr="008F2343">
              <w:trPr>
                <w:cantSplit/>
              </w:trPr>
              <w:tc>
                <w:tcPr>
                  <w:tcW w:w="1231" w:type="pct"/>
                </w:tcPr>
                <w:p w14:paraId="6D5427C2" w14:textId="77777777" w:rsidR="007D64A5" w:rsidRPr="0079770A" w:rsidRDefault="007D64A5" w:rsidP="001E1F97">
                  <w:pPr>
                    <w:pStyle w:val="TableBody"/>
                  </w:pPr>
                  <w:r w:rsidRPr="0079770A">
                    <w:lastRenderedPageBreak/>
                    <w:t xml:space="preserve">RUCOSFSNAP </w:t>
                  </w:r>
                  <w:proofErr w:type="spellStart"/>
                  <w:r w:rsidRPr="0079770A">
                    <w:rPr>
                      <w:i/>
                      <w:vertAlign w:val="subscript"/>
                    </w:rPr>
                    <w:t>ruc</w:t>
                  </w:r>
                  <w:proofErr w:type="spellEnd"/>
                  <w:r w:rsidRPr="0079770A">
                    <w:rPr>
                      <w:i/>
                      <w:vertAlign w:val="subscript"/>
                    </w:rPr>
                    <w:t>, q, i</w:t>
                  </w:r>
                </w:p>
              </w:tc>
              <w:tc>
                <w:tcPr>
                  <w:tcW w:w="615" w:type="pct"/>
                </w:tcPr>
                <w:p w14:paraId="508640C0" w14:textId="77777777" w:rsidR="007D64A5" w:rsidRPr="0079770A" w:rsidRDefault="007D64A5" w:rsidP="001E1F97">
                  <w:pPr>
                    <w:pStyle w:val="TableBody"/>
                    <w:jc w:val="center"/>
                  </w:pPr>
                  <w:r w:rsidRPr="0079770A">
                    <w:t>MW</w:t>
                  </w:r>
                </w:p>
              </w:tc>
              <w:tc>
                <w:tcPr>
                  <w:tcW w:w="3154" w:type="pct"/>
                </w:tcPr>
                <w:p w14:paraId="496EE895" w14:textId="77777777" w:rsidR="007D64A5" w:rsidRPr="0079770A" w:rsidRDefault="007D64A5" w:rsidP="001E1F97">
                  <w:pPr>
                    <w:pStyle w:val="TableBody"/>
                    <w:rPr>
                      <w:i/>
                    </w:rPr>
                  </w:pPr>
                  <w:r w:rsidRPr="0079770A">
                    <w:rPr>
                      <w:i/>
                    </w:rPr>
                    <w:t>RUC Overall Shortfall at Snapshot</w:t>
                  </w:r>
                  <w:r w:rsidRPr="0079770A">
                    <w:t xml:space="preserve"> —The QSE </w:t>
                  </w:r>
                  <w:r w:rsidRPr="0079770A">
                    <w:rPr>
                      <w:i/>
                    </w:rPr>
                    <w:t>q</w:t>
                  </w:r>
                  <w:r w:rsidRPr="0079770A">
                    <w:t xml:space="preserve">’s overall capacity shortfall according to the RUC Snapshot for the RUC process </w:t>
                  </w:r>
                  <w:proofErr w:type="spellStart"/>
                  <w:r w:rsidRPr="0079770A">
                    <w:rPr>
                      <w:i/>
                    </w:rPr>
                    <w:t>ruc</w:t>
                  </w:r>
                  <w:proofErr w:type="spellEnd"/>
                  <w:r w:rsidRPr="0079770A">
                    <w:t xml:space="preserve"> for the 15-minute Settlement Interval </w:t>
                  </w:r>
                  <w:r w:rsidRPr="0079770A">
                    <w:rPr>
                      <w:i/>
                    </w:rPr>
                    <w:t>i</w:t>
                  </w:r>
                  <w:r w:rsidRPr="0079770A">
                    <w:t>.</w:t>
                  </w:r>
                </w:p>
              </w:tc>
            </w:tr>
            <w:tr w:rsidR="007D64A5" w14:paraId="04C53493" w14:textId="77777777" w:rsidTr="008F2343">
              <w:trPr>
                <w:cantSplit/>
              </w:trPr>
              <w:tc>
                <w:tcPr>
                  <w:tcW w:w="1231" w:type="pct"/>
                </w:tcPr>
                <w:p w14:paraId="4E9F3850" w14:textId="77777777" w:rsidR="007D64A5" w:rsidRPr="0079770A" w:rsidRDefault="007D64A5" w:rsidP="001E1F97">
                  <w:pPr>
                    <w:pStyle w:val="TableBody"/>
                  </w:pPr>
                  <w:r w:rsidRPr="0079770A">
                    <w:t xml:space="preserve">RUCASFSNAP </w:t>
                  </w:r>
                  <w:proofErr w:type="spellStart"/>
                  <w:r w:rsidRPr="0079770A">
                    <w:rPr>
                      <w:i/>
                      <w:vertAlign w:val="subscript"/>
                    </w:rPr>
                    <w:t>ruc</w:t>
                  </w:r>
                  <w:proofErr w:type="spellEnd"/>
                  <w:r w:rsidRPr="0079770A">
                    <w:rPr>
                      <w:i/>
                      <w:vertAlign w:val="subscript"/>
                    </w:rPr>
                    <w:t>, q, i</w:t>
                  </w:r>
                </w:p>
              </w:tc>
              <w:tc>
                <w:tcPr>
                  <w:tcW w:w="615" w:type="pct"/>
                </w:tcPr>
                <w:p w14:paraId="4D4029E1" w14:textId="77777777" w:rsidR="007D64A5" w:rsidRPr="0079770A" w:rsidRDefault="007D64A5" w:rsidP="001E1F97">
                  <w:pPr>
                    <w:pStyle w:val="TableBody"/>
                    <w:jc w:val="center"/>
                  </w:pPr>
                  <w:r w:rsidRPr="0079770A">
                    <w:t>MW</w:t>
                  </w:r>
                </w:p>
              </w:tc>
              <w:tc>
                <w:tcPr>
                  <w:tcW w:w="3154" w:type="pct"/>
                </w:tcPr>
                <w:p w14:paraId="31938E41" w14:textId="2FF49393" w:rsidR="007D64A5" w:rsidRPr="0079770A" w:rsidRDefault="007D64A5" w:rsidP="001E1F97">
                  <w:pPr>
                    <w:pStyle w:val="TableBody"/>
                    <w:rPr>
                      <w:i/>
                    </w:rPr>
                  </w:pPr>
                  <w:r w:rsidRPr="0079770A">
                    <w:rPr>
                      <w:i/>
                    </w:rPr>
                    <w:t>RUC Ancillary Service Shortfall at Snapshot</w:t>
                  </w:r>
                  <w:r w:rsidRPr="0079770A">
                    <w:t xml:space="preserve"> —The QSE </w:t>
                  </w:r>
                  <w:r w:rsidRPr="0079770A">
                    <w:rPr>
                      <w:i/>
                    </w:rPr>
                    <w:t>q</w:t>
                  </w:r>
                  <w:r w:rsidRPr="0079770A">
                    <w:t xml:space="preserve">’s Ancillary Service capacity shortfall according to the RUC Snapshot for the RUC process </w:t>
                  </w:r>
                  <w:proofErr w:type="spellStart"/>
                  <w:r w:rsidRPr="0079770A">
                    <w:rPr>
                      <w:i/>
                    </w:rPr>
                    <w:t>ruc</w:t>
                  </w:r>
                  <w:proofErr w:type="spellEnd"/>
                  <w:r w:rsidRPr="0079770A">
                    <w:t xml:space="preserve"> for the 15-minute Settlement Interval </w:t>
                  </w:r>
                  <w:r w:rsidRPr="0079770A">
                    <w:rPr>
                      <w:i/>
                    </w:rPr>
                    <w:t>i</w:t>
                  </w:r>
                  <w:r w:rsidRPr="0079770A">
                    <w:t>.</w:t>
                  </w:r>
                  <w:ins w:id="343" w:author="ERCOT" w:date="2024-04-18T07:56:00Z">
                    <w:r w:rsidR="0072673D">
                      <w:t xml:space="preserve"> </w:t>
                    </w:r>
                  </w:ins>
                </w:p>
              </w:tc>
            </w:tr>
            <w:tr w:rsidR="007D64A5" w14:paraId="18C80275" w14:textId="77777777" w:rsidTr="008F2343">
              <w:trPr>
                <w:cantSplit/>
              </w:trPr>
              <w:tc>
                <w:tcPr>
                  <w:tcW w:w="1231" w:type="pct"/>
                </w:tcPr>
                <w:p w14:paraId="1C7EA087" w14:textId="77777777" w:rsidR="007D64A5" w:rsidRPr="0079770A" w:rsidRDefault="007D64A5" w:rsidP="001E1F97">
                  <w:pPr>
                    <w:pStyle w:val="TableBody"/>
                  </w:pPr>
                  <w:r w:rsidRPr="0079770A">
                    <w:t xml:space="preserve">ASONPOSSNAP </w:t>
                  </w:r>
                  <w:r w:rsidRPr="0079770A">
                    <w:rPr>
                      <w:i/>
                      <w:vertAlign w:val="subscript"/>
                      <w:lang w:val="it-IT"/>
                    </w:rPr>
                    <w:t>ruc ,q ,i</w:t>
                  </w:r>
                </w:p>
              </w:tc>
              <w:tc>
                <w:tcPr>
                  <w:tcW w:w="615" w:type="pct"/>
                </w:tcPr>
                <w:p w14:paraId="40E12C91" w14:textId="77777777" w:rsidR="007D64A5" w:rsidRPr="0079770A" w:rsidRDefault="007D64A5" w:rsidP="001E1F97">
                  <w:pPr>
                    <w:pStyle w:val="TableBody"/>
                    <w:jc w:val="center"/>
                  </w:pPr>
                  <w:r w:rsidRPr="0079770A">
                    <w:t>MW</w:t>
                  </w:r>
                </w:p>
              </w:tc>
              <w:tc>
                <w:tcPr>
                  <w:tcW w:w="3154" w:type="pct"/>
                </w:tcPr>
                <w:p w14:paraId="19778222" w14:textId="77777777" w:rsidR="007D64A5" w:rsidRPr="0079770A" w:rsidRDefault="007D64A5" w:rsidP="001E1F97">
                  <w:pPr>
                    <w:pStyle w:val="TableBody"/>
                    <w:rPr>
                      <w:i/>
                    </w:rPr>
                  </w:pPr>
                  <w:r w:rsidRPr="0079770A">
                    <w:rPr>
                      <w:i/>
                    </w:rPr>
                    <w:t xml:space="preserve">Ancillary Service On-Line Position at Snapshot – </w:t>
                  </w:r>
                  <w:r w:rsidRPr="0079770A">
                    <w:t xml:space="preserve">The QSE </w:t>
                  </w:r>
                  <w:r w:rsidRPr="0079770A">
                    <w:rPr>
                      <w:i/>
                    </w:rPr>
                    <w:t xml:space="preserve">q’s </w:t>
                  </w:r>
                  <w:r w:rsidRPr="0079770A">
                    <w:t xml:space="preserve">total On-Line Ancillary Service position according to the RUC Snapshot for the RUC process </w:t>
                  </w:r>
                  <w:proofErr w:type="spellStart"/>
                  <w:r w:rsidRPr="0079770A">
                    <w:rPr>
                      <w:i/>
                    </w:rPr>
                    <w:t>ruc</w:t>
                  </w:r>
                  <w:proofErr w:type="spellEnd"/>
                  <w:r w:rsidRPr="0079770A">
                    <w:rPr>
                      <w:i/>
                    </w:rPr>
                    <w:t xml:space="preserve"> </w:t>
                  </w:r>
                  <w:r w:rsidRPr="0079770A">
                    <w:t xml:space="preserve">for the 15-minute Settlement Interval </w:t>
                  </w:r>
                  <w:r w:rsidRPr="0079770A">
                    <w:rPr>
                      <w:i/>
                    </w:rPr>
                    <w:t xml:space="preserve">i. </w:t>
                  </w:r>
                </w:p>
              </w:tc>
            </w:tr>
            <w:tr w:rsidR="007D64A5" w14:paraId="3033812C" w14:textId="77777777" w:rsidTr="008F2343">
              <w:trPr>
                <w:cantSplit/>
              </w:trPr>
              <w:tc>
                <w:tcPr>
                  <w:tcW w:w="1231" w:type="pct"/>
                </w:tcPr>
                <w:p w14:paraId="4C130D82" w14:textId="77777777" w:rsidR="007D64A5" w:rsidRPr="0079770A" w:rsidRDefault="007D64A5" w:rsidP="001E1F97">
                  <w:pPr>
                    <w:pStyle w:val="TableBody"/>
                  </w:pPr>
                  <w:r w:rsidRPr="0079770A">
                    <w:t>RUPOS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11FA0740" w14:textId="77777777" w:rsidR="007D64A5" w:rsidRPr="0079770A" w:rsidRDefault="007D64A5" w:rsidP="001E1F97">
                  <w:pPr>
                    <w:pStyle w:val="TableBody"/>
                    <w:jc w:val="center"/>
                  </w:pPr>
                  <w:r w:rsidRPr="0079770A">
                    <w:t>MW</w:t>
                  </w:r>
                </w:p>
              </w:tc>
              <w:tc>
                <w:tcPr>
                  <w:tcW w:w="3154" w:type="pct"/>
                </w:tcPr>
                <w:p w14:paraId="3FF4DF9E" w14:textId="775AE899" w:rsidR="007D64A5" w:rsidRPr="0079770A" w:rsidRDefault="007D64A5" w:rsidP="001E1F97">
                  <w:pPr>
                    <w:pStyle w:val="TableBody"/>
                    <w:rPr>
                      <w:i/>
                    </w:rPr>
                  </w:pPr>
                  <w:r w:rsidRPr="0079770A">
                    <w:rPr>
                      <w:i/>
                    </w:rPr>
                    <w:t>Regulation Up Position at Snapshot</w:t>
                  </w:r>
                  <w:r w:rsidRPr="0079770A">
                    <w:t xml:space="preserve"> </w:t>
                  </w:r>
                  <w:r w:rsidRPr="0079770A">
                    <w:sym w:font="Symbol" w:char="F0BE"/>
                  </w:r>
                  <w:bookmarkStart w:id="344" w:name="_Hlk164324628"/>
                  <w:r w:rsidRPr="0079770A">
                    <w:t xml:space="preserve">The QSE </w:t>
                  </w:r>
                  <w:r w:rsidRPr="0079770A">
                    <w:rPr>
                      <w:i/>
                    </w:rPr>
                    <w:t>q’s</w:t>
                  </w:r>
                  <w:r w:rsidRPr="00D05977">
                    <w:rPr>
                      <w:iCs w:val="0"/>
                    </w:rPr>
                    <w:t xml:space="preserve"> </w:t>
                  </w:r>
                  <w:ins w:id="345" w:author="ERCOT" w:date="2024-04-18T09:25:00Z">
                    <w:r w:rsidR="00FB3E3A" w:rsidRPr="00D05977">
                      <w:rPr>
                        <w:iCs w:val="0"/>
                      </w:rPr>
                      <w:t xml:space="preserve">net positive </w:t>
                    </w:r>
                  </w:ins>
                  <w:r w:rsidRPr="00FB3E3A">
                    <w:rPr>
                      <w:iCs w:val="0"/>
                    </w:rPr>
                    <w:t>R</w:t>
                  </w:r>
                  <w:r w:rsidRPr="0079770A">
                    <w:t>eal-Time Reg-Up Ancillary Service</w:t>
                  </w:r>
                  <w:bookmarkEnd w:id="344"/>
                  <w:r w:rsidRPr="0079770A">
                    <w:t xml:space="preserve"> Position according to the RUC Snapshot for the RUC process </w:t>
                  </w:r>
                  <w:proofErr w:type="spellStart"/>
                  <w:r w:rsidRPr="0079770A">
                    <w:rPr>
                      <w:i/>
                    </w:rPr>
                    <w:t>ruc</w:t>
                  </w:r>
                  <w:proofErr w:type="spellEnd"/>
                  <w:r w:rsidRPr="0079770A">
                    <w:t xml:space="preserve"> for the hour </w:t>
                  </w:r>
                  <w:r w:rsidRPr="0079770A">
                    <w:rPr>
                      <w:i/>
                    </w:rPr>
                    <w:t xml:space="preserve">h </w:t>
                  </w:r>
                  <w:r w:rsidRPr="0079770A">
                    <w:t>that includes the 15-minute Settlement Interval.</w:t>
                  </w:r>
                </w:p>
              </w:tc>
            </w:tr>
            <w:tr w:rsidR="007D64A5" w14:paraId="3320E9ED" w14:textId="77777777" w:rsidTr="008F2343">
              <w:trPr>
                <w:cantSplit/>
              </w:trPr>
              <w:tc>
                <w:tcPr>
                  <w:tcW w:w="1231" w:type="pct"/>
                </w:tcPr>
                <w:p w14:paraId="42EF477B" w14:textId="77777777" w:rsidR="007D64A5" w:rsidRPr="0079770A" w:rsidRDefault="007D64A5" w:rsidP="001E1F97">
                  <w:pPr>
                    <w:pStyle w:val="TableBody"/>
                  </w:pPr>
                  <w:r w:rsidRPr="0079770A">
                    <w:t>RRPOS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709612FF" w14:textId="77777777" w:rsidR="007D64A5" w:rsidRPr="0079770A" w:rsidRDefault="007D64A5" w:rsidP="001E1F97">
                  <w:pPr>
                    <w:pStyle w:val="TableBody"/>
                    <w:jc w:val="center"/>
                  </w:pPr>
                  <w:r w:rsidRPr="0079770A">
                    <w:t>MW</w:t>
                  </w:r>
                </w:p>
              </w:tc>
              <w:tc>
                <w:tcPr>
                  <w:tcW w:w="3154" w:type="pct"/>
                </w:tcPr>
                <w:p w14:paraId="4863AE42" w14:textId="7ACD7670" w:rsidR="004677DB" w:rsidRPr="001E1F97" w:rsidRDefault="007D64A5" w:rsidP="001E1F97">
                  <w:pPr>
                    <w:pStyle w:val="TableBody"/>
                  </w:pPr>
                  <w:r w:rsidRPr="0079770A">
                    <w:rPr>
                      <w:i/>
                    </w:rPr>
                    <w:t>Responsive Reserve Service Position at Snapshot</w:t>
                  </w:r>
                  <w:r w:rsidRPr="0079770A">
                    <w:t xml:space="preserve"> </w:t>
                  </w:r>
                  <w:r w:rsidRPr="0079770A">
                    <w:sym w:font="Symbol" w:char="F0BE"/>
                  </w:r>
                  <w:r w:rsidRPr="0079770A">
                    <w:t xml:space="preserve">The QSE </w:t>
                  </w:r>
                  <w:r w:rsidRPr="0079770A">
                    <w:rPr>
                      <w:i/>
                    </w:rPr>
                    <w:t xml:space="preserve">q’s </w:t>
                  </w:r>
                  <w:ins w:id="346" w:author="ERCOT" w:date="2024-04-18T09:31:00Z">
                    <w:r w:rsidR="00FB3E3A" w:rsidRPr="00D05977">
                      <w:rPr>
                        <w:iCs w:val="0"/>
                      </w:rPr>
                      <w:t xml:space="preserve">net positive </w:t>
                    </w:r>
                  </w:ins>
                  <w:r w:rsidRPr="0079770A">
                    <w:t xml:space="preserve">Real-Time RRS Ancillary Service Position according to the RUC Snapshot for the RUC process </w:t>
                  </w:r>
                  <w:proofErr w:type="spellStart"/>
                  <w:r w:rsidRPr="0079770A">
                    <w:rPr>
                      <w:i/>
                    </w:rPr>
                    <w:t>ruc</w:t>
                  </w:r>
                  <w:proofErr w:type="spellEnd"/>
                  <w:r w:rsidRPr="0079770A">
                    <w:t xml:space="preserve"> for the hour </w:t>
                  </w:r>
                  <w:r w:rsidRPr="0079770A">
                    <w:rPr>
                      <w:i/>
                    </w:rPr>
                    <w:t xml:space="preserve">h </w:t>
                  </w:r>
                  <w:r w:rsidRPr="0079770A">
                    <w:t>that includes the 15-minute Settlement Interval.</w:t>
                  </w:r>
                </w:p>
              </w:tc>
            </w:tr>
            <w:tr w:rsidR="007D64A5" w14:paraId="3005669F" w14:textId="77777777" w:rsidTr="008F2343">
              <w:trPr>
                <w:cantSplit/>
              </w:trPr>
              <w:tc>
                <w:tcPr>
                  <w:tcW w:w="1231" w:type="pct"/>
                </w:tcPr>
                <w:p w14:paraId="10BAFBAC" w14:textId="77777777" w:rsidR="007D64A5" w:rsidRPr="0079770A" w:rsidRDefault="007D64A5" w:rsidP="001E1F97">
                  <w:pPr>
                    <w:pStyle w:val="TableBody"/>
                  </w:pPr>
                  <w:r w:rsidRPr="0079770A">
                    <w:t>ECRPOS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7055AF67" w14:textId="77777777" w:rsidR="007D64A5" w:rsidRPr="0079770A" w:rsidRDefault="007D64A5" w:rsidP="001E1F97">
                  <w:pPr>
                    <w:pStyle w:val="TableBody"/>
                    <w:jc w:val="center"/>
                  </w:pPr>
                  <w:r w:rsidRPr="0079770A">
                    <w:t>MW</w:t>
                  </w:r>
                </w:p>
              </w:tc>
              <w:tc>
                <w:tcPr>
                  <w:tcW w:w="3154" w:type="pct"/>
                </w:tcPr>
                <w:p w14:paraId="2236EBEB" w14:textId="55554260" w:rsidR="001E3E83" w:rsidRPr="001E1F97" w:rsidRDefault="007D64A5" w:rsidP="001E1F97">
                  <w:pPr>
                    <w:pStyle w:val="TableBody"/>
                  </w:pPr>
                  <w:r w:rsidRPr="0079770A">
                    <w:rPr>
                      <w:i/>
                    </w:rPr>
                    <w:t>ERCOT Contingency Reserve Service Position at Snapshot</w:t>
                  </w:r>
                  <w:r w:rsidRPr="0079770A">
                    <w:t xml:space="preserve"> </w:t>
                  </w:r>
                  <w:r w:rsidRPr="0079770A">
                    <w:sym w:font="Symbol" w:char="F0BE"/>
                  </w:r>
                  <w:r w:rsidRPr="0079770A">
                    <w:t xml:space="preserve">The QSE </w:t>
                  </w:r>
                  <w:r w:rsidRPr="0079770A">
                    <w:rPr>
                      <w:i/>
                    </w:rPr>
                    <w:t xml:space="preserve">q’s </w:t>
                  </w:r>
                  <w:ins w:id="347" w:author="ERCOT" w:date="2024-04-18T09:31:00Z">
                    <w:r w:rsidR="00FB3E3A" w:rsidRPr="00D05977">
                      <w:rPr>
                        <w:iCs w:val="0"/>
                      </w:rPr>
                      <w:t xml:space="preserve">net positive </w:t>
                    </w:r>
                  </w:ins>
                  <w:r w:rsidRPr="0079770A">
                    <w:t xml:space="preserve">Real-Time ECRS Ancillary Service Position according to the RUC Snapshot for the RUC process </w:t>
                  </w:r>
                  <w:proofErr w:type="spellStart"/>
                  <w:r w:rsidRPr="0079770A">
                    <w:rPr>
                      <w:i/>
                    </w:rPr>
                    <w:t>ruc</w:t>
                  </w:r>
                  <w:proofErr w:type="spellEnd"/>
                  <w:r w:rsidRPr="0079770A">
                    <w:t xml:space="preserve"> for the hour </w:t>
                  </w:r>
                  <w:r w:rsidRPr="0079770A">
                    <w:rPr>
                      <w:i/>
                    </w:rPr>
                    <w:t xml:space="preserve">h </w:t>
                  </w:r>
                  <w:r w:rsidRPr="0079770A">
                    <w:t>that includes the 15-minute Settlement Interval.</w:t>
                  </w:r>
                </w:p>
              </w:tc>
            </w:tr>
            <w:tr w:rsidR="007D64A5" w14:paraId="663EF58D" w14:textId="77777777" w:rsidTr="008F2343">
              <w:trPr>
                <w:cantSplit/>
              </w:trPr>
              <w:tc>
                <w:tcPr>
                  <w:tcW w:w="1231" w:type="pct"/>
                </w:tcPr>
                <w:p w14:paraId="5A3EA9D7" w14:textId="77777777" w:rsidR="007D64A5" w:rsidRPr="0079770A" w:rsidRDefault="007D64A5" w:rsidP="001E1F97">
                  <w:pPr>
                    <w:pStyle w:val="TableBody"/>
                  </w:pPr>
                  <w:r w:rsidRPr="0079770A">
                    <w:t>NSPOS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31069345" w14:textId="77777777" w:rsidR="007D64A5" w:rsidRPr="0079770A" w:rsidRDefault="007D64A5" w:rsidP="001E1F97">
                  <w:pPr>
                    <w:pStyle w:val="TableBody"/>
                    <w:jc w:val="center"/>
                  </w:pPr>
                  <w:r w:rsidRPr="0079770A">
                    <w:t>MW</w:t>
                  </w:r>
                </w:p>
              </w:tc>
              <w:tc>
                <w:tcPr>
                  <w:tcW w:w="3154" w:type="pct"/>
                </w:tcPr>
                <w:p w14:paraId="644C82B3" w14:textId="1C969BF2" w:rsidR="004677DB" w:rsidRPr="001E1F97" w:rsidRDefault="007D64A5" w:rsidP="001E1F97">
                  <w:pPr>
                    <w:pStyle w:val="TableBody"/>
                  </w:pPr>
                  <w:r w:rsidRPr="0079770A">
                    <w:rPr>
                      <w:i/>
                    </w:rPr>
                    <w:t>Non-Spin Reserve Service Position at Snapshot</w:t>
                  </w:r>
                  <w:r w:rsidRPr="0079770A">
                    <w:t xml:space="preserve"> </w:t>
                  </w:r>
                  <w:r w:rsidRPr="0079770A">
                    <w:sym w:font="Symbol" w:char="F0BE"/>
                  </w:r>
                  <w:r w:rsidRPr="0079770A">
                    <w:t xml:space="preserve">The QSE </w:t>
                  </w:r>
                  <w:r w:rsidRPr="0079770A">
                    <w:rPr>
                      <w:i/>
                    </w:rPr>
                    <w:t xml:space="preserve">q’s </w:t>
                  </w:r>
                  <w:ins w:id="348" w:author="ERCOT" w:date="2024-04-18T09:31:00Z">
                    <w:r w:rsidR="00FB3E3A" w:rsidRPr="00D05977">
                      <w:rPr>
                        <w:iCs w:val="0"/>
                      </w:rPr>
                      <w:t>net po</w:t>
                    </w:r>
                  </w:ins>
                  <w:ins w:id="349" w:author="ERCOT" w:date="2024-04-18T09:32:00Z">
                    <w:r w:rsidR="00FB3E3A" w:rsidRPr="00D05977">
                      <w:rPr>
                        <w:iCs w:val="0"/>
                      </w:rPr>
                      <w:t xml:space="preserve">sitive </w:t>
                    </w:r>
                  </w:ins>
                  <w:r w:rsidRPr="0079770A">
                    <w:t xml:space="preserve">Real-Time Non-Spin Ancillary Service Position according to the RUC Snapshot for the RUC process </w:t>
                  </w:r>
                  <w:proofErr w:type="spellStart"/>
                  <w:r w:rsidRPr="0079770A">
                    <w:rPr>
                      <w:i/>
                    </w:rPr>
                    <w:t>ruc</w:t>
                  </w:r>
                  <w:proofErr w:type="spellEnd"/>
                  <w:r w:rsidRPr="0079770A">
                    <w:t xml:space="preserve"> for the hour </w:t>
                  </w:r>
                  <w:r w:rsidRPr="0079770A">
                    <w:rPr>
                      <w:i/>
                    </w:rPr>
                    <w:t xml:space="preserve">h </w:t>
                  </w:r>
                  <w:r w:rsidRPr="0079770A">
                    <w:t>that includes the 15-minute Settlement Interval.</w:t>
                  </w:r>
                </w:p>
              </w:tc>
            </w:tr>
            <w:tr w:rsidR="007D64A5" w14:paraId="16770044" w14:textId="77777777" w:rsidTr="008F2343">
              <w:trPr>
                <w:cantSplit/>
              </w:trPr>
              <w:tc>
                <w:tcPr>
                  <w:tcW w:w="1231" w:type="pct"/>
                </w:tcPr>
                <w:p w14:paraId="185F0AFA" w14:textId="77777777" w:rsidR="007D64A5" w:rsidRPr="0079770A" w:rsidRDefault="007D64A5" w:rsidP="001E1F97">
                  <w:pPr>
                    <w:pStyle w:val="TableBody"/>
                  </w:pPr>
                  <w:r w:rsidRPr="0079770A">
                    <w:t>RDPOS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1134C9C0" w14:textId="77777777" w:rsidR="007D64A5" w:rsidRPr="0079770A" w:rsidRDefault="007D64A5" w:rsidP="001E1F97">
                  <w:pPr>
                    <w:pStyle w:val="TableBody"/>
                    <w:jc w:val="center"/>
                  </w:pPr>
                  <w:r w:rsidRPr="0079770A">
                    <w:t>MW</w:t>
                  </w:r>
                </w:p>
              </w:tc>
              <w:tc>
                <w:tcPr>
                  <w:tcW w:w="3154" w:type="pct"/>
                </w:tcPr>
                <w:p w14:paraId="312C95AE" w14:textId="6E30AD61" w:rsidR="007D64A5" w:rsidRPr="0079770A" w:rsidRDefault="007D64A5" w:rsidP="001E1F97">
                  <w:pPr>
                    <w:pStyle w:val="TableBody"/>
                    <w:rPr>
                      <w:i/>
                    </w:rPr>
                  </w:pPr>
                  <w:r w:rsidRPr="0079770A">
                    <w:rPr>
                      <w:i/>
                    </w:rPr>
                    <w:t>Regulation Down Position at Snapshot</w:t>
                  </w:r>
                  <w:r w:rsidRPr="0079770A">
                    <w:t xml:space="preserve"> </w:t>
                  </w:r>
                  <w:r w:rsidRPr="0079770A">
                    <w:sym w:font="Symbol" w:char="F0BE"/>
                  </w:r>
                  <w:r w:rsidRPr="0079770A">
                    <w:t xml:space="preserve">The QSE </w:t>
                  </w:r>
                  <w:r w:rsidRPr="0079770A">
                    <w:rPr>
                      <w:i/>
                    </w:rPr>
                    <w:t>q’s</w:t>
                  </w:r>
                  <w:r w:rsidRPr="0079770A">
                    <w:t xml:space="preserve"> </w:t>
                  </w:r>
                  <w:ins w:id="350" w:author="ERCOT" w:date="2024-04-18T09:33:00Z">
                    <w:r w:rsidR="00FB3E3A">
                      <w:t xml:space="preserve">net positive </w:t>
                    </w:r>
                  </w:ins>
                  <w:r w:rsidRPr="0079770A">
                    <w:t xml:space="preserve">Real-Time Regulation Down Service (Reg-Down) Ancillary Service Position according to the RUC Snapshot for the RUC process </w:t>
                  </w:r>
                  <w:proofErr w:type="spellStart"/>
                  <w:r w:rsidRPr="0079770A">
                    <w:rPr>
                      <w:i/>
                    </w:rPr>
                    <w:t>ruc</w:t>
                  </w:r>
                  <w:proofErr w:type="spellEnd"/>
                  <w:r w:rsidRPr="0079770A">
                    <w:rPr>
                      <w:i/>
                    </w:rPr>
                    <w:t xml:space="preserve"> </w:t>
                  </w:r>
                  <w:r w:rsidRPr="0079770A">
                    <w:t xml:space="preserve">for the hour </w:t>
                  </w:r>
                  <w:r w:rsidRPr="0079770A">
                    <w:rPr>
                      <w:i/>
                    </w:rPr>
                    <w:t xml:space="preserve">h </w:t>
                  </w:r>
                  <w:r w:rsidRPr="0079770A">
                    <w:t>that includes the 15-minute Settlement Interval.</w:t>
                  </w:r>
                </w:p>
              </w:tc>
            </w:tr>
            <w:tr w:rsidR="007D64A5" w14:paraId="1AB6164A" w14:textId="77777777" w:rsidTr="008F2343">
              <w:trPr>
                <w:cantSplit/>
              </w:trPr>
              <w:tc>
                <w:tcPr>
                  <w:tcW w:w="1231" w:type="pct"/>
                </w:tcPr>
                <w:p w14:paraId="6E51F230" w14:textId="77777777" w:rsidR="007D64A5" w:rsidRPr="0079770A" w:rsidRDefault="007D64A5" w:rsidP="001E1F97">
                  <w:pPr>
                    <w:pStyle w:val="TableBody"/>
                  </w:pPr>
                  <w:r w:rsidRPr="0079770A">
                    <w:t>ASOFFOFRSNAP</w:t>
                  </w:r>
                  <w:r w:rsidRPr="0079770A">
                    <w:rPr>
                      <w:i/>
                      <w:vertAlign w:val="subscript"/>
                    </w:rPr>
                    <w:t xml:space="preserve"> </w:t>
                  </w:r>
                  <w:proofErr w:type="spellStart"/>
                  <w:r w:rsidRPr="0079770A">
                    <w:rPr>
                      <w:i/>
                      <w:vertAlign w:val="subscript"/>
                    </w:rPr>
                    <w:t>ruc</w:t>
                  </w:r>
                  <w:proofErr w:type="spellEnd"/>
                  <w:r w:rsidRPr="0079770A">
                    <w:rPr>
                      <w:i/>
                      <w:vertAlign w:val="subscript"/>
                    </w:rPr>
                    <w:t>, q, r, h</w:t>
                  </w:r>
                </w:p>
              </w:tc>
              <w:tc>
                <w:tcPr>
                  <w:tcW w:w="615" w:type="pct"/>
                </w:tcPr>
                <w:p w14:paraId="58C51233" w14:textId="77777777" w:rsidR="007D64A5" w:rsidRPr="0079770A" w:rsidRDefault="007D64A5" w:rsidP="001E1F97">
                  <w:pPr>
                    <w:pStyle w:val="TableBody"/>
                    <w:jc w:val="center"/>
                  </w:pPr>
                  <w:r w:rsidRPr="0079770A">
                    <w:t>MW</w:t>
                  </w:r>
                </w:p>
              </w:tc>
              <w:tc>
                <w:tcPr>
                  <w:tcW w:w="3154" w:type="pct"/>
                </w:tcPr>
                <w:p w14:paraId="1B58049F" w14:textId="78952487" w:rsidR="007D64A5" w:rsidRPr="0079770A" w:rsidRDefault="007D64A5" w:rsidP="001E1F97">
                  <w:pPr>
                    <w:pStyle w:val="TableBody"/>
                    <w:rPr>
                      <w:i/>
                    </w:rPr>
                  </w:pPr>
                  <w:r w:rsidRPr="0079770A">
                    <w:rPr>
                      <w:i/>
                    </w:rPr>
                    <w:t>Ancillary Service Offline Offers at Snapshot –</w:t>
                  </w:r>
                  <w:r w:rsidRPr="0079770A">
                    <w:t xml:space="preserve">The capacity represented by validated Ancillary Service Offers for </w:t>
                  </w:r>
                  <w:del w:id="351" w:author="ERCOT" w:date="2024-05-03T12:51:00Z">
                    <w:r w:rsidRPr="0079770A" w:rsidDel="006A43A8">
                      <w:delText xml:space="preserve">ECRS and </w:delText>
                    </w:r>
                  </w:del>
                  <w:r w:rsidRPr="0079770A">
                    <w:t xml:space="preserve">Non-Spin for Resource </w:t>
                  </w:r>
                  <w:r w:rsidRPr="0079770A">
                    <w:rPr>
                      <w:i/>
                    </w:rPr>
                    <w:t xml:space="preserve">r </w:t>
                  </w:r>
                  <w:ins w:id="352" w:author="ERCOT" w:date="2024-05-03T12:53:00Z">
                    <w:r w:rsidR="006A43A8">
                      <w:rPr>
                        <w:iCs w:val="0"/>
                      </w:rPr>
                      <w:t xml:space="preserve">with COP status of “OFF”, </w:t>
                    </w:r>
                  </w:ins>
                  <w:r w:rsidRPr="0079770A">
                    <w:t xml:space="preserve">represented by QSE </w:t>
                  </w:r>
                  <w:r w:rsidRPr="0079770A">
                    <w:rPr>
                      <w:i/>
                    </w:rPr>
                    <w:t xml:space="preserve">q </w:t>
                  </w:r>
                  <w:r w:rsidRPr="0079770A">
                    <w:t xml:space="preserve">according to the RUC Snapshot for the RUC process </w:t>
                  </w:r>
                  <w:proofErr w:type="spellStart"/>
                  <w:r w:rsidRPr="0079770A">
                    <w:rPr>
                      <w:i/>
                    </w:rPr>
                    <w:t>ruc</w:t>
                  </w:r>
                  <w:proofErr w:type="spellEnd"/>
                  <w:r w:rsidRPr="0079770A">
                    <w:t xml:space="preserve">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79770A">
                    <w:rPr>
                      <w:i/>
                    </w:rPr>
                    <w:t>h</w:t>
                  </w:r>
                  <w:r w:rsidRPr="0079770A">
                    <w:t>.</w:t>
                  </w:r>
                </w:p>
              </w:tc>
            </w:tr>
            <w:tr w:rsidR="007D64A5" w14:paraId="3DEBAAB5" w14:textId="77777777" w:rsidTr="008F2343">
              <w:trPr>
                <w:cantSplit/>
              </w:trPr>
              <w:tc>
                <w:tcPr>
                  <w:tcW w:w="1231" w:type="pct"/>
                </w:tcPr>
                <w:p w14:paraId="5681D625" w14:textId="77777777" w:rsidR="007D64A5" w:rsidRPr="0079770A" w:rsidRDefault="007D64A5" w:rsidP="001E1F97">
                  <w:pPr>
                    <w:pStyle w:val="TableBody"/>
                  </w:pPr>
                  <w:r w:rsidRPr="0079770A">
                    <w:t>ASOFRLRSNAP</w:t>
                  </w:r>
                  <w:r w:rsidRPr="0079770A">
                    <w:rPr>
                      <w:i/>
                      <w:vertAlign w:val="subscript"/>
                    </w:rPr>
                    <w:t xml:space="preserve"> </w:t>
                  </w:r>
                  <w:r w:rsidRPr="0079770A">
                    <w:rPr>
                      <w:i/>
                      <w:vertAlign w:val="subscript"/>
                      <w:lang w:val="it-IT"/>
                    </w:rPr>
                    <w:t xml:space="preserve">ruc, </w:t>
                  </w:r>
                  <w:r w:rsidRPr="0079770A">
                    <w:rPr>
                      <w:i/>
                      <w:vertAlign w:val="subscript"/>
                    </w:rPr>
                    <w:t>q, r, h</w:t>
                  </w:r>
                </w:p>
              </w:tc>
              <w:tc>
                <w:tcPr>
                  <w:tcW w:w="615" w:type="pct"/>
                </w:tcPr>
                <w:p w14:paraId="4E012B4C" w14:textId="77777777" w:rsidR="007D64A5" w:rsidRPr="0079770A" w:rsidRDefault="007D64A5" w:rsidP="001E1F97">
                  <w:pPr>
                    <w:pStyle w:val="TableBody"/>
                    <w:jc w:val="center"/>
                  </w:pPr>
                  <w:r w:rsidRPr="0079770A">
                    <w:t>MW</w:t>
                  </w:r>
                </w:p>
              </w:tc>
              <w:tc>
                <w:tcPr>
                  <w:tcW w:w="3154" w:type="pct"/>
                </w:tcPr>
                <w:p w14:paraId="1DE6E4FE" w14:textId="77777777" w:rsidR="007D64A5" w:rsidRPr="0079770A" w:rsidRDefault="007D64A5" w:rsidP="001E1F97">
                  <w:pPr>
                    <w:pStyle w:val="TableBody"/>
                    <w:rPr>
                      <w:i/>
                    </w:rPr>
                  </w:pPr>
                  <w:r w:rsidRPr="0079770A">
                    <w:rPr>
                      <w:i/>
                    </w:rPr>
                    <w:t xml:space="preserve">Ancillary Service Offer per Load Resource at Snapshot – </w:t>
                  </w:r>
                  <w:r w:rsidRPr="0079770A">
                    <w:t xml:space="preserve">The capacity represented by validated Ancillary Service Offers for Reg-Up, Non-Spin, RRS, and ECRS for the Load Resource </w:t>
                  </w:r>
                  <w:r w:rsidRPr="0079770A">
                    <w:rPr>
                      <w:i/>
                    </w:rPr>
                    <w:t xml:space="preserve">r </w:t>
                  </w:r>
                  <w:r w:rsidRPr="0079770A">
                    <w:t xml:space="preserve">represented by QSE </w:t>
                  </w:r>
                  <w:r w:rsidRPr="0079770A">
                    <w:rPr>
                      <w:i/>
                    </w:rPr>
                    <w:t xml:space="preserve">q </w:t>
                  </w:r>
                  <w:r w:rsidRPr="0079770A">
                    <w:t xml:space="preserve">according to the RUC Snapshot for the RUC process </w:t>
                  </w:r>
                  <w:proofErr w:type="spellStart"/>
                  <w:r w:rsidRPr="0079770A">
                    <w:rPr>
                      <w:i/>
                    </w:rPr>
                    <w:t>ruc</w:t>
                  </w:r>
                  <w:proofErr w:type="spellEnd"/>
                  <w:r w:rsidRPr="0079770A">
                    <w:t xml:space="preserve"> for the hour </w:t>
                  </w:r>
                  <w:r w:rsidRPr="0079770A">
                    <w:rPr>
                      <w:i/>
                    </w:rPr>
                    <w:t xml:space="preserve">h </w:t>
                  </w:r>
                  <w:r w:rsidRPr="0079770A">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79770A">
                    <w:rPr>
                      <w:i/>
                    </w:rPr>
                    <w:t>h</w:t>
                  </w:r>
                  <w:r w:rsidRPr="0079770A">
                    <w:t>.</w:t>
                  </w:r>
                </w:p>
              </w:tc>
            </w:tr>
            <w:tr w:rsidR="001A35AC" w14:paraId="781FD58E" w14:textId="77777777" w:rsidTr="001E1F97">
              <w:trPr>
                <w:cantSplit/>
                <w:ins w:id="353" w:author="ERCOT" w:date="2024-04-04T12:33:00Z"/>
              </w:trPr>
              <w:tc>
                <w:tcPr>
                  <w:tcW w:w="1231" w:type="pct"/>
                </w:tcPr>
                <w:p w14:paraId="6A701AC5" w14:textId="4FE8C760" w:rsidR="001A35AC" w:rsidRPr="0079770A" w:rsidRDefault="001A35AC" w:rsidP="001A35AC">
                  <w:pPr>
                    <w:pStyle w:val="TableBody"/>
                    <w:rPr>
                      <w:ins w:id="354" w:author="ERCOT" w:date="2024-04-04T12:33:00Z"/>
                    </w:rPr>
                  </w:pPr>
                  <w:ins w:id="355" w:author="ERCOT" w:date="2024-04-04T12:54:00Z">
                    <w:r w:rsidRPr="008F36C0">
                      <w:rPr>
                        <w:bCs/>
                      </w:rPr>
                      <w:lastRenderedPageBreak/>
                      <w:t xml:space="preserve">PFPOSSNAP </w:t>
                    </w:r>
                    <w:proofErr w:type="spellStart"/>
                    <w:r w:rsidRPr="008F36C0">
                      <w:rPr>
                        <w:bCs/>
                        <w:i/>
                        <w:vertAlign w:val="subscript"/>
                      </w:rPr>
                      <w:t>ruc</w:t>
                    </w:r>
                    <w:proofErr w:type="spellEnd"/>
                    <w:r w:rsidRPr="008F36C0">
                      <w:rPr>
                        <w:bCs/>
                        <w:i/>
                        <w:vertAlign w:val="subscript"/>
                      </w:rPr>
                      <w:t>, q, h</w:t>
                    </w:r>
                  </w:ins>
                </w:p>
              </w:tc>
              <w:tc>
                <w:tcPr>
                  <w:tcW w:w="615" w:type="pct"/>
                </w:tcPr>
                <w:p w14:paraId="69BFEA0E" w14:textId="12F74E63" w:rsidR="001A35AC" w:rsidRPr="0079770A" w:rsidRDefault="001A35AC" w:rsidP="001A35AC">
                  <w:pPr>
                    <w:pStyle w:val="TableBody"/>
                    <w:jc w:val="center"/>
                    <w:rPr>
                      <w:ins w:id="356" w:author="ERCOT" w:date="2024-04-04T12:33:00Z"/>
                    </w:rPr>
                  </w:pPr>
                  <w:ins w:id="357" w:author="ERCOT" w:date="2024-04-04T12:54:00Z">
                    <w:r>
                      <w:t>MW</w:t>
                    </w:r>
                  </w:ins>
                </w:p>
              </w:tc>
              <w:tc>
                <w:tcPr>
                  <w:tcW w:w="3154" w:type="pct"/>
                </w:tcPr>
                <w:p w14:paraId="028309E9" w14:textId="2951CB73" w:rsidR="001A35AC" w:rsidRPr="0079770A" w:rsidRDefault="001A35AC" w:rsidP="001A35AC">
                  <w:pPr>
                    <w:pStyle w:val="TableBody"/>
                    <w:rPr>
                      <w:ins w:id="358" w:author="ERCOT" w:date="2024-04-04T12:33:00Z"/>
                      <w:i/>
                    </w:rPr>
                  </w:pPr>
                  <w:ins w:id="359" w:author="ERCOT" w:date="2024-04-04T12:54:00Z">
                    <w:r w:rsidRPr="008F36C0">
                      <w:rPr>
                        <w:i/>
                      </w:rPr>
                      <w:t>Responsive Reserve (Governor Response or Governor-Like Response) Position at Snapshot</w:t>
                    </w:r>
                    <w:r w:rsidRPr="008F36C0">
                      <w:sym w:font="Symbol" w:char="F0BE"/>
                    </w:r>
                    <w:r w:rsidRPr="008F36C0">
                      <w:t xml:space="preserve">The QSE </w:t>
                    </w:r>
                    <w:r w:rsidRPr="008F36C0">
                      <w:rPr>
                        <w:i/>
                      </w:rPr>
                      <w:t xml:space="preserve">q’s </w:t>
                    </w:r>
                  </w:ins>
                  <w:ins w:id="360" w:author="ERCOT" w:date="2024-04-18T10:12:00Z">
                    <w:r w:rsidR="009722BE" w:rsidRPr="00D05977">
                      <w:rPr>
                        <w:iCs w:val="0"/>
                      </w:rPr>
                      <w:t xml:space="preserve">net </w:t>
                    </w:r>
                  </w:ins>
                  <w:ins w:id="361" w:author="ERCOT" w:date="2024-04-04T12:54:00Z">
                    <w:r w:rsidRPr="008F36C0">
                      <w:t xml:space="preserve">Real-Time RRS-PFR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ins w:id="362" w:author="ERCOT" w:date="2024-04-18T08:00:00Z">
                    <w:r w:rsidR="0072673D">
                      <w:t xml:space="preserve"> </w:t>
                    </w:r>
                  </w:ins>
                  <w:ins w:id="363" w:author="ERCOT" w:date="2024-06-04T08:57:00Z">
                    <w:r w:rsidR="000F36C2">
                      <w:t xml:space="preserve"> </w:t>
                    </w:r>
                  </w:ins>
                  <w:ins w:id="364" w:author="ERCOT" w:date="2024-04-18T08:00:00Z">
                    <w:r w:rsidR="0072673D">
                      <w:t>This value can be positive or negative.</w:t>
                    </w:r>
                  </w:ins>
                </w:p>
              </w:tc>
            </w:tr>
            <w:tr w:rsidR="001A35AC" w14:paraId="085CBC87" w14:textId="77777777" w:rsidTr="001E1F97">
              <w:trPr>
                <w:cantSplit/>
                <w:ins w:id="365" w:author="ERCOT" w:date="2024-04-04T12:33:00Z"/>
              </w:trPr>
              <w:tc>
                <w:tcPr>
                  <w:tcW w:w="1231" w:type="pct"/>
                </w:tcPr>
                <w:p w14:paraId="499DE64E" w14:textId="068EC92F" w:rsidR="001A35AC" w:rsidRPr="0079770A" w:rsidRDefault="001A35AC" w:rsidP="001A35AC">
                  <w:pPr>
                    <w:pStyle w:val="TableBody"/>
                    <w:rPr>
                      <w:ins w:id="366" w:author="ERCOT" w:date="2024-04-04T12:33:00Z"/>
                    </w:rPr>
                  </w:pPr>
                  <w:ins w:id="367" w:author="ERCOT" w:date="2024-04-04T12:54:00Z">
                    <w:r w:rsidRPr="008F36C0">
                      <w:rPr>
                        <w:bCs/>
                      </w:rPr>
                      <w:t xml:space="preserve">UFPOSSNAP </w:t>
                    </w:r>
                    <w:proofErr w:type="spellStart"/>
                    <w:r w:rsidRPr="008F36C0">
                      <w:rPr>
                        <w:bCs/>
                        <w:i/>
                        <w:vertAlign w:val="subscript"/>
                      </w:rPr>
                      <w:t>ruc</w:t>
                    </w:r>
                    <w:proofErr w:type="spellEnd"/>
                    <w:r w:rsidRPr="008F36C0">
                      <w:rPr>
                        <w:bCs/>
                        <w:i/>
                        <w:vertAlign w:val="subscript"/>
                      </w:rPr>
                      <w:t>, q, h</w:t>
                    </w:r>
                  </w:ins>
                </w:p>
              </w:tc>
              <w:tc>
                <w:tcPr>
                  <w:tcW w:w="615" w:type="pct"/>
                </w:tcPr>
                <w:p w14:paraId="499920DE" w14:textId="69C8C9F3" w:rsidR="001A35AC" w:rsidRPr="0079770A" w:rsidRDefault="001A35AC" w:rsidP="001A35AC">
                  <w:pPr>
                    <w:pStyle w:val="TableBody"/>
                    <w:jc w:val="center"/>
                    <w:rPr>
                      <w:ins w:id="368" w:author="ERCOT" w:date="2024-04-04T12:33:00Z"/>
                    </w:rPr>
                  </w:pPr>
                  <w:ins w:id="369" w:author="ERCOT" w:date="2024-04-04T12:54:00Z">
                    <w:r>
                      <w:t>MW</w:t>
                    </w:r>
                  </w:ins>
                </w:p>
              </w:tc>
              <w:tc>
                <w:tcPr>
                  <w:tcW w:w="3154" w:type="pct"/>
                </w:tcPr>
                <w:p w14:paraId="128EB905" w14:textId="1FA48C68" w:rsidR="001A35AC" w:rsidRPr="0079770A" w:rsidRDefault="001A35AC" w:rsidP="001A35AC">
                  <w:pPr>
                    <w:pStyle w:val="TableBody"/>
                    <w:rPr>
                      <w:ins w:id="370" w:author="ERCOT" w:date="2024-04-04T12:33:00Z"/>
                      <w:i/>
                    </w:rPr>
                  </w:pPr>
                  <w:ins w:id="371" w:author="ERCOT" w:date="2024-04-04T12:54:00Z">
                    <w:r w:rsidRPr="008F36C0">
                      <w:rPr>
                        <w:i/>
                      </w:rPr>
                      <w:t>Responsive Reserve (Under Frequency trigger at 59.7 Hz.) Position at Snapshot</w:t>
                    </w:r>
                    <w:r w:rsidRPr="008F36C0">
                      <w:sym w:font="Symbol" w:char="F0BE"/>
                    </w:r>
                    <w:r w:rsidRPr="008F36C0">
                      <w:t xml:space="preserve">The QSE </w:t>
                    </w:r>
                    <w:r w:rsidRPr="008F36C0">
                      <w:rPr>
                        <w:i/>
                      </w:rPr>
                      <w:t xml:space="preserve">q’s </w:t>
                    </w:r>
                  </w:ins>
                  <w:ins w:id="372" w:author="ERCOT" w:date="2024-04-18T10:54:00Z">
                    <w:r w:rsidR="00B75ECE" w:rsidRPr="00D05977">
                      <w:rPr>
                        <w:iCs w:val="0"/>
                      </w:rPr>
                      <w:t xml:space="preserve">net </w:t>
                    </w:r>
                  </w:ins>
                  <w:ins w:id="373" w:author="ERCOT" w:date="2024-04-04T12:54:00Z">
                    <w:r w:rsidRPr="008F36C0">
                      <w:t xml:space="preserve">Real-Time RRS-UFR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ins w:id="374" w:author="ERCOT" w:date="2024-04-18T08:03:00Z">
                    <w:r w:rsidR="006368FD">
                      <w:t xml:space="preserve"> </w:t>
                    </w:r>
                  </w:ins>
                  <w:ins w:id="375" w:author="ERCOT" w:date="2024-06-04T08:57:00Z">
                    <w:r w:rsidR="000F36C2">
                      <w:t xml:space="preserve"> </w:t>
                    </w:r>
                  </w:ins>
                  <w:ins w:id="376" w:author="ERCOT" w:date="2024-04-18T08:03:00Z">
                    <w:r w:rsidR="006368FD">
                      <w:t>This value can be positive or negative.</w:t>
                    </w:r>
                  </w:ins>
                </w:p>
              </w:tc>
            </w:tr>
            <w:tr w:rsidR="001A35AC" w14:paraId="48DE8D38" w14:textId="77777777" w:rsidTr="001E1F97">
              <w:trPr>
                <w:cantSplit/>
                <w:ins w:id="377" w:author="ERCOT" w:date="2024-04-04T12:33:00Z"/>
              </w:trPr>
              <w:tc>
                <w:tcPr>
                  <w:tcW w:w="1231" w:type="pct"/>
                </w:tcPr>
                <w:p w14:paraId="6B080C63" w14:textId="48BF069E" w:rsidR="001A35AC" w:rsidRPr="0079770A" w:rsidRDefault="001A35AC" w:rsidP="001A35AC">
                  <w:pPr>
                    <w:pStyle w:val="TableBody"/>
                    <w:rPr>
                      <w:ins w:id="378" w:author="ERCOT" w:date="2024-04-04T12:33:00Z"/>
                    </w:rPr>
                  </w:pPr>
                  <w:ins w:id="379" w:author="ERCOT" w:date="2024-04-04T12:54:00Z">
                    <w:r w:rsidRPr="008F36C0">
                      <w:rPr>
                        <w:bCs/>
                      </w:rPr>
                      <w:t xml:space="preserve">FFPOSSNAP </w:t>
                    </w:r>
                    <w:proofErr w:type="spellStart"/>
                    <w:r w:rsidRPr="008F36C0">
                      <w:rPr>
                        <w:bCs/>
                        <w:i/>
                        <w:vertAlign w:val="subscript"/>
                      </w:rPr>
                      <w:t>ruc</w:t>
                    </w:r>
                    <w:proofErr w:type="spellEnd"/>
                    <w:r w:rsidRPr="008F36C0">
                      <w:rPr>
                        <w:bCs/>
                        <w:i/>
                        <w:vertAlign w:val="subscript"/>
                      </w:rPr>
                      <w:t>, q, h</w:t>
                    </w:r>
                  </w:ins>
                </w:p>
              </w:tc>
              <w:tc>
                <w:tcPr>
                  <w:tcW w:w="615" w:type="pct"/>
                </w:tcPr>
                <w:p w14:paraId="2ED02608" w14:textId="0056534A" w:rsidR="001A35AC" w:rsidRPr="0079770A" w:rsidRDefault="001A35AC" w:rsidP="001A35AC">
                  <w:pPr>
                    <w:pStyle w:val="TableBody"/>
                    <w:jc w:val="center"/>
                    <w:rPr>
                      <w:ins w:id="380" w:author="ERCOT" w:date="2024-04-04T12:33:00Z"/>
                    </w:rPr>
                  </w:pPr>
                  <w:ins w:id="381" w:author="ERCOT" w:date="2024-04-04T12:54:00Z">
                    <w:r>
                      <w:t>MW</w:t>
                    </w:r>
                  </w:ins>
                </w:p>
              </w:tc>
              <w:tc>
                <w:tcPr>
                  <w:tcW w:w="3154" w:type="pct"/>
                </w:tcPr>
                <w:p w14:paraId="024FC253" w14:textId="303FCAAF" w:rsidR="001A35AC" w:rsidRPr="0079770A" w:rsidRDefault="001A35AC" w:rsidP="001A35AC">
                  <w:pPr>
                    <w:pStyle w:val="TableBody"/>
                    <w:rPr>
                      <w:ins w:id="382" w:author="ERCOT" w:date="2024-04-04T12:33:00Z"/>
                      <w:i/>
                    </w:rPr>
                  </w:pPr>
                  <w:ins w:id="383" w:author="ERCOT" w:date="2024-04-04T12:54:00Z">
                    <w:r w:rsidRPr="008F36C0">
                      <w:rPr>
                        <w:i/>
                      </w:rPr>
                      <w:t>Responsive Reserve (Fast Frequency Response) Position at Snapshot</w:t>
                    </w:r>
                    <w:r w:rsidRPr="008F36C0">
                      <w:sym w:font="Symbol" w:char="F0BE"/>
                    </w:r>
                    <w:r w:rsidRPr="008F36C0">
                      <w:t xml:space="preserve">The QSE </w:t>
                    </w:r>
                    <w:r w:rsidRPr="008F36C0">
                      <w:rPr>
                        <w:i/>
                      </w:rPr>
                      <w:t xml:space="preserve">q’s </w:t>
                    </w:r>
                  </w:ins>
                  <w:ins w:id="384" w:author="ERCOT" w:date="2024-04-18T10:13:00Z">
                    <w:r w:rsidR="009722BE" w:rsidRPr="00D05977">
                      <w:rPr>
                        <w:iCs w:val="0"/>
                      </w:rPr>
                      <w:t xml:space="preserve">net positive </w:t>
                    </w:r>
                  </w:ins>
                  <w:ins w:id="385" w:author="ERCOT" w:date="2024-04-04T12:54:00Z">
                    <w:r w:rsidRPr="008F36C0">
                      <w:t xml:space="preserve">Real-Time RRS-FFR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w:t>
                    </w:r>
                    <w:r>
                      <w:t xml:space="preserve"> Interval.</w:t>
                    </w:r>
                  </w:ins>
                </w:p>
              </w:tc>
            </w:tr>
            <w:tr w:rsidR="001A35AC" w14:paraId="1402A52E" w14:textId="77777777" w:rsidTr="001E1F97">
              <w:trPr>
                <w:cantSplit/>
                <w:ins w:id="386" w:author="ERCOT" w:date="2024-04-04T12:33:00Z"/>
              </w:trPr>
              <w:tc>
                <w:tcPr>
                  <w:tcW w:w="1231" w:type="pct"/>
                </w:tcPr>
                <w:p w14:paraId="71AE171F" w14:textId="58919A6F" w:rsidR="001A35AC" w:rsidRPr="0079770A" w:rsidRDefault="001A35AC" w:rsidP="001A35AC">
                  <w:pPr>
                    <w:pStyle w:val="TableBody"/>
                    <w:rPr>
                      <w:ins w:id="387" w:author="ERCOT" w:date="2024-04-04T12:33:00Z"/>
                    </w:rPr>
                  </w:pPr>
                  <w:ins w:id="388" w:author="ERCOT" w:date="2024-04-04T12:54:00Z">
                    <w:r w:rsidRPr="008F36C0">
                      <w:rPr>
                        <w:bCs/>
                      </w:rPr>
                      <w:t>E</w:t>
                    </w:r>
                    <w:r>
                      <w:rPr>
                        <w:bCs/>
                      </w:rPr>
                      <w:t>C</w:t>
                    </w:r>
                    <w:r w:rsidRPr="008F36C0">
                      <w:rPr>
                        <w:bCs/>
                      </w:rPr>
                      <w:t xml:space="preserve">SPOSSNAP </w:t>
                    </w:r>
                    <w:proofErr w:type="spellStart"/>
                    <w:r w:rsidRPr="008F36C0">
                      <w:rPr>
                        <w:bCs/>
                        <w:i/>
                        <w:vertAlign w:val="subscript"/>
                      </w:rPr>
                      <w:t>ruc</w:t>
                    </w:r>
                    <w:proofErr w:type="spellEnd"/>
                    <w:r w:rsidRPr="008F36C0">
                      <w:rPr>
                        <w:bCs/>
                        <w:i/>
                        <w:vertAlign w:val="subscript"/>
                      </w:rPr>
                      <w:t>, q, h</w:t>
                    </w:r>
                  </w:ins>
                </w:p>
              </w:tc>
              <w:tc>
                <w:tcPr>
                  <w:tcW w:w="615" w:type="pct"/>
                </w:tcPr>
                <w:p w14:paraId="3EBA0077" w14:textId="4329BEF5" w:rsidR="001A35AC" w:rsidRPr="0079770A" w:rsidRDefault="001A35AC" w:rsidP="001A35AC">
                  <w:pPr>
                    <w:pStyle w:val="TableBody"/>
                    <w:jc w:val="center"/>
                    <w:rPr>
                      <w:ins w:id="389" w:author="ERCOT" w:date="2024-04-04T12:33:00Z"/>
                    </w:rPr>
                  </w:pPr>
                  <w:ins w:id="390" w:author="ERCOT" w:date="2024-04-04T12:54:00Z">
                    <w:r>
                      <w:t>MW</w:t>
                    </w:r>
                  </w:ins>
                </w:p>
              </w:tc>
              <w:tc>
                <w:tcPr>
                  <w:tcW w:w="3154" w:type="pct"/>
                </w:tcPr>
                <w:p w14:paraId="00B0A6FB" w14:textId="7AC59971" w:rsidR="001A35AC" w:rsidRPr="0079770A" w:rsidRDefault="001A35AC" w:rsidP="001A35AC">
                  <w:pPr>
                    <w:pStyle w:val="TableBody"/>
                    <w:rPr>
                      <w:ins w:id="391" w:author="ERCOT" w:date="2024-04-04T12:33:00Z"/>
                      <w:i/>
                    </w:rPr>
                  </w:pPr>
                  <w:ins w:id="392" w:author="ERCOT" w:date="2024-04-04T12:54:00Z">
                    <w:r w:rsidRPr="008F36C0">
                      <w:rPr>
                        <w:i/>
                      </w:rPr>
                      <w:t xml:space="preserve">ERCOT Contingency Reserve Service (SCED Dispatchable) Position at </w:t>
                    </w:r>
                    <w:r>
                      <w:rPr>
                        <w:i/>
                      </w:rPr>
                      <w:t>Snapshot</w:t>
                    </w:r>
                    <w:r w:rsidRPr="008F36C0">
                      <w:sym w:font="Symbol" w:char="F0BE"/>
                    </w:r>
                    <w:r w:rsidRPr="008F36C0">
                      <w:t xml:space="preserve">The QSE </w:t>
                    </w:r>
                    <w:r w:rsidRPr="008F36C0">
                      <w:rPr>
                        <w:i/>
                      </w:rPr>
                      <w:t xml:space="preserve">q’s </w:t>
                    </w:r>
                  </w:ins>
                  <w:ins w:id="393" w:author="ERCOT" w:date="2024-04-18T10:55:00Z">
                    <w:r w:rsidR="00B75ECE" w:rsidRPr="00E24D9A">
                      <w:rPr>
                        <w:iCs w:val="0"/>
                      </w:rPr>
                      <w:t xml:space="preserve">net </w:t>
                    </w:r>
                  </w:ins>
                  <w:ins w:id="394" w:author="ERCOT" w:date="2024-04-04T12:54:00Z">
                    <w:r w:rsidRPr="008F36C0">
                      <w:t>ECRS Ancillary Service Position that is SCED</w:t>
                    </w:r>
                  </w:ins>
                  <w:ins w:id="395" w:author="ERCOT" w:date="2024-05-24T10:02:00Z">
                    <w:r w:rsidR="00D05977">
                      <w:t>-</w:t>
                    </w:r>
                  </w:ins>
                  <w:ins w:id="396" w:author="ERCOT" w:date="2024-04-04T12:54:00Z">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ins w:id="397" w:author="ERCOT" w:date="2024-04-18T08:05:00Z">
                    <w:r w:rsidR="006368FD">
                      <w:t xml:space="preserve"> This value can be positive or negative.</w:t>
                    </w:r>
                  </w:ins>
                </w:p>
              </w:tc>
            </w:tr>
            <w:tr w:rsidR="001A35AC" w14:paraId="1C2A5A2A" w14:textId="77777777" w:rsidTr="001E1F97">
              <w:trPr>
                <w:cantSplit/>
                <w:ins w:id="398" w:author="ERCOT" w:date="2024-04-04T12:33:00Z"/>
              </w:trPr>
              <w:tc>
                <w:tcPr>
                  <w:tcW w:w="1231" w:type="pct"/>
                </w:tcPr>
                <w:p w14:paraId="42C97AF0" w14:textId="2F56E371" w:rsidR="001A35AC" w:rsidRPr="0079770A" w:rsidRDefault="001A35AC" w:rsidP="001A35AC">
                  <w:pPr>
                    <w:pStyle w:val="TableBody"/>
                    <w:rPr>
                      <w:ins w:id="399" w:author="ERCOT" w:date="2024-04-04T12:33:00Z"/>
                    </w:rPr>
                  </w:pPr>
                  <w:ins w:id="400" w:author="ERCOT" w:date="2024-04-04T12:54:00Z">
                    <w:r w:rsidRPr="008F36C0">
                      <w:rPr>
                        <w:bCs/>
                      </w:rPr>
                      <w:t>E</w:t>
                    </w:r>
                    <w:r>
                      <w:rPr>
                        <w:bCs/>
                      </w:rPr>
                      <w:t>C</w:t>
                    </w:r>
                    <w:r w:rsidRPr="008F36C0">
                      <w:rPr>
                        <w:bCs/>
                      </w:rPr>
                      <w:t xml:space="preserve">MPOSSNAP </w:t>
                    </w:r>
                    <w:proofErr w:type="spellStart"/>
                    <w:r w:rsidRPr="008F36C0">
                      <w:rPr>
                        <w:bCs/>
                        <w:i/>
                        <w:vertAlign w:val="subscript"/>
                      </w:rPr>
                      <w:t>ruc</w:t>
                    </w:r>
                    <w:proofErr w:type="spellEnd"/>
                    <w:r w:rsidRPr="008F36C0">
                      <w:rPr>
                        <w:bCs/>
                        <w:i/>
                        <w:vertAlign w:val="subscript"/>
                      </w:rPr>
                      <w:t>, q, h</w:t>
                    </w:r>
                  </w:ins>
                </w:p>
              </w:tc>
              <w:tc>
                <w:tcPr>
                  <w:tcW w:w="615" w:type="pct"/>
                </w:tcPr>
                <w:p w14:paraId="467E1577" w14:textId="0D82EAE2" w:rsidR="001A35AC" w:rsidRPr="0079770A" w:rsidRDefault="001A35AC" w:rsidP="001A35AC">
                  <w:pPr>
                    <w:pStyle w:val="TableBody"/>
                    <w:jc w:val="center"/>
                    <w:rPr>
                      <w:ins w:id="401" w:author="ERCOT" w:date="2024-04-04T12:33:00Z"/>
                    </w:rPr>
                  </w:pPr>
                  <w:ins w:id="402" w:author="ERCOT" w:date="2024-04-04T12:54:00Z">
                    <w:r>
                      <w:t>MW</w:t>
                    </w:r>
                  </w:ins>
                </w:p>
              </w:tc>
              <w:tc>
                <w:tcPr>
                  <w:tcW w:w="3154" w:type="pct"/>
                </w:tcPr>
                <w:p w14:paraId="6E0A4C9F" w14:textId="6FC76FEE" w:rsidR="001A35AC" w:rsidRPr="0079770A" w:rsidRDefault="001A35AC" w:rsidP="001A35AC">
                  <w:pPr>
                    <w:pStyle w:val="TableBody"/>
                    <w:rPr>
                      <w:ins w:id="403" w:author="ERCOT" w:date="2024-04-04T12:33:00Z"/>
                      <w:i/>
                    </w:rPr>
                  </w:pPr>
                  <w:ins w:id="404" w:author="ERCOT" w:date="2024-04-04T12:54:00Z">
                    <w:r w:rsidRPr="008F36C0">
                      <w:rPr>
                        <w:i/>
                      </w:rPr>
                      <w:t xml:space="preserve">ERCOT Contingency Reserve Service (Non-SCED Dispatchable) Position at </w:t>
                    </w:r>
                    <w:r>
                      <w:rPr>
                        <w:i/>
                      </w:rPr>
                      <w:t>Snapshot</w:t>
                    </w:r>
                    <w:r w:rsidRPr="008F36C0">
                      <w:sym w:font="Symbol" w:char="F0BE"/>
                    </w:r>
                    <w:r w:rsidRPr="008F36C0">
                      <w:t xml:space="preserve">The QSE </w:t>
                    </w:r>
                    <w:r w:rsidRPr="008F36C0">
                      <w:rPr>
                        <w:i/>
                      </w:rPr>
                      <w:t xml:space="preserve">q’s </w:t>
                    </w:r>
                  </w:ins>
                  <w:ins w:id="405" w:author="ERCOT" w:date="2024-04-18T10:55:00Z">
                    <w:r w:rsidR="00B75ECE" w:rsidRPr="00E24D9A">
                      <w:rPr>
                        <w:iCs w:val="0"/>
                      </w:rPr>
                      <w:t xml:space="preserve">net </w:t>
                    </w:r>
                    <w:r w:rsidR="00B75ECE">
                      <w:rPr>
                        <w:iCs w:val="0"/>
                      </w:rPr>
                      <w:t xml:space="preserve">positive </w:t>
                    </w:r>
                  </w:ins>
                  <w:ins w:id="406" w:author="ERCOT" w:date="2024-04-04T12:54:00Z">
                    <w:r w:rsidRPr="008F36C0">
                      <w:t xml:space="preserve">ECRS Ancillary Service Position that is </w:t>
                    </w:r>
                  </w:ins>
                  <w:ins w:id="407" w:author="ERCOT" w:date="2024-05-24T10:02:00Z">
                    <w:r w:rsidR="00D05977">
                      <w:t>n</w:t>
                    </w:r>
                  </w:ins>
                  <w:ins w:id="408" w:author="ERCOT" w:date="2024-04-04T12:54:00Z">
                    <w:r w:rsidRPr="008F36C0">
                      <w:t>on-SCED</w:t>
                    </w:r>
                  </w:ins>
                  <w:ins w:id="409" w:author="ERCOT" w:date="2024-05-24T10:02:00Z">
                    <w:r w:rsidR="00D05977">
                      <w:t>-</w:t>
                    </w:r>
                  </w:ins>
                  <w:ins w:id="410" w:author="ERCOT" w:date="2024-04-04T12:54:00Z">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p>
              </w:tc>
            </w:tr>
            <w:tr w:rsidR="001A35AC" w14:paraId="0A2690B5" w14:textId="77777777" w:rsidTr="001E1F97">
              <w:trPr>
                <w:cantSplit/>
                <w:ins w:id="411" w:author="ERCOT" w:date="2024-04-04T12:33:00Z"/>
              </w:trPr>
              <w:tc>
                <w:tcPr>
                  <w:tcW w:w="1231" w:type="pct"/>
                </w:tcPr>
                <w:p w14:paraId="43AC43EE" w14:textId="33657F8F" w:rsidR="001A35AC" w:rsidRPr="0079770A" w:rsidRDefault="001A35AC" w:rsidP="001A35AC">
                  <w:pPr>
                    <w:pStyle w:val="TableBody"/>
                    <w:rPr>
                      <w:ins w:id="412" w:author="ERCOT" w:date="2024-04-04T12:33:00Z"/>
                    </w:rPr>
                  </w:pPr>
                  <w:ins w:id="413" w:author="ERCOT" w:date="2024-04-04T12:54:00Z">
                    <w:r w:rsidRPr="008F36C0">
                      <w:rPr>
                        <w:bCs/>
                      </w:rPr>
                      <w:t>NS</w:t>
                    </w:r>
                    <w:r>
                      <w:rPr>
                        <w:bCs/>
                      </w:rPr>
                      <w:t>S</w:t>
                    </w:r>
                    <w:r w:rsidRPr="008F36C0">
                      <w:rPr>
                        <w:bCs/>
                      </w:rPr>
                      <w:t xml:space="preserve">POSSNAP </w:t>
                    </w:r>
                    <w:proofErr w:type="spellStart"/>
                    <w:r w:rsidRPr="008F36C0">
                      <w:rPr>
                        <w:bCs/>
                        <w:i/>
                        <w:vertAlign w:val="subscript"/>
                      </w:rPr>
                      <w:t>ruc</w:t>
                    </w:r>
                    <w:proofErr w:type="spellEnd"/>
                    <w:r w:rsidRPr="008F36C0">
                      <w:rPr>
                        <w:bCs/>
                        <w:i/>
                        <w:vertAlign w:val="subscript"/>
                      </w:rPr>
                      <w:t>, q, h</w:t>
                    </w:r>
                  </w:ins>
                </w:p>
              </w:tc>
              <w:tc>
                <w:tcPr>
                  <w:tcW w:w="615" w:type="pct"/>
                </w:tcPr>
                <w:p w14:paraId="42B6D382" w14:textId="1751DC6C" w:rsidR="001A35AC" w:rsidRPr="0079770A" w:rsidRDefault="001A35AC" w:rsidP="001A35AC">
                  <w:pPr>
                    <w:pStyle w:val="TableBody"/>
                    <w:jc w:val="center"/>
                    <w:rPr>
                      <w:ins w:id="414" w:author="ERCOT" w:date="2024-04-04T12:33:00Z"/>
                    </w:rPr>
                  </w:pPr>
                  <w:ins w:id="415" w:author="ERCOT" w:date="2024-04-04T12:54:00Z">
                    <w:r>
                      <w:t>MW</w:t>
                    </w:r>
                  </w:ins>
                </w:p>
              </w:tc>
              <w:tc>
                <w:tcPr>
                  <w:tcW w:w="3154" w:type="pct"/>
                </w:tcPr>
                <w:p w14:paraId="7ADCF817" w14:textId="400A0366" w:rsidR="001A35AC" w:rsidRPr="0079770A" w:rsidRDefault="001A35AC" w:rsidP="001A35AC">
                  <w:pPr>
                    <w:pStyle w:val="TableBody"/>
                    <w:rPr>
                      <w:ins w:id="416" w:author="ERCOT" w:date="2024-04-04T12:33:00Z"/>
                      <w:i/>
                    </w:rPr>
                  </w:pPr>
                  <w:ins w:id="417" w:author="ERCOT" w:date="2024-04-04T12:54:00Z">
                    <w:r w:rsidRPr="008F36C0">
                      <w:rPr>
                        <w:i/>
                      </w:rPr>
                      <w:t xml:space="preserve">Non-Spin Reserve Service (SCED Dispatchable) Position at </w:t>
                    </w:r>
                    <w:r>
                      <w:rPr>
                        <w:i/>
                      </w:rPr>
                      <w:t>Snapshot</w:t>
                    </w:r>
                    <w:r w:rsidRPr="008F36C0">
                      <w:sym w:font="Symbol" w:char="F0BE"/>
                    </w:r>
                    <w:r w:rsidRPr="008F36C0">
                      <w:t xml:space="preserve">The QSE </w:t>
                    </w:r>
                    <w:r w:rsidRPr="008F36C0">
                      <w:rPr>
                        <w:i/>
                      </w:rPr>
                      <w:t xml:space="preserve">q’s </w:t>
                    </w:r>
                  </w:ins>
                  <w:ins w:id="418" w:author="ERCOT" w:date="2024-04-18T10:55:00Z">
                    <w:r w:rsidR="00B75ECE" w:rsidRPr="00E24D9A">
                      <w:rPr>
                        <w:iCs w:val="0"/>
                      </w:rPr>
                      <w:t xml:space="preserve">net </w:t>
                    </w:r>
                  </w:ins>
                  <w:ins w:id="419" w:author="ERCOT" w:date="2024-04-04T12:54:00Z">
                    <w:r w:rsidRPr="008F36C0">
                      <w:t>Non-Spin Ancillary Service Position that is SCED</w:t>
                    </w:r>
                  </w:ins>
                  <w:ins w:id="420" w:author="ERCOT" w:date="2024-05-24T10:02:00Z">
                    <w:r w:rsidR="00D05977">
                      <w:t>-</w:t>
                    </w:r>
                  </w:ins>
                  <w:ins w:id="421" w:author="ERCOT" w:date="2024-04-04T12:54:00Z">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ins w:id="422" w:author="ERCOT" w:date="2024-04-18T08:06:00Z">
                    <w:r w:rsidR="006368FD">
                      <w:t xml:space="preserve"> </w:t>
                    </w:r>
                  </w:ins>
                  <w:ins w:id="423" w:author="ERCOT" w:date="2024-06-04T08:57:00Z">
                    <w:r w:rsidR="000F36C2">
                      <w:t xml:space="preserve"> </w:t>
                    </w:r>
                  </w:ins>
                  <w:ins w:id="424" w:author="ERCOT" w:date="2024-04-18T08:06:00Z">
                    <w:r w:rsidR="006368FD">
                      <w:t>This value can be positive or negative.</w:t>
                    </w:r>
                  </w:ins>
                </w:p>
              </w:tc>
            </w:tr>
            <w:tr w:rsidR="001A35AC" w14:paraId="05FC6A7F" w14:textId="77777777" w:rsidTr="001E1F97">
              <w:trPr>
                <w:cantSplit/>
                <w:ins w:id="425" w:author="ERCOT" w:date="2024-04-04T12:33:00Z"/>
              </w:trPr>
              <w:tc>
                <w:tcPr>
                  <w:tcW w:w="1231" w:type="pct"/>
                </w:tcPr>
                <w:p w14:paraId="58396D4A" w14:textId="19811CD0" w:rsidR="001A35AC" w:rsidRPr="0079770A" w:rsidRDefault="001A35AC" w:rsidP="001A35AC">
                  <w:pPr>
                    <w:pStyle w:val="TableBody"/>
                    <w:rPr>
                      <w:ins w:id="426" w:author="ERCOT" w:date="2024-04-04T12:33:00Z"/>
                    </w:rPr>
                  </w:pPr>
                  <w:ins w:id="427" w:author="ERCOT" w:date="2024-04-04T12:54:00Z">
                    <w:r w:rsidRPr="008F36C0">
                      <w:rPr>
                        <w:bCs/>
                      </w:rPr>
                      <w:t>N</w:t>
                    </w:r>
                    <w:r>
                      <w:rPr>
                        <w:bCs/>
                      </w:rPr>
                      <w:t>S</w:t>
                    </w:r>
                    <w:r w:rsidRPr="008F36C0">
                      <w:rPr>
                        <w:bCs/>
                      </w:rPr>
                      <w:t xml:space="preserve">MPOSSNAP </w:t>
                    </w:r>
                    <w:proofErr w:type="spellStart"/>
                    <w:r w:rsidRPr="008F36C0">
                      <w:rPr>
                        <w:bCs/>
                        <w:i/>
                        <w:vertAlign w:val="subscript"/>
                      </w:rPr>
                      <w:t>ruc</w:t>
                    </w:r>
                    <w:proofErr w:type="spellEnd"/>
                    <w:r w:rsidRPr="008F36C0">
                      <w:rPr>
                        <w:bCs/>
                        <w:i/>
                        <w:vertAlign w:val="subscript"/>
                      </w:rPr>
                      <w:t>, q, h</w:t>
                    </w:r>
                  </w:ins>
                </w:p>
              </w:tc>
              <w:tc>
                <w:tcPr>
                  <w:tcW w:w="615" w:type="pct"/>
                </w:tcPr>
                <w:p w14:paraId="2E229470" w14:textId="38FB121E" w:rsidR="001A35AC" w:rsidRPr="0079770A" w:rsidRDefault="001A35AC" w:rsidP="001A35AC">
                  <w:pPr>
                    <w:pStyle w:val="TableBody"/>
                    <w:jc w:val="center"/>
                    <w:rPr>
                      <w:ins w:id="428" w:author="ERCOT" w:date="2024-04-04T12:33:00Z"/>
                    </w:rPr>
                  </w:pPr>
                  <w:ins w:id="429" w:author="ERCOT" w:date="2024-04-04T12:54:00Z">
                    <w:r>
                      <w:t>MW</w:t>
                    </w:r>
                  </w:ins>
                </w:p>
              </w:tc>
              <w:tc>
                <w:tcPr>
                  <w:tcW w:w="3154" w:type="pct"/>
                </w:tcPr>
                <w:p w14:paraId="7FA55D62" w14:textId="59B4D806" w:rsidR="001A35AC" w:rsidRPr="0079770A" w:rsidRDefault="001A35AC" w:rsidP="001A35AC">
                  <w:pPr>
                    <w:pStyle w:val="TableBody"/>
                    <w:rPr>
                      <w:ins w:id="430" w:author="ERCOT" w:date="2024-04-04T12:33:00Z"/>
                      <w:i/>
                    </w:rPr>
                  </w:pPr>
                  <w:ins w:id="431" w:author="ERCOT" w:date="2024-04-04T12:54:00Z">
                    <w:r w:rsidRPr="008F36C0">
                      <w:rPr>
                        <w:i/>
                      </w:rPr>
                      <w:t xml:space="preserve">Non-Spin Reserve Service (Non-SCED Dispatchable) Position at </w:t>
                    </w:r>
                    <w:r>
                      <w:rPr>
                        <w:i/>
                      </w:rPr>
                      <w:t>Snapshot</w:t>
                    </w:r>
                    <w:r w:rsidRPr="008F36C0">
                      <w:sym w:font="Symbol" w:char="F0BE"/>
                    </w:r>
                    <w:r w:rsidRPr="008F36C0">
                      <w:t xml:space="preserve">The QSE </w:t>
                    </w:r>
                    <w:r w:rsidRPr="008F36C0">
                      <w:rPr>
                        <w:i/>
                      </w:rPr>
                      <w:t xml:space="preserve">q’s </w:t>
                    </w:r>
                  </w:ins>
                  <w:ins w:id="432" w:author="ERCOT" w:date="2024-04-18T10:55:00Z">
                    <w:r w:rsidR="00B75ECE" w:rsidRPr="00E24D9A">
                      <w:rPr>
                        <w:iCs w:val="0"/>
                      </w:rPr>
                      <w:t xml:space="preserve">net </w:t>
                    </w:r>
                    <w:r w:rsidR="00B75ECE">
                      <w:rPr>
                        <w:iCs w:val="0"/>
                      </w:rPr>
                      <w:t xml:space="preserve">positive </w:t>
                    </w:r>
                  </w:ins>
                  <w:ins w:id="433" w:author="ERCOT" w:date="2024-04-04T12:54:00Z">
                    <w:r w:rsidRPr="008F36C0">
                      <w:t xml:space="preserve">Non-Spin Ancillary Service Position that is </w:t>
                    </w:r>
                  </w:ins>
                  <w:ins w:id="434" w:author="ERCOT" w:date="2024-05-24T10:02:00Z">
                    <w:r w:rsidR="00D05977">
                      <w:t>n</w:t>
                    </w:r>
                  </w:ins>
                  <w:ins w:id="435" w:author="ERCOT" w:date="2024-04-04T12:54:00Z">
                    <w:r w:rsidRPr="008F36C0">
                      <w:t>on-SCED</w:t>
                    </w:r>
                  </w:ins>
                  <w:ins w:id="436" w:author="ERCOT" w:date="2024-05-24T10:03:00Z">
                    <w:r w:rsidR="00D05977">
                      <w:t>-</w:t>
                    </w:r>
                  </w:ins>
                  <w:ins w:id="437" w:author="ERCOT" w:date="2024-04-04T12:54:00Z">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p>
              </w:tc>
            </w:tr>
            <w:tr w:rsidR="00FA4931" w14:paraId="02492C7E" w14:textId="77777777" w:rsidTr="001E1F97">
              <w:trPr>
                <w:cantSplit/>
                <w:ins w:id="438" w:author="ERCOT" w:date="2024-04-16T16:39:00Z"/>
              </w:trPr>
              <w:tc>
                <w:tcPr>
                  <w:tcW w:w="1231" w:type="pct"/>
                </w:tcPr>
                <w:p w14:paraId="6DECEB4A" w14:textId="33FF1311" w:rsidR="00FA4931" w:rsidRPr="008F36C0" w:rsidRDefault="00FA4931" w:rsidP="00FA4931">
                  <w:pPr>
                    <w:pStyle w:val="TableBody"/>
                    <w:rPr>
                      <w:ins w:id="439" w:author="ERCOT" w:date="2024-04-16T16:39:00Z"/>
                      <w:bCs/>
                    </w:rPr>
                  </w:pPr>
                  <w:ins w:id="440" w:author="ERCOT" w:date="2024-04-16T16:39:00Z">
                    <w:r w:rsidRPr="008F36C0">
                      <w:rPr>
                        <w:bCs/>
                      </w:rPr>
                      <w:t>ASMWCAPU</w:t>
                    </w:r>
                    <w:r>
                      <w:rPr>
                        <w:bCs/>
                      </w:rPr>
                      <w:t>QSNAP</w:t>
                    </w:r>
                    <w:r w:rsidRPr="008F36C0">
                      <w:rPr>
                        <w:bCs/>
                      </w:rPr>
                      <w:t xml:space="preserve"> </w:t>
                    </w:r>
                    <w:proofErr w:type="spellStart"/>
                    <w:r w:rsidRPr="008F36C0">
                      <w:rPr>
                        <w:bCs/>
                        <w:i/>
                        <w:vertAlign w:val="subscript"/>
                      </w:rPr>
                      <w:t>ruc</w:t>
                    </w:r>
                    <w:proofErr w:type="spellEnd"/>
                    <w:r w:rsidRPr="008F36C0">
                      <w:rPr>
                        <w:bCs/>
                        <w:i/>
                        <w:vertAlign w:val="subscript"/>
                      </w:rPr>
                      <w:t>, q, h</w:t>
                    </w:r>
                  </w:ins>
                </w:p>
              </w:tc>
              <w:tc>
                <w:tcPr>
                  <w:tcW w:w="615" w:type="pct"/>
                </w:tcPr>
                <w:p w14:paraId="350B7723" w14:textId="563A971B" w:rsidR="00FA4931" w:rsidRDefault="00FA4931" w:rsidP="00FA4931">
                  <w:pPr>
                    <w:pStyle w:val="TableBody"/>
                    <w:jc w:val="center"/>
                    <w:rPr>
                      <w:ins w:id="441" w:author="ERCOT" w:date="2024-04-16T16:39:00Z"/>
                    </w:rPr>
                  </w:pPr>
                  <w:ins w:id="442" w:author="ERCOT" w:date="2024-04-16T16:39:00Z">
                    <w:r>
                      <w:t>MW</w:t>
                    </w:r>
                  </w:ins>
                </w:p>
              </w:tc>
              <w:tc>
                <w:tcPr>
                  <w:tcW w:w="3154" w:type="pct"/>
                </w:tcPr>
                <w:p w14:paraId="13E639EE" w14:textId="1FB99F3E" w:rsidR="00FA4931" w:rsidRPr="008F36C0" w:rsidRDefault="00FA4931" w:rsidP="00FA4931">
                  <w:pPr>
                    <w:pStyle w:val="TableBody"/>
                    <w:rPr>
                      <w:ins w:id="443" w:author="ERCOT" w:date="2024-04-16T16:39:00Z"/>
                      <w:i/>
                    </w:rPr>
                  </w:pPr>
                  <w:ins w:id="444" w:author="ERCOT" w:date="2024-04-16T16:39:00Z">
                    <w:r>
                      <w:rPr>
                        <w:i/>
                      </w:rPr>
                      <w:t xml:space="preserve">Calculated </w:t>
                    </w:r>
                  </w:ins>
                  <w:ins w:id="445" w:author="ERCOT" w:date="2024-04-16T16:40:00Z">
                    <w:r>
                      <w:rPr>
                        <w:i/>
                      </w:rPr>
                      <w:t xml:space="preserve">Total </w:t>
                    </w:r>
                  </w:ins>
                  <w:ins w:id="446" w:author="ERCOT" w:date="2024-04-16T16:39:00Z">
                    <w:r w:rsidRPr="008F36C0">
                      <w:rPr>
                        <w:i/>
                      </w:rPr>
                      <w:t xml:space="preserve">MW Capacity used to cover the QSE’s Ancillary Service Position </w:t>
                    </w:r>
                    <w:r>
                      <w:rPr>
                        <w:i/>
                      </w:rPr>
                      <w:t>at Snapshot</w:t>
                    </w:r>
                  </w:ins>
                  <w:ins w:id="447" w:author="ERCOT" w:date="2024-05-24T09:58:00Z">
                    <w:r w:rsidR="00D05977" w:rsidRPr="0079770A">
                      <w:t>—</w:t>
                    </w:r>
                  </w:ins>
                  <w:ins w:id="448" w:author="ERCOT" w:date="2024-04-17T08:09:00Z">
                    <w:r w:rsidR="00934E33" w:rsidRPr="00D05977">
                      <w:rPr>
                        <w:iCs w:val="0"/>
                      </w:rPr>
                      <w:t xml:space="preserve">The </w:t>
                    </w:r>
                    <w:r w:rsidR="00934E33">
                      <w:t>c</w:t>
                    </w:r>
                  </w:ins>
                  <w:ins w:id="449" w:author="ERCOT" w:date="2024-04-16T16:46:00Z">
                    <w:r w:rsidRPr="008F36C0">
                      <w:t xml:space="preserve">alculated </w:t>
                    </w:r>
                    <w:r>
                      <w:t xml:space="preserve">total </w:t>
                    </w:r>
                    <w:r w:rsidRPr="008F36C0">
                      <w:t xml:space="preserve">MW </w:t>
                    </w:r>
                  </w:ins>
                  <w:ins w:id="450" w:author="ERCOT" w:date="2024-04-17T08:09:00Z">
                    <w:r w:rsidR="00934E33">
                      <w:t>c</w:t>
                    </w:r>
                  </w:ins>
                  <w:ins w:id="451" w:author="ERCOT" w:date="2024-04-16T16:46:00Z">
                    <w:r w:rsidRPr="008F36C0">
                      <w:t xml:space="preserve">apacity </w:t>
                    </w:r>
                    <w:r>
                      <w:t xml:space="preserve">for a QSE </w:t>
                    </w:r>
                    <w:r w:rsidRPr="00FD3CC9">
                      <w:rPr>
                        <w:i/>
                        <w:iCs w:val="0"/>
                      </w:rPr>
                      <w:t>q</w:t>
                    </w:r>
                    <w:r>
                      <w:t xml:space="preserve"> that represents the </w:t>
                    </w:r>
                  </w:ins>
                  <w:ins w:id="452" w:author="ERCOT" w:date="2024-04-16T16:47:00Z">
                    <w:r>
                      <w:t xml:space="preserve">amount of the </w:t>
                    </w:r>
                  </w:ins>
                  <w:ins w:id="453" w:author="ERCOT" w:date="2024-04-16T16:46:00Z">
                    <w:r w:rsidRPr="008F36C0">
                      <w:t>QSE’s Ancillary Service Position</w:t>
                    </w:r>
                    <w:r>
                      <w:t xml:space="preserve"> covered by its Resources</w:t>
                    </w:r>
                  </w:ins>
                  <w:ins w:id="454" w:author="ERCOT" w:date="2024-04-16T16:39:00Z">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p>
              </w:tc>
            </w:tr>
            <w:tr w:rsidR="00FA4931" w14:paraId="21F2095D" w14:textId="77777777" w:rsidTr="001E1F97">
              <w:trPr>
                <w:cantSplit/>
                <w:ins w:id="455" w:author="ERCOT" w:date="2024-04-04T12:33:00Z"/>
              </w:trPr>
              <w:tc>
                <w:tcPr>
                  <w:tcW w:w="1231" w:type="pct"/>
                </w:tcPr>
                <w:p w14:paraId="6B1CFFDA" w14:textId="5412F291" w:rsidR="00FA4931" w:rsidRPr="0079770A" w:rsidRDefault="00FA4931" w:rsidP="00FA4931">
                  <w:pPr>
                    <w:pStyle w:val="TableBody"/>
                    <w:rPr>
                      <w:ins w:id="456" w:author="ERCOT" w:date="2024-04-04T12:33:00Z"/>
                    </w:rPr>
                  </w:pPr>
                  <w:ins w:id="457" w:author="ERCOT" w:date="2024-04-04T12:54:00Z">
                    <w:r w:rsidRPr="008F36C0">
                      <w:rPr>
                        <w:bCs/>
                      </w:rPr>
                      <w:t>ASMWCAPU</w:t>
                    </w:r>
                    <w:r>
                      <w:rPr>
                        <w:bCs/>
                      </w:rPr>
                      <w:t>SNAP</w:t>
                    </w:r>
                    <w:r w:rsidRPr="008F36C0">
                      <w:rPr>
                        <w:bCs/>
                      </w:rPr>
                      <w:t xml:space="preserve"> </w:t>
                    </w:r>
                    <w:proofErr w:type="spellStart"/>
                    <w:r w:rsidRPr="008F36C0">
                      <w:rPr>
                        <w:bCs/>
                        <w:i/>
                        <w:vertAlign w:val="subscript"/>
                      </w:rPr>
                      <w:t>ruc</w:t>
                    </w:r>
                    <w:proofErr w:type="spellEnd"/>
                    <w:r w:rsidRPr="008F36C0">
                      <w:rPr>
                        <w:bCs/>
                        <w:i/>
                        <w:vertAlign w:val="subscript"/>
                      </w:rPr>
                      <w:t xml:space="preserve">, q, h, </w:t>
                    </w:r>
                    <w:proofErr w:type="spellStart"/>
                    <w:r w:rsidRPr="008F36C0">
                      <w:rPr>
                        <w:bCs/>
                        <w:i/>
                        <w:vertAlign w:val="subscript"/>
                      </w:rPr>
                      <w:t>AS</w:t>
                    </w:r>
                    <w:r>
                      <w:rPr>
                        <w:bCs/>
                        <w:i/>
                        <w:vertAlign w:val="subscript"/>
                      </w:rPr>
                      <w:t>Sub</w:t>
                    </w:r>
                    <w:r w:rsidRPr="008F36C0">
                      <w:rPr>
                        <w:bCs/>
                        <w:i/>
                        <w:vertAlign w:val="subscript"/>
                      </w:rPr>
                      <w:t>type</w:t>
                    </w:r>
                    <w:proofErr w:type="spellEnd"/>
                    <w:r w:rsidRPr="008F36C0">
                      <w:rPr>
                        <w:bCs/>
                        <w:i/>
                        <w:vertAlign w:val="subscript"/>
                      </w:rPr>
                      <w:t>, r</w:t>
                    </w:r>
                  </w:ins>
                </w:p>
              </w:tc>
              <w:tc>
                <w:tcPr>
                  <w:tcW w:w="615" w:type="pct"/>
                </w:tcPr>
                <w:p w14:paraId="529036A5" w14:textId="5317C5F2" w:rsidR="00FA4931" w:rsidRPr="0079770A" w:rsidRDefault="00FA4931" w:rsidP="00FA4931">
                  <w:pPr>
                    <w:pStyle w:val="TableBody"/>
                    <w:jc w:val="center"/>
                    <w:rPr>
                      <w:ins w:id="458" w:author="ERCOT" w:date="2024-04-04T12:33:00Z"/>
                    </w:rPr>
                  </w:pPr>
                  <w:ins w:id="459" w:author="ERCOT" w:date="2024-04-04T12:54:00Z">
                    <w:r>
                      <w:t>MW</w:t>
                    </w:r>
                  </w:ins>
                </w:p>
              </w:tc>
              <w:tc>
                <w:tcPr>
                  <w:tcW w:w="3154" w:type="pct"/>
                </w:tcPr>
                <w:p w14:paraId="018D39E0" w14:textId="26E58D84" w:rsidR="00FA4931" w:rsidRPr="0079770A" w:rsidRDefault="00FA4931" w:rsidP="00FA4931">
                  <w:pPr>
                    <w:pStyle w:val="TableBody"/>
                    <w:rPr>
                      <w:ins w:id="460" w:author="ERCOT" w:date="2024-04-04T12:33:00Z"/>
                      <w:i/>
                    </w:rPr>
                  </w:pPr>
                  <w:ins w:id="461" w:author="ERCOT" w:date="2024-04-04T12:54:00Z">
                    <w:r>
                      <w:rPr>
                        <w:i/>
                      </w:rPr>
                      <w:t xml:space="preserve">Calculated </w:t>
                    </w:r>
                    <w:r w:rsidRPr="008F36C0">
                      <w:rPr>
                        <w:i/>
                      </w:rPr>
                      <w:t>MW Capacity used to cover the QSE’s ‘</w:t>
                    </w:r>
                    <w:proofErr w:type="spellStart"/>
                    <w:r w:rsidRPr="008F36C0">
                      <w:rPr>
                        <w:i/>
                      </w:rPr>
                      <w:t>AStype</w:t>
                    </w:r>
                    <w:proofErr w:type="spellEnd"/>
                    <w:r w:rsidRPr="008F36C0">
                      <w:rPr>
                        <w:i/>
                      </w:rPr>
                      <w:t xml:space="preserve">’ Ancillary Service Position </w:t>
                    </w:r>
                    <w:r>
                      <w:rPr>
                        <w:i/>
                      </w:rPr>
                      <w:t>at Snapshot</w:t>
                    </w:r>
                  </w:ins>
                  <w:ins w:id="462" w:author="ERCOT" w:date="2024-05-24T10:01:00Z">
                    <w:r w:rsidR="00D05977" w:rsidRPr="0079770A">
                      <w:t>—</w:t>
                    </w:r>
                  </w:ins>
                  <w:ins w:id="463" w:author="ERCOT" w:date="2024-04-17T08:10:00Z">
                    <w:r w:rsidR="00934E33" w:rsidRPr="00D05977">
                      <w:rPr>
                        <w:iCs w:val="0"/>
                      </w:rPr>
                      <w:t xml:space="preserve">The </w:t>
                    </w:r>
                    <w:r w:rsidR="00934E33">
                      <w:t>c</w:t>
                    </w:r>
                  </w:ins>
                  <w:ins w:id="464" w:author="ERCOT" w:date="2024-04-04T12:54:00Z">
                    <w:r w:rsidRPr="008F36C0">
                      <w:t xml:space="preserve">alculated MW Capacity of a Resource </w:t>
                    </w:r>
                    <w:r w:rsidRPr="00FD3CC9">
                      <w:rPr>
                        <w:i/>
                        <w:iCs w:val="0"/>
                      </w:rPr>
                      <w:t>r</w:t>
                    </w:r>
                    <w:r>
                      <w:t xml:space="preserve"> represented by QSE </w:t>
                    </w:r>
                    <w:r w:rsidRPr="00FD3CC9">
                      <w:rPr>
                        <w:i/>
                        <w:iCs w:val="0"/>
                      </w:rPr>
                      <w:t>q</w:t>
                    </w:r>
                    <w:r>
                      <w:t xml:space="preserve"> that is </w:t>
                    </w:r>
                    <w:r w:rsidRPr="008F36C0">
                      <w:t>used to cover its QSE’s “</w:t>
                    </w:r>
                    <w:proofErr w:type="spellStart"/>
                    <w:r w:rsidRPr="008F36C0">
                      <w:t>AS</w:t>
                    </w:r>
                    <w:r>
                      <w:t>Sub</w:t>
                    </w:r>
                    <w:r w:rsidRPr="008F36C0">
                      <w:t>type</w:t>
                    </w:r>
                    <w:proofErr w:type="spellEnd"/>
                    <w:r w:rsidRPr="008F36C0">
                      <w:t>” Ancillary Service Position</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p>
              </w:tc>
            </w:tr>
            <w:tr w:rsidR="00FA4931" w14:paraId="1B82182C" w14:textId="77777777" w:rsidTr="001E1F97">
              <w:trPr>
                <w:cantSplit/>
                <w:ins w:id="465" w:author="ERCOT" w:date="2024-04-04T12:33:00Z"/>
              </w:trPr>
              <w:tc>
                <w:tcPr>
                  <w:tcW w:w="1231" w:type="pct"/>
                </w:tcPr>
                <w:p w14:paraId="32449CEE" w14:textId="68735D67" w:rsidR="00FA4931" w:rsidRPr="0079770A" w:rsidRDefault="00FA4931" w:rsidP="00FA4931">
                  <w:pPr>
                    <w:pStyle w:val="TableBody"/>
                    <w:rPr>
                      <w:ins w:id="466" w:author="ERCOT" w:date="2024-04-04T12:33:00Z"/>
                    </w:rPr>
                  </w:pPr>
                  <w:ins w:id="467" w:author="ERCOT" w:date="2024-04-04T12:54:00Z">
                    <w:r w:rsidRPr="00FD3CC9">
                      <w:rPr>
                        <w:szCs w:val="28"/>
                      </w:rPr>
                      <w:lastRenderedPageBreak/>
                      <w:t>MW</w:t>
                    </w:r>
                    <w:r>
                      <w:rPr>
                        <w:szCs w:val="28"/>
                      </w:rPr>
                      <w:t>SNAP</w:t>
                    </w:r>
                    <w:r w:rsidRPr="00FD3CC9">
                      <w:rPr>
                        <w:szCs w:val="28"/>
                      </w:rPr>
                      <w:t xml:space="preserve"> </w:t>
                    </w:r>
                    <w:proofErr w:type="spellStart"/>
                    <w:r w:rsidRPr="00FD3CC9">
                      <w:rPr>
                        <w:i/>
                        <w:vertAlign w:val="subscript"/>
                      </w:rPr>
                      <w:t>ruc</w:t>
                    </w:r>
                    <w:proofErr w:type="spellEnd"/>
                    <w:r w:rsidRPr="00FD3CC9">
                      <w:rPr>
                        <w:i/>
                        <w:vertAlign w:val="subscript"/>
                      </w:rPr>
                      <w:t>, q, h, r</w:t>
                    </w:r>
                  </w:ins>
                </w:p>
              </w:tc>
              <w:tc>
                <w:tcPr>
                  <w:tcW w:w="615" w:type="pct"/>
                </w:tcPr>
                <w:p w14:paraId="0D45298F" w14:textId="3E721A76" w:rsidR="00FA4931" w:rsidRPr="0079770A" w:rsidRDefault="00FA4931" w:rsidP="00FA4931">
                  <w:pPr>
                    <w:pStyle w:val="TableBody"/>
                    <w:jc w:val="center"/>
                    <w:rPr>
                      <w:ins w:id="468" w:author="ERCOT" w:date="2024-04-04T12:33:00Z"/>
                    </w:rPr>
                  </w:pPr>
                  <w:ins w:id="469" w:author="ERCOT" w:date="2024-04-04T12:54:00Z">
                    <w:r>
                      <w:t>MW</w:t>
                    </w:r>
                  </w:ins>
                </w:p>
              </w:tc>
              <w:tc>
                <w:tcPr>
                  <w:tcW w:w="3154" w:type="pct"/>
                </w:tcPr>
                <w:p w14:paraId="31581749" w14:textId="12D15C49" w:rsidR="00FA4931" w:rsidRPr="0079770A" w:rsidRDefault="00FA4931" w:rsidP="00FA4931">
                  <w:pPr>
                    <w:pStyle w:val="TableBody"/>
                    <w:rPr>
                      <w:ins w:id="470" w:author="ERCOT" w:date="2024-04-04T12:33:00Z"/>
                      <w:i/>
                    </w:rPr>
                  </w:pPr>
                  <w:ins w:id="471" w:author="ERCOT" w:date="2024-04-04T12:54:00Z">
                    <w:r>
                      <w:rPr>
                        <w:i/>
                      </w:rPr>
                      <w:t xml:space="preserve">Calculated </w:t>
                    </w:r>
                    <w:r w:rsidRPr="008F36C0">
                      <w:rPr>
                        <w:i/>
                      </w:rPr>
                      <w:t>MW</w:t>
                    </w:r>
                    <w:r>
                      <w:rPr>
                        <w:i/>
                      </w:rPr>
                      <w:t xml:space="preserve"> required to support ESR’s calculated Ancillary Service coverage at Snapshot</w:t>
                    </w:r>
                  </w:ins>
                  <w:ins w:id="472" w:author="ERCOT" w:date="2024-05-24T10:01:00Z">
                    <w:r w:rsidR="00D05977" w:rsidRPr="0079770A">
                      <w:t>—</w:t>
                    </w:r>
                  </w:ins>
                  <w:ins w:id="473" w:author="ERCOT" w:date="2024-04-04T12:54:00Z">
                    <w:r w:rsidRPr="00FD3CC9">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w:t>
                    </w:r>
                  </w:ins>
                  <w:proofErr w:type="spellStart"/>
                  <w:ins w:id="474" w:author="ERCOT" w:date="2024-04-04T12:57:00Z">
                    <w:r>
                      <w:rPr>
                        <w:szCs w:val="24"/>
                      </w:rPr>
                      <w:t>Min</w:t>
                    </w:r>
                  </w:ins>
                  <w:ins w:id="475" w:author="ERCOT" w:date="2024-04-04T12:54:00Z">
                    <w:r>
                      <w:rPr>
                        <w:szCs w:val="24"/>
                      </w:rPr>
                      <w:t>SOC</w:t>
                    </w:r>
                    <w:proofErr w:type="spellEnd"/>
                    <w:r>
                      <w:rPr>
                        <w:szCs w:val="24"/>
                      </w:rPr>
                      <w:t xml:space="preserve">, </w:t>
                    </w:r>
                  </w:ins>
                  <w:proofErr w:type="spellStart"/>
                  <w:ins w:id="476" w:author="ERCOT" w:date="2024-04-04T12:57:00Z">
                    <w:r>
                      <w:rPr>
                        <w:szCs w:val="24"/>
                      </w:rPr>
                      <w:t>Max</w:t>
                    </w:r>
                  </w:ins>
                  <w:ins w:id="477" w:author="ERCOT" w:date="2024-04-04T12:54:00Z">
                    <w:r>
                      <w:rPr>
                        <w:szCs w:val="24"/>
                      </w:rPr>
                      <w:t>SOC</w:t>
                    </w:r>
                    <w:proofErr w:type="spellEnd"/>
                    <w:r>
                      <w:rPr>
                        <w:szCs w:val="24"/>
                      </w:rPr>
                      <w:t xml:space="preserve">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ins>
                </w:p>
              </w:tc>
            </w:tr>
            <w:tr w:rsidR="00FA4931" w14:paraId="0167B32A" w14:textId="77777777" w:rsidTr="001E1F97">
              <w:trPr>
                <w:cantSplit/>
                <w:ins w:id="478" w:author="ERCOT" w:date="2024-04-04T12:33:00Z"/>
              </w:trPr>
              <w:tc>
                <w:tcPr>
                  <w:tcW w:w="1231" w:type="pct"/>
                </w:tcPr>
                <w:p w14:paraId="7FE050D3" w14:textId="7041DF3D" w:rsidR="00FA4931" w:rsidRPr="0079770A" w:rsidRDefault="00FA4931" w:rsidP="00FA4931">
                  <w:pPr>
                    <w:pStyle w:val="TableBody"/>
                    <w:rPr>
                      <w:ins w:id="479" w:author="ERCOT" w:date="2024-04-04T12:33:00Z"/>
                    </w:rPr>
                  </w:pPr>
                  <w:ins w:id="480" w:author="ERCOT" w:date="2024-04-04T12:54:00Z">
                    <w:r w:rsidRPr="00FD3CC9">
                      <w:rPr>
                        <w:bCs/>
                      </w:rPr>
                      <w:t>ESRASSNAP</w:t>
                    </w:r>
                    <w:r w:rsidRPr="00FD3CC9">
                      <w:rPr>
                        <w:b/>
                      </w:rPr>
                      <w:t xml:space="preserve"> </w:t>
                    </w:r>
                    <w:proofErr w:type="spellStart"/>
                    <w:r w:rsidRPr="00FD3CC9">
                      <w:rPr>
                        <w:b/>
                        <w:i/>
                        <w:vertAlign w:val="subscript"/>
                      </w:rPr>
                      <w:t>ruc</w:t>
                    </w:r>
                    <w:proofErr w:type="spellEnd"/>
                    <w:r w:rsidRPr="00FD3CC9">
                      <w:rPr>
                        <w:b/>
                        <w:i/>
                        <w:vertAlign w:val="subscript"/>
                      </w:rPr>
                      <w:t>, q, h</w:t>
                    </w:r>
                  </w:ins>
                </w:p>
              </w:tc>
              <w:tc>
                <w:tcPr>
                  <w:tcW w:w="615" w:type="pct"/>
                </w:tcPr>
                <w:p w14:paraId="5B89BD04" w14:textId="6099DACF" w:rsidR="00FA4931" w:rsidRPr="0079770A" w:rsidRDefault="00FA4931" w:rsidP="00FA4931">
                  <w:pPr>
                    <w:pStyle w:val="TableBody"/>
                    <w:jc w:val="center"/>
                    <w:rPr>
                      <w:ins w:id="481" w:author="ERCOT" w:date="2024-04-04T12:33:00Z"/>
                    </w:rPr>
                  </w:pPr>
                  <w:ins w:id="482" w:author="ERCOT" w:date="2024-04-04T12:54:00Z">
                    <w:r w:rsidRPr="00FD3CC9">
                      <w:t>MW</w:t>
                    </w:r>
                  </w:ins>
                </w:p>
              </w:tc>
              <w:tc>
                <w:tcPr>
                  <w:tcW w:w="3154" w:type="pct"/>
                </w:tcPr>
                <w:p w14:paraId="4E2520CA" w14:textId="08B37F18" w:rsidR="00FA4931" w:rsidRPr="0079770A" w:rsidRDefault="00FA4931" w:rsidP="00FA4931">
                  <w:pPr>
                    <w:pStyle w:val="TableBody"/>
                    <w:rPr>
                      <w:ins w:id="483" w:author="ERCOT" w:date="2024-04-04T12:33:00Z"/>
                      <w:i/>
                    </w:rPr>
                  </w:pPr>
                  <w:ins w:id="484" w:author="ERCOT" w:date="2024-04-04T12:54:00Z">
                    <w:r w:rsidRPr="00FD3CC9">
                      <w:rPr>
                        <w:i/>
                      </w:rPr>
                      <w:t xml:space="preserve">Calculated </w:t>
                    </w:r>
                    <w:r>
                      <w:rPr>
                        <w:i/>
                      </w:rPr>
                      <w:t>Ancillary Service</w:t>
                    </w:r>
                    <w:r w:rsidRPr="00FD3CC9">
                      <w:rPr>
                        <w:i/>
                      </w:rPr>
                      <w:t xml:space="preserve"> MW Capacity Provided By QSE’s ESR Portfolio </w:t>
                    </w:r>
                    <w:r>
                      <w:rPr>
                        <w:i/>
                      </w:rPr>
                      <w:t xml:space="preserve">at </w:t>
                    </w:r>
                    <w:r w:rsidRPr="00FD3CC9">
                      <w:rPr>
                        <w:i/>
                      </w:rPr>
                      <w:t xml:space="preserve"> Snapshot</w:t>
                    </w:r>
                  </w:ins>
                  <w:ins w:id="485" w:author="ERCOT" w:date="2024-05-24T10:01:00Z">
                    <w:r w:rsidR="00D05977" w:rsidRPr="0079770A">
                      <w:t>—</w:t>
                    </w:r>
                  </w:ins>
                  <w:ins w:id="486" w:author="ERCOT" w:date="2024-04-04T12:54:00Z">
                    <w:r w:rsidRPr="00FD3CC9">
                      <w:t>The total ESR MW capacity used to cover the QSE</w:t>
                    </w:r>
                    <w:r w:rsidRPr="00FD3CC9">
                      <w:rPr>
                        <w:i/>
                        <w:iCs w:val="0"/>
                      </w:rPr>
                      <w:t xml:space="preserve"> q’s</w:t>
                    </w:r>
                    <w:r w:rsidRPr="00FD3CC9">
                      <w:t xml:space="preserve"> Upward </w:t>
                    </w:r>
                    <w:r>
                      <w:t>Ancillary Service</w:t>
                    </w:r>
                    <w:r w:rsidRPr="00FD3CC9">
                      <w:t xml:space="preserve"> position for Reg-Up, RRS,</w:t>
                    </w:r>
                  </w:ins>
                  <w:ins w:id="487" w:author="ERCOT" w:date="2024-04-04T12:55:00Z">
                    <w:r>
                      <w:t xml:space="preserve"> </w:t>
                    </w:r>
                  </w:ins>
                  <w:ins w:id="488" w:author="ERCOT" w:date="2024-04-04T12:54:00Z">
                    <w:r w:rsidRPr="00FD3CC9">
                      <w:t>ECRS,</w:t>
                    </w:r>
                  </w:ins>
                  <w:ins w:id="489" w:author="ERCOT" w:date="2024-04-04T12:55:00Z">
                    <w:r>
                      <w:t xml:space="preserve"> </w:t>
                    </w:r>
                  </w:ins>
                  <w:ins w:id="490" w:author="ERCOT" w:date="2024-04-04T12:54:00Z">
                    <w:r w:rsidRPr="00FD3CC9">
                      <w:t>and N</w:t>
                    </w:r>
                    <w:r>
                      <w:t>on-Spin</w:t>
                    </w:r>
                    <w:r w:rsidRPr="00FD3CC9">
                      <w:t xml:space="preserve"> in the RUC Snapshot for the RUC process </w:t>
                    </w:r>
                    <w:proofErr w:type="spellStart"/>
                    <w:r w:rsidRPr="00FD3CC9">
                      <w:rPr>
                        <w:i/>
                        <w:iCs w:val="0"/>
                      </w:rPr>
                      <w:t>ruc</w:t>
                    </w:r>
                    <w:proofErr w:type="spellEnd"/>
                    <w:r w:rsidRPr="00FD3CC9">
                      <w:t xml:space="preserve">, for the hour </w:t>
                    </w:r>
                    <w:r w:rsidRPr="00FD3CC9">
                      <w:rPr>
                        <w:i/>
                      </w:rPr>
                      <w:t>h</w:t>
                    </w:r>
                    <w:r w:rsidRPr="00FD3CC9">
                      <w:rPr>
                        <w:iCs w:val="0"/>
                      </w:rPr>
                      <w:t xml:space="preserve"> that includes the 15-minute Settlement Interval</w:t>
                    </w:r>
                    <w:r w:rsidRPr="00FD3CC9">
                      <w:t>.</w:t>
                    </w:r>
                  </w:ins>
                </w:p>
              </w:tc>
            </w:tr>
            <w:tr w:rsidR="00FA4931" w14:paraId="4511882D" w14:textId="77777777" w:rsidTr="001E1F97">
              <w:trPr>
                <w:cantSplit/>
                <w:ins w:id="491" w:author="ERCOT" w:date="2024-04-04T12:33:00Z"/>
              </w:trPr>
              <w:tc>
                <w:tcPr>
                  <w:tcW w:w="1231" w:type="pct"/>
                </w:tcPr>
                <w:p w14:paraId="41F63151" w14:textId="6F95EC1B" w:rsidR="00FA4931" w:rsidRPr="0079770A" w:rsidRDefault="00FA4931" w:rsidP="00FA4931">
                  <w:pPr>
                    <w:pStyle w:val="TableBody"/>
                    <w:rPr>
                      <w:ins w:id="492" w:author="ERCOT" w:date="2024-04-04T12:33:00Z"/>
                    </w:rPr>
                  </w:pPr>
                  <w:ins w:id="493" w:author="ERCOT" w:date="2024-04-04T12:54:00Z">
                    <w:r w:rsidRPr="00FD3CC9">
                      <w:rPr>
                        <w:bCs/>
                      </w:rPr>
                      <w:t>ESRMWSNAP</w:t>
                    </w:r>
                    <w:r w:rsidRPr="00FD3CC9">
                      <w:rPr>
                        <w:b/>
                      </w:rPr>
                      <w:t xml:space="preserve"> </w:t>
                    </w:r>
                    <w:proofErr w:type="spellStart"/>
                    <w:r w:rsidRPr="00FD3CC9">
                      <w:rPr>
                        <w:b/>
                        <w:i/>
                        <w:vertAlign w:val="subscript"/>
                      </w:rPr>
                      <w:t>ruc</w:t>
                    </w:r>
                    <w:proofErr w:type="spellEnd"/>
                    <w:r w:rsidRPr="00FD3CC9">
                      <w:rPr>
                        <w:b/>
                        <w:i/>
                        <w:vertAlign w:val="subscript"/>
                      </w:rPr>
                      <w:t>, q, h</w:t>
                    </w:r>
                  </w:ins>
                </w:p>
              </w:tc>
              <w:tc>
                <w:tcPr>
                  <w:tcW w:w="615" w:type="pct"/>
                </w:tcPr>
                <w:p w14:paraId="1CCEB882" w14:textId="5478152F" w:rsidR="00FA4931" w:rsidRPr="0079770A" w:rsidRDefault="00FA4931" w:rsidP="00FA4931">
                  <w:pPr>
                    <w:pStyle w:val="TableBody"/>
                    <w:jc w:val="center"/>
                    <w:rPr>
                      <w:ins w:id="494" w:author="ERCOT" w:date="2024-04-04T12:33:00Z"/>
                    </w:rPr>
                  </w:pPr>
                  <w:ins w:id="495" w:author="ERCOT" w:date="2024-04-04T12:54:00Z">
                    <w:r w:rsidRPr="00FD3CC9">
                      <w:t>MW</w:t>
                    </w:r>
                  </w:ins>
                </w:p>
              </w:tc>
              <w:tc>
                <w:tcPr>
                  <w:tcW w:w="3154" w:type="pct"/>
                </w:tcPr>
                <w:p w14:paraId="41892307" w14:textId="67DEFF28" w:rsidR="00FA4931" w:rsidRPr="0079770A" w:rsidRDefault="00FA4931" w:rsidP="00FA4931">
                  <w:pPr>
                    <w:pStyle w:val="TableBody"/>
                    <w:rPr>
                      <w:ins w:id="496" w:author="ERCOT" w:date="2024-04-04T12:33:00Z"/>
                      <w:i/>
                    </w:rPr>
                  </w:pPr>
                  <w:ins w:id="497" w:author="ERCOT" w:date="2024-04-04T12:54:00Z">
                    <w:r w:rsidRPr="00FD3CC9">
                      <w:rPr>
                        <w:i/>
                      </w:rPr>
                      <w:t xml:space="preserve">Calculated QSE Total ESR MW Discharging or Charging Required To Support </w:t>
                    </w:r>
                    <w:r>
                      <w:rPr>
                        <w:i/>
                      </w:rPr>
                      <w:t>Ancillary Service</w:t>
                    </w:r>
                    <w:r w:rsidRPr="00FD3CC9">
                      <w:rPr>
                        <w:i/>
                      </w:rPr>
                      <w:t xml:space="preserve"> </w:t>
                    </w:r>
                    <w:r>
                      <w:rPr>
                        <w:i/>
                      </w:rPr>
                      <w:t>at</w:t>
                    </w:r>
                    <w:r w:rsidRPr="00FD3CC9">
                      <w:rPr>
                        <w:i/>
                      </w:rPr>
                      <w:t xml:space="preserve"> Snapshot</w:t>
                    </w:r>
                  </w:ins>
                  <w:ins w:id="498" w:author="ERCOT" w:date="2024-05-24T10:01:00Z">
                    <w:r w:rsidR="00D05977" w:rsidRPr="0079770A">
                      <w:t>—</w:t>
                    </w:r>
                  </w:ins>
                  <w:ins w:id="499" w:author="ERCOT" w:date="2024-04-04T12:54:00Z">
                    <w:r w:rsidRPr="00FD3CC9">
                      <w:t xml:space="preserve">The total net ESR MW discharging or charging required to cover the QSE </w:t>
                    </w:r>
                    <w:r w:rsidRPr="00FD3CC9">
                      <w:rPr>
                        <w:i/>
                        <w:iCs w:val="0"/>
                      </w:rPr>
                      <w:t>q’s</w:t>
                    </w:r>
                    <w:r w:rsidRPr="00FD3CC9">
                      <w:t xml:space="preserve"> </w:t>
                    </w:r>
                    <w:r>
                      <w:t>Ancillary Service</w:t>
                    </w:r>
                    <w:r w:rsidRPr="00FD3CC9">
                      <w:t xml:space="preserve"> position provided by the QSE ESR portfolio in the RUC Snapshot for the RUC process </w:t>
                    </w:r>
                    <w:proofErr w:type="spellStart"/>
                    <w:r w:rsidRPr="00FD3CC9">
                      <w:rPr>
                        <w:i/>
                        <w:iCs w:val="0"/>
                      </w:rPr>
                      <w:t>ruc</w:t>
                    </w:r>
                    <w:proofErr w:type="spellEnd"/>
                    <w:r w:rsidRPr="00FD3CC9">
                      <w:t xml:space="preserve">, for the hour </w:t>
                    </w:r>
                    <w:r w:rsidRPr="00FD3CC9">
                      <w:rPr>
                        <w:i/>
                      </w:rPr>
                      <w:t>h</w:t>
                    </w:r>
                    <w:r w:rsidRPr="00FD3CC9">
                      <w:rPr>
                        <w:iCs w:val="0"/>
                      </w:rPr>
                      <w:t xml:space="preserve"> that includes the 15-minute Settlement Interval</w:t>
                    </w:r>
                    <w:r w:rsidRPr="00FD3CC9">
                      <w:t xml:space="preserve">, </w:t>
                    </w:r>
                    <w:proofErr w:type="gramStart"/>
                    <w:r w:rsidRPr="00FD3CC9">
                      <w:t>taking into account</w:t>
                    </w:r>
                    <w:proofErr w:type="gramEnd"/>
                    <w:r w:rsidRPr="00FD3CC9">
                      <w:t xml:space="preserve"> the COP SOC values from COP.</w:t>
                    </w:r>
                  </w:ins>
                </w:p>
              </w:tc>
            </w:tr>
            <w:tr w:rsidR="00FA4931" w:rsidDel="001E1F97" w14:paraId="019A58B0" w14:textId="6F3A85AC" w:rsidTr="001E1F97">
              <w:trPr>
                <w:cantSplit/>
                <w:del w:id="500" w:author="ERCOT" w:date="2024-04-04T12:32:00Z"/>
              </w:trPr>
              <w:tc>
                <w:tcPr>
                  <w:tcW w:w="1231" w:type="pct"/>
                </w:tcPr>
                <w:p w14:paraId="334FDD90" w14:textId="2CA6FF46" w:rsidR="00FA4931" w:rsidRPr="0079770A" w:rsidDel="001E1F97" w:rsidRDefault="00FA4931" w:rsidP="00FA4931">
                  <w:pPr>
                    <w:pStyle w:val="TableBody"/>
                    <w:rPr>
                      <w:del w:id="501" w:author="ERCOT" w:date="2024-04-04T12:32:00Z"/>
                    </w:rPr>
                  </w:pPr>
                  <w:del w:id="502" w:author="ERCOT" w:date="2024-04-04T12:15:00Z">
                    <w:r w:rsidRPr="00744E13">
                      <w:delText>ASCAP1</w:delText>
                    </w:r>
                    <w:r w:rsidRPr="00744E13">
                      <w:rPr>
                        <w:lang w:val="it-IT"/>
                      </w:rPr>
                      <w:delText>SNAP</w:delText>
                    </w:r>
                  </w:del>
                  <w:del w:id="503" w:author="ERCOT" w:date="2024-04-04T12:32:00Z">
                    <w:r w:rsidRPr="0079770A" w:rsidDel="001E1F97">
                      <w:delText xml:space="preserve"> </w:delText>
                    </w:r>
                    <w:r w:rsidRPr="0079770A" w:rsidDel="001E1F97">
                      <w:rPr>
                        <w:i/>
                        <w:vertAlign w:val="subscript"/>
                      </w:rPr>
                      <w:delText xml:space="preserve">ruc, q, </w:delText>
                    </w:r>
                  </w:del>
                  <w:del w:id="504" w:author="ERCOT" w:date="2024-04-04T12:15:00Z">
                    <w:r w:rsidRPr="00744E13">
                      <w:rPr>
                        <w:i/>
                        <w:vertAlign w:val="subscript"/>
                      </w:rPr>
                      <w:delText>i</w:delText>
                    </w:r>
                  </w:del>
                </w:p>
              </w:tc>
              <w:tc>
                <w:tcPr>
                  <w:tcW w:w="615" w:type="pct"/>
                </w:tcPr>
                <w:p w14:paraId="19F3BA73" w14:textId="039DBD96" w:rsidR="00FA4931" w:rsidRPr="0079770A" w:rsidDel="001E1F97" w:rsidRDefault="00FA4931" w:rsidP="00FA4931">
                  <w:pPr>
                    <w:pStyle w:val="TableBody"/>
                    <w:jc w:val="center"/>
                    <w:rPr>
                      <w:del w:id="505" w:author="ERCOT" w:date="2024-04-04T12:32:00Z"/>
                    </w:rPr>
                  </w:pPr>
                  <w:del w:id="506" w:author="ERCOT" w:date="2024-04-04T12:32:00Z">
                    <w:r w:rsidRPr="0079770A" w:rsidDel="001E1F97">
                      <w:delText>MW</w:delText>
                    </w:r>
                  </w:del>
                </w:p>
              </w:tc>
              <w:tc>
                <w:tcPr>
                  <w:tcW w:w="3154" w:type="pct"/>
                </w:tcPr>
                <w:p w14:paraId="36449F26" w14:textId="5C777E70" w:rsidR="00FA4931" w:rsidRPr="0079770A" w:rsidDel="001E1F97" w:rsidRDefault="00FA4931" w:rsidP="00FA4931">
                  <w:pPr>
                    <w:pStyle w:val="TableBody"/>
                    <w:rPr>
                      <w:del w:id="507" w:author="ERCOT" w:date="2024-04-04T12:32:00Z"/>
                      <w:i/>
                    </w:rPr>
                  </w:pPr>
                  <w:del w:id="508" w:author="ERCOT" w:date="2024-04-04T12:15:00Z">
                    <w:r w:rsidRPr="00744E13">
                      <w:rPr>
                        <w:i/>
                      </w:rPr>
                      <w:delText>Ancillary Service Net Capacity Level 1</w:delText>
                    </w:r>
                  </w:del>
                  <w:del w:id="509" w:author="ERCOT" w:date="2024-04-04T12:32:00Z">
                    <w:r w:rsidRPr="0079770A" w:rsidDel="001E1F97">
                      <w:rPr>
                        <w:i/>
                      </w:rPr>
                      <w:delText xml:space="preserve"> at Snapshot</w:delText>
                    </w:r>
                    <w:r w:rsidRPr="0079770A" w:rsidDel="001E1F97">
                      <w:delText xml:space="preserve"> </w:delText>
                    </w:r>
                  </w:del>
                  <w:del w:id="510" w:author="ERCOT" w:date="2024-04-04T12:15:00Z">
                    <w:r w:rsidRPr="00744E13">
                      <w:delText xml:space="preserve"> </w:delText>
                    </w:r>
                  </w:del>
                  <w:del w:id="511" w:author="ERCOT" w:date="2024-04-04T12:32:00Z">
                    <w:r w:rsidRPr="0079770A" w:rsidDel="001E1F97">
                      <w:sym w:font="Symbol" w:char="F0BE"/>
                    </w:r>
                    <w:r w:rsidRPr="0079770A" w:rsidDel="001E1F97">
                      <w:delText xml:space="preserve">The </w:delText>
                    </w:r>
                  </w:del>
                  <w:del w:id="512" w:author="ERCOT" w:date="2024-04-04T12:15:00Z">
                    <w:r w:rsidRPr="00744E13">
                      <w:delText xml:space="preserve">net capacity for Reg-Up for </w:delText>
                    </w:r>
                  </w:del>
                  <w:del w:id="513" w:author="ERCOT" w:date="2024-04-04T12:32:00Z">
                    <w:r w:rsidRPr="0079770A" w:rsidDel="001E1F97">
                      <w:delText xml:space="preserve">QSE </w:delText>
                    </w:r>
                  </w:del>
                  <w:del w:id="514" w:author="ERCOT" w:date="2024-04-04T12:15:00Z">
                    <w:r w:rsidRPr="00744E13">
                      <w:rPr>
                        <w:i/>
                      </w:rPr>
                      <w:delText>q</w:delText>
                    </w:r>
                    <w:r w:rsidRPr="00744E13">
                      <w:delText>,</w:delText>
                    </w:r>
                  </w:del>
                  <w:del w:id="515"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16" w:author="ERCOT" w:date="2024-04-04T12:15:00Z">
                    <w:r w:rsidRPr="00744E13">
                      <w:delText xml:space="preserve"> </w:delText>
                    </w:r>
                    <w:r w:rsidRPr="00744E13">
                      <w:rPr>
                        <w:i/>
                      </w:rPr>
                      <w:delText>i</w:delText>
                    </w:r>
                  </w:del>
                  <w:del w:id="517" w:author="ERCOT" w:date="2024-04-04T12:32:00Z">
                    <w:r w:rsidRPr="0079770A" w:rsidDel="001E1F97">
                      <w:delText>.</w:delText>
                    </w:r>
                  </w:del>
                </w:p>
              </w:tc>
            </w:tr>
            <w:tr w:rsidR="00FA4931" w:rsidDel="001E1F97" w14:paraId="194806C5" w14:textId="4C3CC097" w:rsidTr="001E1F97">
              <w:trPr>
                <w:cantSplit/>
                <w:del w:id="518" w:author="ERCOT" w:date="2024-04-04T12:32:00Z"/>
              </w:trPr>
              <w:tc>
                <w:tcPr>
                  <w:tcW w:w="1231" w:type="pct"/>
                </w:tcPr>
                <w:p w14:paraId="16142B71" w14:textId="14A9988A" w:rsidR="00FA4931" w:rsidRPr="0079770A" w:rsidDel="001E1F97" w:rsidRDefault="00FA4931" w:rsidP="00FA4931">
                  <w:pPr>
                    <w:pStyle w:val="TableBody"/>
                    <w:rPr>
                      <w:del w:id="519" w:author="ERCOT" w:date="2024-04-04T12:32:00Z"/>
                    </w:rPr>
                  </w:pPr>
                  <w:del w:id="520" w:author="ERCOT" w:date="2024-04-04T12:15:00Z">
                    <w:r w:rsidRPr="00744E13">
                      <w:delText>ASCAP2</w:delText>
                    </w:r>
                    <w:r w:rsidRPr="00744E13">
                      <w:rPr>
                        <w:lang w:val="it-IT"/>
                      </w:rPr>
                      <w:delText>SNAP</w:delText>
                    </w:r>
                  </w:del>
                  <w:del w:id="521" w:author="ERCOT" w:date="2024-04-04T12:32:00Z">
                    <w:r w:rsidRPr="0079770A" w:rsidDel="001E1F97">
                      <w:delText xml:space="preserve"> </w:delText>
                    </w:r>
                    <w:r w:rsidRPr="0079770A" w:rsidDel="001E1F97">
                      <w:rPr>
                        <w:i/>
                        <w:vertAlign w:val="subscript"/>
                      </w:rPr>
                      <w:delText xml:space="preserve">ruc, q, </w:delText>
                    </w:r>
                  </w:del>
                  <w:del w:id="522" w:author="ERCOT" w:date="2024-04-04T12:15:00Z">
                    <w:r w:rsidRPr="00744E13">
                      <w:rPr>
                        <w:i/>
                        <w:vertAlign w:val="subscript"/>
                      </w:rPr>
                      <w:delText>i</w:delText>
                    </w:r>
                  </w:del>
                </w:p>
              </w:tc>
              <w:tc>
                <w:tcPr>
                  <w:tcW w:w="615" w:type="pct"/>
                </w:tcPr>
                <w:p w14:paraId="1ED34B32" w14:textId="4052CF9F" w:rsidR="00FA4931" w:rsidRPr="0079770A" w:rsidDel="001E1F97" w:rsidRDefault="00FA4931" w:rsidP="00FA4931">
                  <w:pPr>
                    <w:pStyle w:val="TableBody"/>
                    <w:jc w:val="center"/>
                    <w:rPr>
                      <w:del w:id="523" w:author="ERCOT" w:date="2024-04-04T12:32:00Z"/>
                    </w:rPr>
                  </w:pPr>
                  <w:del w:id="524" w:author="ERCOT" w:date="2024-04-04T12:32:00Z">
                    <w:r w:rsidRPr="0079770A" w:rsidDel="001E1F97">
                      <w:delText>MW</w:delText>
                    </w:r>
                  </w:del>
                </w:p>
              </w:tc>
              <w:tc>
                <w:tcPr>
                  <w:tcW w:w="3154" w:type="pct"/>
                </w:tcPr>
                <w:p w14:paraId="2AF87909" w14:textId="1BF97651" w:rsidR="00FA4931" w:rsidRPr="0079770A" w:rsidDel="001E1F97" w:rsidRDefault="00FA4931" w:rsidP="00FA4931">
                  <w:pPr>
                    <w:pStyle w:val="TableBody"/>
                    <w:rPr>
                      <w:del w:id="525" w:author="ERCOT" w:date="2024-04-04T12:32:00Z"/>
                      <w:i/>
                    </w:rPr>
                  </w:pPr>
                  <w:del w:id="526" w:author="ERCOT" w:date="2024-04-04T12:15:00Z">
                    <w:r w:rsidRPr="00744E13">
                      <w:rPr>
                        <w:i/>
                      </w:rPr>
                      <w:delText>Ancillary Service Net Capacity Level 2</w:delText>
                    </w:r>
                  </w:del>
                  <w:del w:id="527"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528" w:author="ERCOT" w:date="2024-04-04T12:15:00Z">
                    <w:r w:rsidRPr="00744E13">
                      <w:delText>net capacity for</w:delText>
                    </w:r>
                  </w:del>
                  <w:del w:id="529" w:author="ERCOT" w:date="2024-04-04T12:32:00Z">
                    <w:r w:rsidRPr="0079770A" w:rsidDel="001E1F97">
                      <w:delText xml:space="preserve"> RRS</w:delText>
                    </w:r>
                  </w:del>
                  <w:del w:id="530" w:author="ERCOT" w:date="2024-04-04T12:15:00Z">
                    <w:r w:rsidRPr="00744E13">
                      <w:delText xml:space="preserve"> for QSE </w:delText>
                    </w:r>
                    <w:r w:rsidRPr="00744E13">
                      <w:rPr>
                        <w:i/>
                      </w:rPr>
                      <w:delText>q</w:delText>
                    </w:r>
                    <w:r w:rsidRPr="00744E13">
                      <w:delText>,</w:delText>
                    </w:r>
                  </w:del>
                  <w:del w:id="531"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32" w:author="ERCOT" w:date="2024-04-04T12:15:00Z">
                    <w:r w:rsidRPr="00744E13">
                      <w:delText xml:space="preserve"> </w:delText>
                    </w:r>
                    <w:r w:rsidRPr="00744E13">
                      <w:rPr>
                        <w:i/>
                      </w:rPr>
                      <w:delText>i</w:delText>
                    </w:r>
                  </w:del>
                  <w:del w:id="533" w:author="ERCOT" w:date="2024-04-04T12:32:00Z">
                    <w:r w:rsidRPr="0079770A" w:rsidDel="001E1F97">
                      <w:delText>.</w:delText>
                    </w:r>
                  </w:del>
                </w:p>
              </w:tc>
            </w:tr>
            <w:tr w:rsidR="00FA4931" w:rsidDel="001E1F97" w14:paraId="1F9C1984" w14:textId="78626596" w:rsidTr="001E1F97">
              <w:trPr>
                <w:cantSplit/>
                <w:del w:id="534" w:author="ERCOT" w:date="2024-04-04T12:32:00Z"/>
              </w:trPr>
              <w:tc>
                <w:tcPr>
                  <w:tcW w:w="1231" w:type="pct"/>
                </w:tcPr>
                <w:p w14:paraId="6096EA22" w14:textId="01647AE7" w:rsidR="00FA4931" w:rsidRPr="0079770A" w:rsidDel="001E1F97" w:rsidRDefault="00FA4931" w:rsidP="00FA4931">
                  <w:pPr>
                    <w:pStyle w:val="TableBody"/>
                    <w:rPr>
                      <w:del w:id="535" w:author="ERCOT" w:date="2024-04-04T12:32:00Z"/>
                    </w:rPr>
                  </w:pPr>
                  <w:del w:id="536" w:author="ERCOT" w:date="2024-04-04T12:15:00Z">
                    <w:r w:rsidRPr="00744E13">
                      <w:delText>ASCAP3</w:delText>
                    </w:r>
                    <w:r w:rsidRPr="00744E13">
                      <w:rPr>
                        <w:lang w:val="it-IT"/>
                      </w:rPr>
                      <w:delText>SNAP</w:delText>
                    </w:r>
                  </w:del>
                  <w:del w:id="537" w:author="ERCOT" w:date="2024-04-04T12:32:00Z">
                    <w:r w:rsidRPr="0079770A" w:rsidDel="001E1F97">
                      <w:delText xml:space="preserve"> </w:delText>
                    </w:r>
                    <w:r w:rsidRPr="0079770A" w:rsidDel="001E1F97">
                      <w:rPr>
                        <w:i/>
                        <w:vertAlign w:val="subscript"/>
                      </w:rPr>
                      <w:delText xml:space="preserve">ruc, q, </w:delText>
                    </w:r>
                  </w:del>
                  <w:del w:id="538" w:author="ERCOT" w:date="2024-04-04T12:15:00Z">
                    <w:r w:rsidRPr="00744E13">
                      <w:rPr>
                        <w:i/>
                        <w:vertAlign w:val="subscript"/>
                      </w:rPr>
                      <w:delText>i</w:delText>
                    </w:r>
                  </w:del>
                </w:p>
              </w:tc>
              <w:tc>
                <w:tcPr>
                  <w:tcW w:w="615" w:type="pct"/>
                </w:tcPr>
                <w:p w14:paraId="18A10953" w14:textId="4EC67A2A" w:rsidR="00FA4931" w:rsidRPr="0079770A" w:rsidDel="001E1F97" w:rsidRDefault="00FA4931" w:rsidP="00FA4931">
                  <w:pPr>
                    <w:pStyle w:val="TableBody"/>
                    <w:jc w:val="center"/>
                    <w:rPr>
                      <w:del w:id="539" w:author="ERCOT" w:date="2024-04-04T12:32:00Z"/>
                    </w:rPr>
                  </w:pPr>
                  <w:del w:id="540" w:author="ERCOT" w:date="2024-04-04T12:32:00Z">
                    <w:r w:rsidRPr="0079770A" w:rsidDel="001E1F97">
                      <w:delText>MW</w:delText>
                    </w:r>
                  </w:del>
                </w:p>
              </w:tc>
              <w:tc>
                <w:tcPr>
                  <w:tcW w:w="3154" w:type="pct"/>
                </w:tcPr>
                <w:p w14:paraId="74EF6900" w14:textId="13106E41" w:rsidR="00FA4931" w:rsidRPr="0079770A" w:rsidDel="001E1F97" w:rsidRDefault="00FA4931" w:rsidP="00FA4931">
                  <w:pPr>
                    <w:pStyle w:val="TableBody"/>
                    <w:rPr>
                      <w:del w:id="541" w:author="ERCOT" w:date="2024-04-04T12:32:00Z"/>
                      <w:i/>
                    </w:rPr>
                  </w:pPr>
                  <w:del w:id="542" w:author="ERCOT" w:date="2024-04-04T12:15:00Z">
                    <w:r w:rsidRPr="00744E13">
                      <w:rPr>
                        <w:i/>
                      </w:rPr>
                      <w:delText>Ancillary Service Net Capacity Level 3</w:delText>
                    </w:r>
                  </w:del>
                  <w:del w:id="543"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544" w:author="ERCOT" w:date="2024-04-04T12:15:00Z">
                    <w:r w:rsidRPr="00744E13">
                      <w:delText>net capacity for Reg-Up and</w:delText>
                    </w:r>
                  </w:del>
                  <w:del w:id="545" w:author="ERCOT" w:date="2024-04-04T12:32:00Z">
                    <w:r w:rsidRPr="0079770A" w:rsidDel="001E1F97">
                      <w:delText xml:space="preserve"> RRS</w:delText>
                    </w:r>
                  </w:del>
                  <w:del w:id="546" w:author="ERCOT" w:date="2024-04-04T12:15:00Z">
                    <w:r w:rsidRPr="00744E13">
                      <w:delText xml:space="preserve"> for QSE </w:delText>
                    </w:r>
                    <w:r w:rsidRPr="00744E13">
                      <w:rPr>
                        <w:i/>
                      </w:rPr>
                      <w:delText>q</w:delText>
                    </w:r>
                    <w:r w:rsidRPr="00744E13">
                      <w:delText>,</w:delText>
                    </w:r>
                  </w:del>
                  <w:del w:id="547"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48" w:author="ERCOT" w:date="2024-04-04T12:15:00Z">
                    <w:r w:rsidRPr="00744E13">
                      <w:delText xml:space="preserve"> </w:delText>
                    </w:r>
                    <w:r w:rsidRPr="00744E13">
                      <w:rPr>
                        <w:i/>
                      </w:rPr>
                      <w:delText>i</w:delText>
                    </w:r>
                  </w:del>
                  <w:del w:id="549" w:author="ERCOT" w:date="2024-04-04T12:32:00Z">
                    <w:r w:rsidRPr="0079770A" w:rsidDel="001E1F97">
                      <w:delText>.</w:delText>
                    </w:r>
                  </w:del>
                </w:p>
              </w:tc>
            </w:tr>
            <w:tr w:rsidR="00FA4931" w:rsidDel="001E1F97" w14:paraId="369B06D6" w14:textId="22A47146" w:rsidTr="001E1F97">
              <w:trPr>
                <w:cantSplit/>
                <w:del w:id="550" w:author="ERCOT" w:date="2024-04-04T12:32:00Z"/>
              </w:trPr>
              <w:tc>
                <w:tcPr>
                  <w:tcW w:w="1231" w:type="pct"/>
                </w:tcPr>
                <w:p w14:paraId="5309A57B" w14:textId="0C8975E3" w:rsidR="00FA4931" w:rsidRPr="0079770A" w:rsidDel="001E1F97" w:rsidRDefault="00FA4931" w:rsidP="00FA4931">
                  <w:pPr>
                    <w:pStyle w:val="TableBody"/>
                    <w:rPr>
                      <w:del w:id="551" w:author="ERCOT" w:date="2024-04-04T12:32:00Z"/>
                    </w:rPr>
                  </w:pPr>
                  <w:del w:id="552" w:author="ERCOT" w:date="2024-04-04T12:15:00Z">
                    <w:r w:rsidRPr="00744E13">
                      <w:delText>ASCAP4</w:delText>
                    </w:r>
                    <w:r w:rsidRPr="00744E13">
                      <w:rPr>
                        <w:lang w:val="it-IT"/>
                      </w:rPr>
                      <w:delText>SNAP</w:delText>
                    </w:r>
                  </w:del>
                  <w:del w:id="553" w:author="ERCOT" w:date="2024-04-04T12:32:00Z">
                    <w:r w:rsidRPr="0079770A" w:rsidDel="001E1F97">
                      <w:delText xml:space="preserve"> </w:delText>
                    </w:r>
                    <w:r w:rsidRPr="0079770A" w:rsidDel="001E1F97">
                      <w:rPr>
                        <w:i/>
                        <w:vertAlign w:val="subscript"/>
                      </w:rPr>
                      <w:delText xml:space="preserve">ruc, q, </w:delText>
                    </w:r>
                  </w:del>
                  <w:del w:id="554" w:author="ERCOT" w:date="2024-04-04T12:15:00Z">
                    <w:r w:rsidRPr="00744E13">
                      <w:rPr>
                        <w:i/>
                        <w:vertAlign w:val="subscript"/>
                      </w:rPr>
                      <w:delText>i</w:delText>
                    </w:r>
                  </w:del>
                </w:p>
              </w:tc>
              <w:tc>
                <w:tcPr>
                  <w:tcW w:w="615" w:type="pct"/>
                </w:tcPr>
                <w:p w14:paraId="341E3853" w14:textId="08F1C39B" w:rsidR="00FA4931" w:rsidRPr="0079770A" w:rsidDel="001E1F97" w:rsidRDefault="00FA4931" w:rsidP="00FA4931">
                  <w:pPr>
                    <w:pStyle w:val="TableBody"/>
                    <w:jc w:val="center"/>
                    <w:rPr>
                      <w:del w:id="555" w:author="ERCOT" w:date="2024-04-04T12:32:00Z"/>
                    </w:rPr>
                  </w:pPr>
                  <w:del w:id="556" w:author="ERCOT" w:date="2024-04-04T12:32:00Z">
                    <w:r w:rsidRPr="0079770A" w:rsidDel="001E1F97">
                      <w:delText>MW</w:delText>
                    </w:r>
                  </w:del>
                </w:p>
              </w:tc>
              <w:tc>
                <w:tcPr>
                  <w:tcW w:w="3154" w:type="pct"/>
                </w:tcPr>
                <w:p w14:paraId="06639D6D" w14:textId="26BC58B9" w:rsidR="00FA4931" w:rsidRPr="0079770A" w:rsidDel="001E1F97" w:rsidRDefault="00FA4931" w:rsidP="00FA4931">
                  <w:pPr>
                    <w:pStyle w:val="TableBody"/>
                    <w:rPr>
                      <w:del w:id="557" w:author="ERCOT" w:date="2024-04-04T12:32:00Z"/>
                      <w:i/>
                    </w:rPr>
                  </w:pPr>
                  <w:del w:id="558" w:author="ERCOT" w:date="2024-04-04T12:15:00Z">
                    <w:r w:rsidRPr="00744E13">
                      <w:rPr>
                        <w:i/>
                      </w:rPr>
                      <w:delText>Ancillary</w:delText>
                    </w:r>
                  </w:del>
                  <w:del w:id="559" w:author="ERCOT" w:date="2024-04-04T12:32:00Z">
                    <w:r w:rsidRPr="0079770A" w:rsidDel="001E1F97">
                      <w:rPr>
                        <w:i/>
                      </w:rPr>
                      <w:delText xml:space="preserve"> Service </w:delText>
                    </w:r>
                  </w:del>
                  <w:del w:id="560" w:author="ERCOT" w:date="2024-04-04T12:15:00Z">
                    <w:r w:rsidRPr="00744E13">
                      <w:rPr>
                        <w:i/>
                      </w:rPr>
                      <w:delText>Net Capacity Level 4</w:delText>
                    </w:r>
                  </w:del>
                  <w:del w:id="561"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562" w:author="ERCOT" w:date="2024-04-04T12:15:00Z">
                    <w:r w:rsidRPr="00744E13">
                      <w:delText>net capacity for Reg-Up, RRS, and</w:delText>
                    </w:r>
                  </w:del>
                  <w:del w:id="563" w:author="ERCOT" w:date="2024-04-04T12:32:00Z">
                    <w:r w:rsidRPr="001E1F97" w:rsidDel="001E1F97">
                      <w:rPr>
                        <w:i/>
                      </w:rPr>
                      <w:delText xml:space="preserve"> </w:delText>
                    </w:r>
                    <w:r w:rsidRPr="0079770A" w:rsidDel="001E1F97">
                      <w:delText xml:space="preserve">ECRS </w:delText>
                    </w:r>
                  </w:del>
                  <w:del w:id="564" w:author="ERCOT" w:date="2024-04-04T12:15:00Z">
                    <w:r w:rsidRPr="00744E13">
                      <w:delText xml:space="preserve">for QSE </w:delText>
                    </w:r>
                    <w:r w:rsidRPr="00744E13">
                      <w:rPr>
                        <w:i/>
                      </w:rPr>
                      <w:delText>q</w:delText>
                    </w:r>
                    <w:r w:rsidRPr="00744E13">
                      <w:delText>,</w:delText>
                    </w:r>
                  </w:del>
                  <w:del w:id="565"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66" w:author="ERCOT" w:date="2024-04-04T12:15:00Z">
                    <w:r w:rsidRPr="00744E13">
                      <w:delText xml:space="preserve"> </w:delText>
                    </w:r>
                    <w:r w:rsidRPr="00744E13">
                      <w:rPr>
                        <w:i/>
                      </w:rPr>
                      <w:delText>i</w:delText>
                    </w:r>
                  </w:del>
                  <w:del w:id="567" w:author="ERCOT" w:date="2024-04-04T12:32:00Z">
                    <w:r w:rsidRPr="0079770A" w:rsidDel="001E1F97">
                      <w:delText>.</w:delText>
                    </w:r>
                  </w:del>
                </w:p>
              </w:tc>
            </w:tr>
            <w:tr w:rsidR="00FA4931" w:rsidDel="001E1F97" w14:paraId="1FB09DBC" w14:textId="1E629148" w:rsidTr="001E1F97">
              <w:trPr>
                <w:cantSplit/>
                <w:del w:id="568" w:author="ERCOT" w:date="2024-04-04T12:32:00Z"/>
              </w:trPr>
              <w:tc>
                <w:tcPr>
                  <w:tcW w:w="1231" w:type="pct"/>
                </w:tcPr>
                <w:p w14:paraId="3A13AA95" w14:textId="0D47EBD9" w:rsidR="00FA4931" w:rsidRPr="0079770A" w:rsidDel="001E1F97" w:rsidRDefault="00FA4931" w:rsidP="00FA4931">
                  <w:pPr>
                    <w:pStyle w:val="TableBody"/>
                    <w:rPr>
                      <w:del w:id="569" w:author="ERCOT" w:date="2024-04-04T12:32:00Z"/>
                    </w:rPr>
                  </w:pPr>
                  <w:del w:id="570" w:author="ERCOT" w:date="2024-04-04T12:15:00Z">
                    <w:r w:rsidRPr="00744E13">
                      <w:delText>ASCAP5</w:delText>
                    </w:r>
                    <w:r w:rsidRPr="00744E13">
                      <w:rPr>
                        <w:lang w:val="it-IT"/>
                      </w:rPr>
                      <w:delText>SNAP</w:delText>
                    </w:r>
                  </w:del>
                  <w:del w:id="571" w:author="ERCOT" w:date="2024-04-04T12:32:00Z">
                    <w:r w:rsidRPr="0079770A" w:rsidDel="001E1F97">
                      <w:delText xml:space="preserve"> </w:delText>
                    </w:r>
                    <w:r w:rsidRPr="0079770A" w:rsidDel="001E1F97">
                      <w:rPr>
                        <w:i/>
                        <w:vertAlign w:val="subscript"/>
                      </w:rPr>
                      <w:delText xml:space="preserve">ruc, q, </w:delText>
                    </w:r>
                  </w:del>
                  <w:del w:id="572" w:author="ERCOT" w:date="2024-04-04T12:15:00Z">
                    <w:r w:rsidRPr="00744E13">
                      <w:rPr>
                        <w:i/>
                        <w:vertAlign w:val="subscript"/>
                      </w:rPr>
                      <w:delText>i</w:delText>
                    </w:r>
                  </w:del>
                </w:p>
              </w:tc>
              <w:tc>
                <w:tcPr>
                  <w:tcW w:w="615" w:type="pct"/>
                </w:tcPr>
                <w:p w14:paraId="1F83EC73" w14:textId="0A2E95FF" w:rsidR="00FA4931" w:rsidRPr="0079770A" w:rsidDel="001E1F97" w:rsidRDefault="00FA4931" w:rsidP="00FA4931">
                  <w:pPr>
                    <w:pStyle w:val="TableBody"/>
                    <w:jc w:val="center"/>
                    <w:rPr>
                      <w:del w:id="573" w:author="ERCOT" w:date="2024-04-04T12:32:00Z"/>
                    </w:rPr>
                  </w:pPr>
                  <w:del w:id="574" w:author="ERCOT" w:date="2024-04-04T12:32:00Z">
                    <w:r w:rsidRPr="0079770A" w:rsidDel="001E1F97">
                      <w:delText>MW</w:delText>
                    </w:r>
                  </w:del>
                </w:p>
              </w:tc>
              <w:tc>
                <w:tcPr>
                  <w:tcW w:w="3154" w:type="pct"/>
                </w:tcPr>
                <w:p w14:paraId="2312B4D9" w14:textId="7E6FB43D" w:rsidR="00FA4931" w:rsidRPr="0079770A" w:rsidDel="001E1F97" w:rsidRDefault="00FA4931" w:rsidP="00FA4931">
                  <w:pPr>
                    <w:pStyle w:val="TableBody"/>
                    <w:rPr>
                      <w:del w:id="575" w:author="ERCOT" w:date="2024-04-04T12:32:00Z"/>
                      <w:i/>
                    </w:rPr>
                  </w:pPr>
                  <w:del w:id="576" w:author="ERCOT" w:date="2024-04-04T12:15:00Z">
                    <w:r w:rsidRPr="00744E13">
                      <w:rPr>
                        <w:i/>
                      </w:rPr>
                      <w:delText>Ancillary</w:delText>
                    </w:r>
                  </w:del>
                  <w:del w:id="577" w:author="ERCOT" w:date="2024-04-04T12:32:00Z">
                    <w:r w:rsidRPr="0079770A" w:rsidDel="001E1F97">
                      <w:rPr>
                        <w:i/>
                      </w:rPr>
                      <w:delText xml:space="preserve"> Service </w:delText>
                    </w:r>
                  </w:del>
                  <w:del w:id="578" w:author="ERCOT" w:date="2024-04-04T12:15:00Z">
                    <w:r w:rsidRPr="00744E13">
                      <w:rPr>
                        <w:i/>
                      </w:rPr>
                      <w:delText>Net Capacity Level 5</w:delText>
                    </w:r>
                  </w:del>
                  <w:del w:id="579"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580" w:author="ERCOT" w:date="2024-04-04T12:15:00Z">
                    <w:r w:rsidRPr="00744E13">
                      <w:delText>net capacity for Reg-Up, RRS,</w:delText>
                    </w:r>
                  </w:del>
                  <w:del w:id="581" w:author="ERCOT" w:date="2024-04-04T12:32:00Z">
                    <w:r w:rsidRPr="001E1F97" w:rsidDel="001E1F97">
                      <w:rPr>
                        <w:i/>
                      </w:rPr>
                      <w:delText xml:space="preserve"> </w:delText>
                    </w:r>
                    <w:r w:rsidRPr="0079770A" w:rsidDel="001E1F97">
                      <w:delText>ECRS</w:delText>
                    </w:r>
                  </w:del>
                  <w:del w:id="582" w:author="ERCOT" w:date="2024-04-04T12:15:00Z">
                    <w:r w:rsidRPr="00744E13">
                      <w:delText>, and Non-Spinning Reserve (</w:delText>
                    </w:r>
                  </w:del>
                  <w:del w:id="583" w:author="ERCOT" w:date="2024-04-04T12:32:00Z">
                    <w:r w:rsidRPr="0079770A" w:rsidDel="001E1F97">
                      <w:delText>Non-</w:delText>
                    </w:r>
                  </w:del>
                  <w:del w:id="584" w:author="ERCOT" w:date="2024-04-04T12:15:00Z">
                    <w:r w:rsidRPr="00744E13">
                      <w:delText xml:space="preserve">Spin) for QSE </w:delText>
                    </w:r>
                    <w:r w:rsidRPr="00744E13">
                      <w:rPr>
                        <w:i/>
                      </w:rPr>
                      <w:delText>q</w:delText>
                    </w:r>
                    <w:r w:rsidRPr="00744E13">
                      <w:delText>,</w:delText>
                    </w:r>
                  </w:del>
                  <w:del w:id="585"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86" w:author="ERCOT" w:date="2024-04-04T12:15:00Z">
                    <w:r w:rsidRPr="00744E13">
                      <w:delText xml:space="preserve"> </w:delText>
                    </w:r>
                    <w:r w:rsidRPr="00744E13">
                      <w:rPr>
                        <w:i/>
                      </w:rPr>
                      <w:delText>i</w:delText>
                    </w:r>
                  </w:del>
                  <w:del w:id="587" w:author="ERCOT" w:date="2024-04-04T12:32:00Z">
                    <w:r w:rsidRPr="0079770A" w:rsidDel="001E1F97">
                      <w:delText>.</w:delText>
                    </w:r>
                  </w:del>
                </w:p>
              </w:tc>
            </w:tr>
            <w:tr w:rsidR="00FA4931" w:rsidDel="001E1F97" w14:paraId="0BFAACA2" w14:textId="6FC9C4BB" w:rsidTr="001E1F97">
              <w:trPr>
                <w:cantSplit/>
                <w:del w:id="588" w:author="ERCOT" w:date="2024-04-04T12:32:00Z"/>
              </w:trPr>
              <w:tc>
                <w:tcPr>
                  <w:tcW w:w="1231" w:type="pct"/>
                </w:tcPr>
                <w:p w14:paraId="311420C6" w14:textId="2E0CF232" w:rsidR="00FA4931" w:rsidRPr="0079770A" w:rsidDel="001E1F97" w:rsidRDefault="00FA4931" w:rsidP="00FA4931">
                  <w:pPr>
                    <w:pStyle w:val="TableBody"/>
                    <w:rPr>
                      <w:del w:id="589" w:author="ERCOT" w:date="2024-04-04T12:32:00Z"/>
                    </w:rPr>
                  </w:pPr>
                  <w:del w:id="590" w:author="ERCOT" w:date="2024-04-04T12:15:00Z">
                    <w:r w:rsidRPr="00744E13">
                      <w:delText>ASCAP6</w:delText>
                    </w:r>
                    <w:r w:rsidRPr="00744E13">
                      <w:rPr>
                        <w:lang w:val="it-IT"/>
                      </w:rPr>
                      <w:delText>SNAP</w:delText>
                    </w:r>
                  </w:del>
                  <w:del w:id="591" w:author="ERCOT" w:date="2024-04-04T12:32:00Z">
                    <w:r w:rsidRPr="0079770A" w:rsidDel="001E1F97">
                      <w:delText xml:space="preserve"> </w:delText>
                    </w:r>
                    <w:r w:rsidRPr="0079770A" w:rsidDel="001E1F97">
                      <w:rPr>
                        <w:i/>
                        <w:vertAlign w:val="subscript"/>
                      </w:rPr>
                      <w:delText xml:space="preserve">ruc, q, </w:delText>
                    </w:r>
                  </w:del>
                  <w:del w:id="592" w:author="ERCOT" w:date="2024-04-04T12:15:00Z">
                    <w:r w:rsidRPr="00744E13">
                      <w:rPr>
                        <w:i/>
                        <w:vertAlign w:val="subscript"/>
                      </w:rPr>
                      <w:delText>i</w:delText>
                    </w:r>
                  </w:del>
                </w:p>
              </w:tc>
              <w:tc>
                <w:tcPr>
                  <w:tcW w:w="615" w:type="pct"/>
                </w:tcPr>
                <w:p w14:paraId="6C3A083F" w14:textId="37D9DA21" w:rsidR="00FA4931" w:rsidRPr="0079770A" w:rsidDel="001E1F97" w:rsidRDefault="00FA4931" w:rsidP="00FA4931">
                  <w:pPr>
                    <w:pStyle w:val="TableBody"/>
                    <w:jc w:val="center"/>
                    <w:rPr>
                      <w:del w:id="593" w:author="ERCOT" w:date="2024-04-04T12:32:00Z"/>
                    </w:rPr>
                  </w:pPr>
                  <w:del w:id="594" w:author="ERCOT" w:date="2024-04-04T12:32:00Z">
                    <w:r w:rsidRPr="0079770A" w:rsidDel="001E1F97">
                      <w:delText>MW</w:delText>
                    </w:r>
                  </w:del>
                </w:p>
              </w:tc>
              <w:tc>
                <w:tcPr>
                  <w:tcW w:w="3154" w:type="pct"/>
                </w:tcPr>
                <w:p w14:paraId="095B3B32" w14:textId="5ACC6EF6" w:rsidR="00FA4931" w:rsidRPr="0079770A" w:rsidDel="001E1F97" w:rsidRDefault="00FA4931" w:rsidP="00FA4931">
                  <w:pPr>
                    <w:pStyle w:val="TableBody"/>
                    <w:rPr>
                      <w:del w:id="595" w:author="ERCOT" w:date="2024-04-04T12:32:00Z"/>
                      <w:i/>
                    </w:rPr>
                  </w:pPr>
                  <w:del w:id="596" w:author="ERCOT" w:date="2024-04-04T12:15:00Z">
                    <w:r w:rsidRPr="00744E13">
                      <w:rPr>
                        <w:i/>
                      </w:rPr>
                      <w:delText>Ancillary</w:delText>
                    </w:r>
                  </w:del>
                  <w:del w:id="597" w:author="ERCOT" w:date="2024-04-04T12:32:00Z">
                    <w:r w:rsidRPr="0079770A" w:rsidDel="001E1F97">
                      <w:rPr>
                        <w:i/>
                      </w:rPr>
                      <w:delText xml:space="preserve"> Service </w:delText>
                    </w:r>
                  </w:del>
                  <w:del w:id="598" w:author="ERCOT" w:date="2024-04-04T12:15:00Z">
                    <w:r w:rsidRPr="00744E13">
                      <w:rPr>
                        <w:i/>
                      </w:rPr>
                      <w:delText>Net Capacity Level 6</w:delText>
                    </w:r>
                  </w:del>
                  <w:del w:id="599"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600" w:author="ERCOT" w:date="2024-04-04T12:15:00Z">
                    <w:r w:rsidRPr="00744E13">
                      <w:delText xml:space="preserve">net capacity for Reg-Down for </w:delText>
                    </w:r>
                  </w:del>
                  <w:del w:id="601" w:author="ERCOT" w:date="2024-04-04T12:32:00Z">
                    <w:r w:rsidRPr="0079770A" w:rsidDel="001E1F97">
                      <w:delText xml:space="preserve">QSE </w:delText>
                    </w:r>
                  </w:del>
                  <w:del w:id="602" w:author="ERCOT" w:date="2024-04-04T12:15:00Z">
                    <w:r w:rsidRPr="00744E13">
                      <w:rPr>
                        <w:i/>
                      </w:rPr>
                      <w:delText>q</w:delText>
                    </w:r>
                    <w:r w:rsidRPr="00744E13">
                      <w:delText>,</w:delText>
                    </w:r>
                  </w:del>
                  <w:del w:id="603"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604" w:author="ERCOT" w:date="2024-04-04T12:15:00Z">
                    <w:r w:rsidRPr="00744E13">
                      <w:delText xml:space="preserve"> </w:delText>
                    </w:r>
                    <w:r w:rsidRPr="00744E13">
                      <w:rPr>
                        <w:i/>
                      </w:rPr>
                      <w:delText>i</w:delText>
                    </w:r>
                  </w:del>
                  <w:del w:id="605" w:author="ERCOT" w:date="2024-04-04T12:32:00Z">
                    <w:r w:rsidRPr="0079770A" w:rsidDel="001E1F97">
                      <w:delText>.</w:delText>
                    </w:r>
                  </w:del>
                </w:p>
              </w:tc>
            </w:tr>
            <w:tr w:rsidR="00FA4931" w:rsidDel="001E1F97" w14:paraId="27B64658" w14:textId="5B2885A0" w:rsidTr="001E1F97">
              <w:trPr>
                <w:cantSplit/>
                <w:del w:id="606" w:author="ERCOT" w:date="2024-04-04T12:32:00Z"/>
              </w:trPr>
              <w:tc>
                <w:tcPr>
                  <w:tcW w:w="1231" w:type="pct"/>
                </w:tcPr>
                <w:p w14:paraId="139F58E7" w14:textId="6AA8D7AE" w:rsidR="00FA4931" w:rsidRPr="0079770A" w:rsidDel="001E1F97" w:rsidRDefault="00FA4931" w:rsidP="00FA4931">
                  <w:pPr>
                    <w:pStyle w:val="TableBody"/>
                    <w:rPr>
                      <w:del w:id="607" w:author="ERCOT" w:date="2024-04-04T12:32:00Z"/>
                    </w:rPr>
                  </w:pPr>
                  <w:del w:id="608" w:author="ERCOT" w:date="2024-04-04T12:15:00Z">
                    <w:r w:rsidRPr="00744E13">
                      <w:lastRenderedPageBreak/>
                      <w:delText>ASOFR1SNAP</w:delText>
                    </w:r>
                  </w:del>
                  <w:del w:id="609" w:author="ERCOT" w:date="2024-04-04T12:32:00Z">
                    <w:r w:rsidRPr="001E1F97" w:rsidDel="001E1F97">
                      <w:delText xml:space="preserve"> </w:delText>
                    </w:r>
                    <w:r w:rsidRPr="0079770A" w:rsidDel="001E1F97">
                      <w:rPr>
                        <w:i/>
                        <w:vertAlign w:val="subscript"/>
                      </w:rPr>
                      <w:delText xml:space="preserve">ruc, q, </w:delText>
                    </w:r>
                  </w:del>
                  <w:del w:id="610" w:author="ERCOT" w:date="2024-04-04T12:15:00Z">
                    <w:r w:rsidRPr="00744E13">
                      <w:rPr>
                        <w:i/>
                        <w:vertAlign w:val="subscript"/>
                      </w:rPr>
                      <w:delText xml:space="preserve">r, </w:delText>
                    </w:r>
                  </w:del>
                  <w:del w:id="611" w:author="ERCOT" w:date="2024-04-04T12:32:00Z">
                    <w:r w:rsidRPr="0079770A" w:rsidDel="001E1F97">
                      <w:rPr>
                        <w:i/>
                        <w:vertAlign w:val="subscript"/>
                      </w:rPr>
                      <w:delText>h</w:delText>
                    </w:r>
                  </w:del>
                </w:p>
              </w:tc>
              <w:tc>
                <w:tcPr>
                  <w:tcW w:w="615" w:type="pct"/>
                </w:tcPr>
                <w:p w14:paraId="6322426C" w14:textId="125596BA" w:rsidR="00FA4931" w:rsidRPr="0079770A" w:rsidDel="001E1F97" w:rsidRDefault="00FA4931" w:rsidP="00FA4931">
                  <w:pPr>
                    <w:pStyle w:val="TableBody"/>
                    <w:jc w:val="center"/>
                    <w:rPr>
                      <w:del w:id="612" w:author="ERCOT" w:date="2024-04-04T12:32:00Z"/>
                    </w:rPr>
                  </w:pPr>
                  <w:del w:id="613" w:author="ERCOT" w:date="2024-04-04T12:32:00Z">
                    <w:r w:rsidRPr="0079770A" w:rsidDel="001E1F97">
                      <w:delText>MW</w:delText>
                    </w:r>
                  </w:del>
                </w:p>
              </w:tc>
              <w:tc>
                <w:tcPr>
                  <w:tcW w:w="3154" w:type="pct"/>
                </w:tcPr>
                <w:p w14:paraId="345B2564" w14:textId="0458BBC7" w:rsidR="00FA4931" w:rsidRPr="0079770A" w:rsidDel="001E1F97" w:rsidRDefault="00FA4931" w:rsidP="00FA4931">
                  <w:pPr>
                    <w:pStyle w:val="TableBody"/>
                    <w:rPr>
                      <w:del w:id="614" w:author="ERCOT" w:date="2024-04-04T12:32:00Z"/>
                      <w:i/>
                    </w:rPr>
                  </w:pPr>
                  <w:del w:id="615" w:author="ERCOT" w:date="2024-04-04T12:15:00Z">
                    <w:r w:rsidRPr="00744E13">
                      <w:rPr>
                        <w:i/>
                      </w:rPr>
                      <w:delText>Ancillary</w:delText>
                    </w:r>
                  </w:del>
                  <w:del w:id="616" w:author="ERCOT" w:date="2024-04-04T12:32:00Z">
                    <w:r w:rsidRPr="0079770A" w:rsidDel="001E1F97">
                      <w:rPr>
                        <w:i/>
                      </w:rPr>
                      <w:delText xml:space="preserve"> Service </w:delText>
                    </w:r>
                  </w:del>
                  <w:del w:id="617" w:author="ERCOT" w:date="2024-04-04T12:15:00Z">
                    <w:r w:rsidRPr="00744E13">
                      <w:rPr>
                        <w:i/>
                      </w:rPr>
                      <w:delText>Offer Level 1</w:delText>
                    </w:r>
                  </w:del>
                  <w:del w:id="618" w:author="ERCOT" w:date="2024-04-04T12:32:00Z">
                    <w:r w:rsidRPr="0079770A" w:rsidDel="001E1F97">
                      <w:rPr>
                        <w:i/>
                      </w:rPr>
                      <w:delText xml:space="preserve"> at Snapshot</w:delText>
                    </w:r>
                  </w:del>
                  <w:del w:id="619" w:author="ERCOT" w:date="2024-04-04T12:15:00Z">
                    <w:r w:rsidRPr="00744E13">
                      <w:rPr>
                        <w:i/>
                      </w:rPr>
                      <w:delText xml:space="preserve"> – </w:delText>
                    </w:r>
                  </w:del>
                  <w:del w:id="620" w:author="ERCOT" w:date="2024-04-04T12:32:00Z">
                    <w:r w:rsidRPr="0079770A" w:rsidDel="001E1F97">
                      <w:delText xml:space="preserve">The </w:delText>
                    </w:r>
                  </w:del>
                  <w:del w:id="621" w:author="ERCOT" w:date="2024-04-04T12:15:00Z">
                    <w:r w:rsidRPr="00744E13">
                      <w:delText>capacity represented by validated Reg-Up</w:delText>
                    </w:r>
                  </w:del>
                  <w:del w:id="622" w:author="ERCOT" w:date="2024-04-04T12:32:00Z">
                    <w:r w:rsidRPr="0079770A" w:rsidDel="001E1F97">
                      <w:delText xml:space="preserve"> Ancillary Service </w:delText>
                    </w:r>
                  </w:del>
                  <w:del w:id="623" w:author="ERCOT" w:date="2024-04-04T12:15:00Z">
                    <w:r w:rsidRPr="00744E13">
                      <w:delText xml:space="preserve">Offers for Resource </w:delText>
                    </w:r>
                    <w:r w:rsidRPr="00744E13">
                      <w:rPr>
                        <w:i/>
                      </w:rPr>
                      <w:delText xml:space="preserve">r </w:delText>
                    </w:r>
                    <w:r w:rsidRPr="00744E13">
                      <w:delText xml:space="preserve">represented by QSE </w:delText>
                    </w:r>
                    <w:r w:rsidRPr="00744E13">
                      <w:rPr>
                        <w:i/>
                      </w:rPr>
                      <w:delText>q</w:delText>
                    </w:r>
                  </w:del>
                  <w:del w:id="624" w:author="ERCOT" w:date="2024-04-04T12:32:00Z">
                    <w:r w:rsidRPr="001E1F97" w:rsidDel="001E1F97">
                      <w:delText xml:space="preserve"> </w:delText>
                    </w:r>
                    <w:r w:rsidRPr="0079770A" w:rsidDel="001E1F97">
                      <w:delText xml:space="preserve">according to the RUC Snapshot for the RUC process </w:delText>
                    </w:r>
                    <w:r w:rsidRPr="0079770A" w:rsidDel="001E1F97">
                      <w:rPr>
                        <w:i/>
                      </w:rPr>
                      <w:delText>ruc</w:delText>
                    </w:r>
                    <w:r w:rsidRPr="0079770A" w:rsidDel="001E1F97">
                      <w:delText xml:space="preserve"> for the hour </w:delText>
                    </w:r>
                    <w:r w:rsidRPr="0079770A" w:rsidDel="001E1F97">
                      <w:rPr>
                        <w:i/>
                      </w:rPr>
                      <w:delText xml:space="preserve">h </w:delText>
                    </w:r>
                    <w:r w:rsidRPr="0079770A" w:rsidDel="001E1F97">
                      <w:delText>that includes the 15-minute Settlement Interval.</w:delText>
                    </w:r>
                  </w:del>
                  <w:del w:id="625" w:author="ERCOT" w:date="2024-04-04T12:15:00Z">
                    <w:r w:rsidRPr="00744E13">
                      <w:delText xml:space="preserve">  Where for a Combined Cycle Train, the Resource </w:delText>
                    </w:r>
                    <w:r w:rsidRPr="00744E13">
                      <w:rPr>
                        <w:i/>
                      </w:rPr>
                      <w:delText xml:space="preserve">r </w:delText>
                    </w:r>
                    <w:r w:rsidRPr="00744E13">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44E13">
                      <w:rPr>
                        <w:i/>
                      </w:rPr>
                      <w:delText>h</w:delText>
                    </w:r>
                    <w:r w:rsidRPr="00744E13">
                      <w:delText>.</w:delText>
                    </w:r>
                  </w:del>
                </w:p>
              </w:tc>
            </w:tr>
            <w:tr w:rsidR="00FA4931" w:rsidDel="001E1F97" w14:paraId="1E1558C3" w14:textId="28B880EB" w:rsidTr="001E1F97">
              <w:trPr>
                <w:cantSplit/>
                <w:del w:id="626" w:author="ERCOT" w:date="2024-04-04T12:32:00Z"/>
              </w:trPr>
              <w:tc>
                <w:tcPr>
                  <w:tcW w:w="1231" w:type="pct"/>
                </w:tcPr>
                <w:p w14:paraId="6D0886B4" w14:textId="0C26DB9F" w:rsidR="00FA4931" w:rsidRPr="0079770A" w:rsidDel="001E1F97" w:rsidRDefault="00FA4931" w:rsidP="00FA4931">
                  <w:pPr>
                    <w:pStyle w:val="TableBody"/>
                    <w:rPr>
                      <w:del w:id="627" w:author="ERCOT" w:date="2024-04-04T12:32:00Z"/>
                    </w:rPr>
                  </w:pPr>
                  <w:del w:id="628" w:author="ERCOT" w:date="2024-04-04T12:15:00Z">
                    <w:r w:rsidRPr="00744E13">
                      <w:delText>ASOFR2SNAP</w:delText>
                    </w:r>
                  </w:del>
                  <w:del w:id="629" w:author="ERCOT" w:date="2024-04-04T12:32:00Z">
                    <w:r w:rsidRPr="001E1F97" w:rsidDel="001E1F97">
                      <w:delText xml:space="preserve"> </w:delText>
                    </w:r>
                    <w:r w:rsidRPr="0079770A" w:rsidDel="001E1F97">
                      <w:rPr>
                        <w:i/>
                        <w:vertAlign w:val="subscript"/>
                      </w:rPr>
                      <w:delText>ruc, q, r</w:delText>
                    </w:r>
                  </w:del>
                  <w:del w:id="630" w:author="ERCOT" w:date="2024-04-04T12:15:00Z">
                    <w:r w:rsidRPr="00744E13">
                      <w:rPr>
                        <w:i/>
                        <w:vertAlign w:val="subscript"/>
                      </w:rPr>
                      <w:delText>, h</w:delText>
                    </w:r>
                  </w:del>
                </w:p>
              </w:tc>
              <w:tc>
                <w:tcPr>
                  <w:tcW w:w="615" w:type="pct"/>
                </w:tcPr>
                <w:p w14:paraId="7B249755" w14:textId="00AA69F3" w:rsidR="00FA4931" w:rsidRPr="0079770A" w:rsidDel="001E1F97" w:rsidRDefault="00FA4931" w:rsidP="00FA4931">
                  <w:pPr>
                    <w:pStyle w:val="TableBody"/>
                    <w:jc w:val="center"/>
                    <w:rPr>
                      <w:del w:id="631" w:author="ERCOT" w:date="2024-04-04T12:32:00Z"/>
                    </w:rPr>
                  </w:pPr>
                  <w:del w:id="632" w:author="ERCOT" w:date="2024-04-04T12:32:00Z">
                    <w:r w:rsidRPr="0079770A" w:rsidDel="001E1F97">
                      <w:delText>MW</w:delText>
                    </w:r>
                  </w:del>
                </w:p>
              </w:tc>
              <w:tc>
                <w:tcPr>
                  <w:tcW w:w="3154" w:type="pct"/>
                </w:tcPr>
                <w:p w14:paraId="45CE801B" w14:textId="7FDEFDB8" w:rsidR="00FA4931" w:rsidRPr="0079770A" w:rsidDel="001E1F97" w:rsidRDefault="00FA4931" w:rsidP="00FA4931">
                  <w:pPr>
                    <w:pStyle w:val="TableBody"/>
                    <w:rPr>
                      <w:del w:id="633" w:author="ERCOT" w:date="2024-04-04T12:32:00Z"/>
                      <w:i/>
                    </w:rPr>
                  </w:pPr>
                  <w:del w:id="634" w:author="ERCOT" w:date="2024-04-04T12:32:00Z">
                    <w:r w:rsidRPr="0079770A" w:rsidDel="001E1F97">
                      <w:rPr>
                        <w:i/>
                      </w:rPr>
                      <w:delText xml:space="preserve">Ancillary Service </w:delText>
                    </w:r>
                  </w:del>
                  <w:del w:id="635" w:author="ERCOT" w:date="2024-04-04T12:15:00Z">
                    <w:r w:rsidRPr="00744E13">
                      <w:rPr>
                        <w:i/>
                      </w:rPr>
                      <w:delText xml:space="preserve">Offer Level 2 </w:delText>
                    </w:r>
                  </w:del>
                  <w:del w:id="636" w:author="ERCOT" w:date="2024-04-04T12:32:00Z">
                    <w:r w:rsidRPr="0079770A" w:rsidDel="001E1F97">
                      <w:rPr>
                        <w:i/>
                      </w:rPr>
                      <w:delText xml:space="preserve">at Snapshot – </w:delText>
                    </w:r>
                    <w:r w:rsidRPr="0079770A" w:rsidDel="001E1F97">
                      <w:delText xml:space="preserve">The capacity represented by validated </w:delText>
                    </w:r>
                  </w:del>
                  <w:del w:id="637" w:author="ERCOT" w:date="2024-04-04T12:15:00Z">
                    <w:r w:rsidRPr="00744E13">
                      <w:delText>RRS</w:delText>
                    </w:r>
                  </w:del>
                  <w:del w:id="638" w:author="ERCOT" w:date="2024-04-04T12:32:00Z">
                    <w:r w:rsidRPr="0079770A" w:rsidDel="001E1F97">
                      <w:delText xml:space="preserve"> Ancillary Service Offers for Resource </w:delText>
                    </w:r>
                    <w:r w:rsidRPr="0079770A" w:rsidDel="001E1F97">
                      <w:rPr>
                        <w:i/>
                      </w:rPr>
                      <w:delText xml:space="preserve">r </w:delText>
                    </w:r>
                    <w:r w:rsidRPr="0079770A" w:rsidDel="001E1F97">
                      <w:delText xml:space="preserve">represented by QSE </w:delText>
                    </w:r>
                    <w:r w:rsidRPr="0079770A" w:rsidDel="001E1F97">
                      <w:rPr>
                        <w:i/>
                      </w:rPr>
                      <w:delText xml:space="preserve">q </w:delText>
                    </w:r>
                    <w:r w:rsidRPr="0079770A" w:rsidDel="001E1F97">
                      <w:delText xml:space="preserve">according to the RUC Snapshot for the RUC process </w:delText>
                    </w:r>
                    <w:r w:rsidRPr="0079770A" w:rsidDel="001E1F97">
                      <w:rPr>
                        <w:i/>
                      </w:rPr>
                      <w:delText>ruc</w:delText>
                    </w:r>
                    <w:r w:rsidRPr="0079770A" w:rsidDel="001E1F97">
                      <w:delText xml:space="preserve"> for the hour </w:delText>
                    </w:r>
                    <w:r w:rsidRPr="0079770A" w:rsidDel="001E1F97">
                      <w:rPr>
                        <w:i/>
                      </w:rPr>
                      <w:delText xml:space="preserve">h </w:delText>
                    </w:r>
                    <w:r w:rsidRPr="0079770A" w:rsidDel="001E1F97">
                      <w:delText xml:space="preserve">that includes the 15-minute Settlement Interval.  Where for a Combined Cycle Train, the Resource </w:delText>
                    </w:r>
                    <w:r w:rsidRPr="0079770A" w:rsidDel="001E1F97">
                      <w:rPr>
                        <w:i/>
                      </w:rPr>
                      <w:delText xml:space="preserve">r </w:delText>
                    </w:r>
                    <w:r w:rsidRPr="0079770A" w:rsidDel="001E1F97">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9770A" w:rsidDel="001E1F97">
                      <w:rPr>
                        <w:i/>
                      </w:rPr>
                      <w:delText>h</w:delText>
                    </w:r>
                    <w:r w:rsidRPr="0079770A" w:rsidDel="001E1F97">
                      <w:delText>.</w:delText>
                    </w:r>
                  </w:del>
                  <w:del w:id="639" w:author="ERCOT" w:date="2024-04-04T12:15:00Z">
                    <w:r w:rsidRPr="00744E13">
                      <w:delText xml:space="preserve">   </w:delText>
                    </w:r>
                  </w:del>
                </w:p>
              </w:tc>
            </w:tr>
            <w:tr w:rsidR="00FA4931" w:rsidDel="001E1F97" w14:paraId="5CEFF0B1" w14:textId="41E7D1C0" w:rsidTr="001E1F97">
              <w:trPr>
                <w:cantSplit/>
                <w:del w:id="640" w:author="ERCOT" w:date="2024-04-04T12:32:00Z"/>
              </w:trPr>
              <w:tc>
                <w:tcPr>
                  <w:tcW w:w="1231" w:type="pct"/>
                </w:tcPr>
                <w:p w14:paraId="65E2D156" w14:textId="417941A4" w:rsidR="00FA4931" w:rsidRPr="0079770A" w:rsidDel="001E1F97" w:rsidRDefault="00FA4931" w:rsidP="00FA4931">
                  <w:pPr>
                    <w:pStyle w:val="TableBody"/>
                    <w:rPr>
                      <w:del w:id="641" w:author="ERCOT" w:date="2024-04-04T12:32:00Z"/>
                    </w:rPr>
                  </w:pPr>
                  <w:del w:id="642" w:author="ERCOT" w:date="2024-04-04T12:15:00Z">
                    <w:r w:rsidRPr="00744E13">
                      <w:delText>ASOFR3SNAP</w:delText>
                    </w:r>
                  </w:del>
                  <w:del w:id="643" w:author="ERCOT" w:date="2024-04-04T12:32:00Z">
                    <w:r w:rsidRPr="001E1F97" w:rsidDel="001E1F97">
                      <w:delText xml:space="preserve"> </w:delText>
                    </w:r>
                    <w:r w:rsidRPr="0079770A" w:rsidDel="001E1F97">
                      <w:rPr>
                        <w:i/>
                        <w:vertAlign w:val="subscript"/>
                      </w:rPr>
                      <w:delText>ruc, q, r</w:delText>
                    </w:r>
                  </w:del>
                  <w:del w:id="644" w:author="ERCOT" w:date="2024-04-04T12:15:00Z">
                    <w:r w:rsidRPr="00744E13">
                      <w:rPr>
                        <w:i/>
                        <w:vertAlign w:val="subscript"/>
                      </w:rPr>
                      <w:delText>, h</w:delText>
                    </w:r>
                  </w:del>
                </w:p>
              </w:tc>
              <w:tc>
                <w:tcPr>
                  <w:tcW w:w="615" w:type="pct"/>
                </w:tcPr>
                <w:p w14:paraId="4985CAC0" w14:textId="70990D9C" w:rsidR="00FA4931" w:rsidRPr="0079770A" w:rsidDel="001E1F97" w:rsidRDefault="00FA4931" w:rsidP="00FA4931">
                  <w:pPr>
                    <w:pStyle w:val="TableBody"/>
                    <w:jc w:val="center"/>
                    <w:rPr>
                      <w:del w:id="645" w:author="ERCOT" w:date="2024-04-04T12:32:00Z"/>
                    </w:rPr>
                  </w:pPr>
                  <w:del w:id="646" w:author="ERCOT" w:date="2024-04-04T12:32:00Z">
                    <w:r w:rsidRPr="0079770A" w:rsidDel="001E1F97">
                      <w:delText>MW</w:delText>
                    </w:r>
                  </w:del>
                </w:p>
              </w:tc>
              <w:tc>
                <w:tcPr>
                  <w:tcW w:w="3154" w:type="pct"/>
                </w:tcPr>
                <w:p w14:paraId="2CC000EB" w14:textId="152EDD2D" w:rsidR="00FA4931" w:rsidRPr="0079770A" w:rsidDel="001E1F97" w:rsidRDefault="00FA4931" w:rsidP="00FA4931">
                  <w:pPr>
                    <w:pStyle w:val="TableBody"/>
                    <w:rPr>
                      <w:del w:id="647" w:author="ERCOT" w:date="2024-04-04T12:32:00Z"/>
                      <w:i/>
                    </w:rPr>
                  </w:pPr>
                  <w:del w:id="648" w:author="ERCOT" w:date="2024-04-04T12:32:00Z">
                    <w:r w:rsidRPr="0079770A" w:rsidDel="001E1F97">
                      <w:rPr>
                        <w:i/>
                      </w:rPr>
                      <w:delText xml:space="preserve">Ancillary Service </w:delText>
                    </w:r>
                  </w:del>
                  <w:del w:id="649" w:author="ERCOT" w:date="2024-04-04T12:15:00Z">
                    <w:r w:rsidRPr="00744E13">
                      <w:rPr>
                        <w:i/>
                      </w:rPr>
                      <w:delText>Offer Level 3</w:delText>
                    </w:r>
                  </w:del>
                  <w:del w:id="650" w:author="ERCOT" w:date="2024-04-04T12:32:00Z">
                    <w:r w:rsidRPr="0079770A" w:rsidDel="001E1F97">
                      <w:rPr>
                        <w:i/>
                      </w:rPr>
                      <w:delText xml:space="preserve"> at Snapshot</w:delText>
                    </w:r>
                  </w:del>
                  <w:del w:id="651" w:author="ERCOT" w:date="2024-04-04T12:15:00Z">
                    <w:r w:rsidRPr="00744E13">
                      <w:rPr>
                        <w:i/>
                      </w:rPr>
                      <w:delText xml:space="preserve"> – </w:delText>
                    </w:r>
                    <w:r w:rsidRPr="00744E13">
                      <w:delText>The capacity represented by validated Reg-Up and RRS Ancillary Service Offers for</w:delText>
                    </w:r>
                  </w:del>
                  <w:del w:id="652" w:author="ERCOT" w:date="2024-04-04T12:32:00Z">
                    <w:r w:rsidRPr="0079770A" w:rsidDel="001E1F97">
                      <w:delText xml:space="preserve"> Resource </w:delText>
                    </w:r>
                    <w:r w:rsidRPr="0079770A" w:rsidDel="001E1F97">
                      <w:rPr>
                        <w:i/>
                      </w:rPr>
                      <w:delText>r</w:delText>
                    </w:r>
                    <w:r w:rsidRPr="001E1F97" w:rsidDel="001E1F97">
                      <w:delText xml:space="preserve"> </w:delText>
                    </w:r>
                    <w:r w:rsidRPr="0079770A" w:rsidDel="001E1F97">
                      <w:delText xml:space="preserve">represented by QSE </w:delText>
                    </w:r>
                    <w:r w:rsidRPr="0079770A" w:rsidDel="001E1F97">
                      <w:rPr>
                        <w:i/>
                      </w:rPr>
                      <w:delText>q</w:delText>
                    </w:r>
                    <w:r w:rsidRPr="001E1F97" w:rsidDel="001E1F97">
                      <w:delText xml:space="preserve"> </w:delText>
                    </w:r>
                  </w:del>
                  <w:del w:id="653" w:author="ERCOT" w:date="2024-04-04T12:15:00Z">
                    <w:r w:rsidRPr="00744E13">
                      <w:delText>according to the RUC Snapshot</w:delText>
                    </w:r>
                  </w:del>
                  <w:del w:id="654" w:author="ERCOT" w:date="2024-04-04T12:32:00Z">
                    <w:r w:rsidRPr="001E1F97" w:rsidDel="001E1F97">
                      <w:rPr>
                        <w:i/>
                      </w:rPr>
                      <w:delText xml:space="preserve"> </w:delText>
                    </w:r>
                    <w:r w:rsidRPr="0079770A" w:rsidDel="001E1F97">
                      <w:delText xml:space="preserve">for the RUC process </w:delText>
                    </w:r>
                    <w:r w:rsidRPr="0079770A" w:rsidDel="001E1F97">
                      <w:rPr>
                        <w:i/>
                      </w:rPr>
                      <w:delText>ruc</w:delText>
                    </w:r>
                    <w:r w:rsidRPr="0079770A" w:rsidDel="001E1F97">
                      <w:delText xml:space="preserve"> for the hour </w:delText>
                    </w:r>
                    <w:r w:rsidRPr="0079770A" w:rsidDel="001E1F97">
                      <w:rPr>
                        <w:i/>
                      </w:rPr>
                      <w:delText xml:space="preserve">h </w:delText>
                    </w:r>
                    <w:r w:rsidRPr="0079770A" w:rsidDel="001E1F97">
                      <w:delText>that includes the 15-minute Settlement Interval.</w:delText>
                    </w:r>
                  </w:del>
                  <w:del w:id="655" w:author="ERCOT" w:date="2024-04-04T12:15:00Z">
                    <w:r w:rsidRPr="00744E13">
                      <w:delText xml:space="preserve">  Where for a Combined Cycle Train, the Resource </w:delText>
                    </w:r>
                    <w:r w:rsidRPr="00744E13">
                      <w:rPr>
                        <w:i/>
                      </w:rPr>
                      <w:delText xml:space="preserve">r </w:delText>
                    </w:r>
                    <w:r w:rsidRPr="00744E13">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44E13">
                      <w:rPr>
                        <w:i/>
                      </w:rPr>
                      <w:delText>h</w:delText>
                    </w:r>
                    <w:r w:rsidRPr="00744E13">
                      <w:delText>.</w:delText>
                    </w:r>
                  </w:del>
                </w:p>
              </w:tc>
            </w:tr>
            <w:tr w:rsidR="00FA4931" w:rsidDel="001E1F97" w14:paraId="13F05213" w14:textId="72888294" w:rsidTr="001E1F97">
              <w:trPr>
                <w:cantSplit/>
                <w:del w:id="656" w:author="ERCOT" w:date="2024-04-04T12:32:00Z"/>
              </w:trPr>
              <w:tc>
                <w:tcPr>
                  <w:tcW w:w="1231" w:type="pct"/>
                </w:tcPr>
                <w:p w14:paraId="32E08D50" w14:textId="2A09E1A6" w:rsidR="00FA4931" w:rsidRPr="0079770A" w:rsidDel="001E1F97" w:rsidRDefault="00FA4931" w:rsidP="00FA4931">
                  <w:pPr>
                    <w:pStyle w:val="TableBody"/>
                    <w:rPr>
                      <w:del w:id="657" w:author="ERCOT" w:date="2024-04-04T12:32:00Z"/>
                    </w:rPr>
                  </w:pPr>
                  <w:del w:id="658" w:author="ERCOT" w:date="2024-04-04T12:15:00Z">
                    <w:r w:rsidRPr="00744E13">
                      <w:delText>ASOFR4SNAP</w:delText>
                    </w:r>
                  </w:del>
                  <w:del w:id="659" w:author="ERCOT" w:date="2024-04-04T12:32:00Z">
                    <w:r w:rsidRPr="001E1F97" w:rsidDel="001E1F97">
                      <w:delText xml:space="preserve"> </w:delText>
                    </w:r>
                    <w:r w:rsidRPr="0079770A" w:rsidDel="001E1F97">
                      <w:rPr>
                        <w:i/>
                        <w:vertAlign w:val="subscript"/>
                      </w:rPr>
                      <w:delText>ruc, q, r</w:delText>
                    </w:r>
                  </w:del>
                  <w:del w:id="660" w:author="ERCOT" w:date="2024-04-04T12:15:00Z">
                    <w:r w:rsidRPr="00744E13">
                      <w:rPr>
                        <w:i/>
                        <w:vertAlign w:val="subscript"/>
                      </w:rPr>
                      <w:delText>, h</w:delText>
                    </w:r>
                  </w:del>
                </w:p>
              </w:tc>
              <w:tc>
                <w:tcPr>
                  <w:tcW w:w="615" w:type="pct"/>
                </w:tcPr>
                <w:p w14:paraId="6B99F766" w14:textId="3A59199C" w:rsidR="00FA4931" w:rsidRPr="0079770A" w:rsidDel="001E1F97" w:rsidRDefault="00FA4931" w:rsidP="00FA4931">
                  <w:pPr>
                    <w:pStyle w:val="TableBody"/>
                    <w:jc w:val="center"/>
                    <w:rPr>
                      <w:del w:id="661" w:author="ERCOT" w:date="2024-04-04T12:32:00Z"/>
                    </w:rPr>
                  </w:pPr>
                  <w:del w:id="662" w:author="ERCOT" w:date="2024-04-04T12:32:00Z">
                    <w:r w:rsidRPr="0079770A" w:rsidDel="001E1F97">
                      <w:delText>MW</w:delText>
                    </w:r>
                  </w:del>
                </w:p>
              </w:tc>
              <w:tc>
                <w:tcPr>
                  <w:tcW w:w="3154" w:type="pct"/>
                </w:tcPr>
                <w:p w14:paraId="0CB4ECE2" w14:textId="23BBB12B" w:rsidR="00FA4931" w:rsidRPr="0079770A" w:rsidDel="001E1F97" w:rsidRDefault="00FA4931" w:rsidP="00FA4931">
                  <w:pPr>
                    <w:pStyle w:val="TableBody"/>
                    <w:rPr>
                      <w:del w:id="663" w:author="ERCOT" w:date="2024-04-04T12:32:00Z"/>
                      <w:i/>
                    </w:rPr>
                  </w:pPr>
                  <w:del w:id="664" w:author="ERCOT" w:date="2024-04-04T12:32:00Z">
                    <w:r w:rsidRPr="0079770A" w:rsidDel="001E1F97">
                      <w:rPr>
                        <w:i/>
                      </w:rPr>
                      <w:delText xml:space="preserve">Ancillary Service </w:delText>
                    </w:r>
                  </w:del>
                  <w:del w:id="665" w:author="ERCOT" w:date="2024-04-04T12:15:00Z">
                    <w:r w:rsidRPr="00744E13">
                      <w:rPr>
                        <w:i/>
                      </w:rPr>
                      <w:delText>Offer Level 4</w:delText>
                    </w:r>
                  </w:del>
                  <w:del w:id="666" w:author="ERCOT" w:date="2024-04-04T12:32:00Z">
                    <w:r w:rsidRPr="0079770A" w:rsidDel="001E1F97">
                      <w:rPr>
                        <w:i/>
                      </w:rPr>
                      <w:delText xml:space="preserve"> at Snapshot </w:delText>
                    </w:r>
                  </w:del>
                  <w:del w:id="667" w:author="ERCOT" w:date="2024-04-04T12:15:00Z">
                    <w:r w:rsidRPr="00744E13">
                      <w:rPr>
                        <w:i/>
                      </w:rPr>
                      <w:delText xml:space="preserve">– </w:delText>
                    </w:r>
                  </w:del>
                  <w:del w:id="668" w:author="ERCOT" w:date="2024-04-04T12:32:00Z">
                    <w:r w:rsidRPr="0079770A" w:rsidDel="001E1F97">
                      <w:delText xml:space="preserve">The </w:delText>
                    </w:r>
                  </w:del>
                  <w:del w:id="669" w:author="ERCOT" w:date="2024-04-04T12:15:00Z">
                    <w:r w:rsidRPr="00744E13">
                      <w:delText>capacity represented by validated Reg-Up, RRS, and ECRS</w:delText>
                    </w:r>
                  </w:del>
                  <w:del w:id="670" w:author="ERCOT" w:date="2024-04-04T12:32:00Z">
                    <w:r w:rsidRPr="0079770A" w:rsidDel="001E1F97">
                      <w:delText xml:space="preserve"> Ancillary Service </w:delText>
                    </w:r>
                  </w:del>
                  <w:del w:id="671" w:author="ERCOT" w:date="2024-04-04T12:15:00Z">
                    <w:r w:rsidRPr="00744E13">
                      <w:delText>Offers</w:delText>
                    </w:r>
                  </w:del>
                  <w:del w:id="672" w:author="ERCOT" w:date="2024-04-04T12:32:00Z">
                    <w:r w:rsidRPr="0079770A" w:rsidDel="001E1F97">
                      <w:delText xml:space="preserve"> for </w:delText>
                    </w:r>
                  </w:del>
                  <w:del w:id="673" w:author="ERCOT" w:date="2024-04-04T12:15:00Z">
                    <w:r w:rsidRPr="00744E13">
                      <w:delText xml:space="preserve">Resource </w:delText>
                    </w:r>
                    <w:r w:rsidRPr="00744E13">
                      <w:rPr>
                        <w:i/>
                      </w:rPr>
                      <w:delText xml:space="preserve">r </w:delText>
                    </w:r>
                    <w:r w:rsidRPr="00744E13">
                      <w:delText xml:space="preserve">represented by QSE </w:delText>
                    </w:r>
                    <w:r w:rsidRPr="00744E13">
                      <w:rPr>
                        <w:i/>
                      </w:rPr>
                      <w:delText xml:space="preserve">q </w:delText>
                    </w:r>
                    <w:r w:rsidRPr="00744E13">
                      <w:delText>according to the RUC Snapshot</w:delText>
                    </w:r>
                  </w:del>
                  <w:del w:id="674" w:author="ERCOT" w:date="2024-04-04T12:32:00Z">
                    <w:r w:rsidRPr="001E1F97" w:rsidDel="001E1F97">
                      <w:rPr>
                        <w:i/>
                      </w:rPr>
                      <w:delText xml:space="preserve"> </w:delText>
                    </w:r>
                    <w:r w:rsidRPr="0079770A" w:rsidDel="001E1F97">
                      <w:delText xml:space="preserve">for the RUC process </w:delText>
                    </w:r>
                    <w:r w:rsidRPr="0079770A" w:rsidDel="001E1F97">
                      <w:rPr>
                        <w:i/>
                      </w:rPr>
                      <w:delText>ruc</w:delText>
                    </w:r>
                    <w:r w:rsidRPr="0079770A" w:rsidDel="001E1F97">
                      <w:delText xml:space="preserve"> for the hour </w:delText>
                    </w:r>
                    <w:r w:rsidRPr="0079770A" w:rsidDel="001E1F97">
                      <w:rPr>
                        <w:i/>
                      </w:rPr>
                      <w:delText xml:space="preserve">h </w:delText>
                    </w:r>
                    <w:r w:rsidRPr="0079770A" w:rsidDel="001E1F97">
                      <w:delText>that includes the 15-minute Settlement Interval</w:delText>
                    </w:r>
                  </w:del>
                  <w:del w:id="675" w:author="ERCOT" w:date="2024-04-04T12:15:00Z">
                    <w:r w:rsidRPr="00744E13">
                      <w:delText xml:space="preserve">.  Where for a Combined Cycle Train, the Resource </w:delText>
                    </w:r>
                    <w:r w:rsidRPr="00744E13">
                      <w:rPr>
                        <w:i/>
                      </w:rPr>
                      <w:delText xml:space="preserve">r </w:delText>
                    </w:r>
                    <w:r w:rsidRPr="00744E13">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44E13">
                      <w:rPr>
                        <w:i/>
                      </w:rPr>
                      <w:delText>h</w:delText>
                    </w:r>
                    <w:r w:rsidRPr="00744E13">
                      <w:delText>.</w:delText>
                    </w:r>
                  </w:del>
                </w:p>
              </w:tc>
            </w:tr>
            <w:tr w:rsidR="00FA4931" w:rsidDel="001E1F97" w14:paraId="6028E577" w14:textId="0A1EA720" w:rsidTr="001E1F97">
              <w:trPr>
                <w:cantSplit/>
                <w:del w:id="676" w:author="ERCOT" w:date="2024-04-04T12:32:00Z"/>
              </w:trPr>
              <w:tc>
                <w:tcPr>
                  <w:tcW w:w="1231" w:type="pct"/>
                </w:tcPr>
                <w:p w14:paraId="5B3CDD18" w14:textId="2C367BDD" w:rsidR="00FA4931" w:rsidRPr="0079770A" w:rsidDel="001E1F97" w:rsidRDefault="00FA4931" w:rsidP="00FA4931">
                  <w:pPr>
                    <w:pStyle w:val="TableBody"/>
                    <w:rPr>
                      <w:del w:id="677" w:author="ERCOT" w:date="2024-04-04T12:32:00Z"/>
                    </w:rPr>
                  </w:pPr>
                  <w:del w:id="678" w:author="ERCOT" w:date="2024-04-04T12:15:00Z">
                    <w:r w:rsidRPr="00744E13">
                      <w:delText>ASOFR5SNAP</w:delText>
                    </w:r>
                  </w:del>
                  <w:del w:id="679" w:author="ERCOT" w:date="2024-04-04T12:32:00Z">
                    <w:r w:rsidRPr="001E1F97" w:rsidDel="001E1F97">
                      <w:rPr>
                        <w:b/>
                      </w:rPr>
                      <w:delText xml:space="preserve"> </w:delText>
                    </w:r>
                    <w:r w:rsidRPr="001E1F97" w:rsidDel="001E1F97">
                      <w:rPr>
                        <w:b/>
                        <w:i/>
                        <w:vertAlign w:val="subscript"/>
                      </w:rPr>
                      <w:delText xml:space="preserve">ruc, q, </w:delText>
                    </w:r>
                  </w:del>
                  <w:del w:id="680" w:author="ERCOT" w:date="2024-04-04T12:15:00Z">
                    <w:r w:rsidRPr="00744E13">
                      <w:rPr>
                        <w:i/>
                        <w:vertAlign w:val="subscript"/>
                      </w:rPr>
                      <w:delText xml:space="preserve">r, </w:delText>
                    </w:r>
                  </w:del>
                  <w:del w:id="681" w:author="ERCOT" w:date="2024-04-04T12:32:00Z">
                    <w:r w:rsidRPr="001E1F97" w:rsidDel="001E1F97">
                      <w:rPr>
                        <w:b/>
                        <w:i/>
                        <w:vertAlign w:val="subscript"/>
                      </w:rPr>
                      <w:delText>h</w:delText>
                    </w:r>
                  </w:del>
                </w:p>
              </w:tc>
              <w:tc>
                <w:tcPr>
                  <w:tcW w:w="615" w:type="pct"/>
                </w:tcPr>
                <w:p w14:paraId="48FABF74" w14:textId="00BD38BA" w:rsidR="00FA4931" w:rsidRPr="0079770A" w:rsidDel="001E1F97" w:rsidRDefault="00FA4931" w:rsidP="00FA4931">
                  <w:pPr>
                    <w:pStyle w:val="TableBody"/>
                    <w:jc w:val="center"/>
                    <w:rPr>
                      <w:del w:id="682" w:author="ERCOT" w:date="2024-04-04T12:32:00Z"/>
                    </w:rPr>
                  </w:pPr>
                  <w:del w:id="683" w:author="ERCOT" w:date="2024-04-04T12:32:00Z">
                    <w:r w:rsidRPr="0079770A" w:rsidDel="001E1F97">
                      <w:delText>MW</w:delText>
                    </w:r>
                  </w:del>
                </w:p>
              </w:tc>
              <w:tc>
                <w:tcPr>
                  <w:tcW w:w="3154" w:type="pct"/>
                </w:tcPr>
                <w:p w14:paraId="568FA7E5" w14:textId="757E520D" w:rsidR="00FA4931" w:rsidRPr="0079770A" w:rsidDel="001E1F97" w:rsidRDefault="00FA4931" w:rsidP="00FA4931">
                  <w:pPr>
                    <w:pStyle w:val="TableBody"/>
                    <w:rPr>
                      <w:del w:id="684" w:author="ERCOT" w:date="2024-04-04T12:32:00Z"/>
                      <w:i/>
                    </w:rPr>
                  </w:pPr>
                  <w:del w:id="685" w:author="ERCOT" w:date="2024-04-04T12:32:00Z">
                    <w:r w:rsidRPr="0079770A" w:rsidDel="001E1F97">
                      <w:rPr>
                        <w:i/>
                      </w:rPr>
                      <w:delText xml:space="preserve">Ancillary Service </w:delText>
                    </w:r>
                  </w:del>
                  <w:del w:id="686" w:author="ERCOT" w:date="2024-04-04T12:15:00Z">
                    <w:r w:rsidRPr="00744E13">
                      <w:rPr>
                        <w:i/>
                      </w:rPr>
                      <w:delText>Offer Level 5</w:delText>
                    </w:r>
                  </w:del>
                  <w:del w:id="687" w:author="ERCOT" w:date="2024-04-04T12:32:00Z">
                    <w:r w:rsidRPr="0079770A" w:rsidDel="001E1F97">
                      <w:rPr>
                        <w:i/>
                      </w:rPr>
                      <w:delText xml:space="preserve"> at Snapshot – </w:delText>
                    </w:r>
                    <w:r w:rsidRPr="0079770A" w:rsidDel="001E1F97">
                      <w:delText xml:space="preserve">The capacity </w:delText>
                    </w:r>
                  </w:del>
                  <w:del w:id="688" w:author="ERCOT" w:date="2024-04-04T12:15:00Z">
                    <w:r w:rsidRPr="00744E13">
                      <w:delText xml:space="preserve">represented by validated </w:delText>
                    </w:r>
                  </w:del>
                  <w:del w:id="689" w:author="ERCOT" w:date="2024-04-04T12:32:00Z">
                    <w:r w:rsidRPr="0079770A" w:rsidDel="001E1F97">
                      <w:delText>Reg-Up, RRS,</w:delText>
                    </w:r>
                  </w:del>
                  <w:del w:id="690" w:author="ERCOT" w:date="2024-04-04T12:15:00Z">
                    <w:r w:rsidRPr="00744E13">
                      <w:delText xml:space="preserve"> </w:delText>
                    </w:r>
                  </w:del>
                  <w:del w:id="691" w:author="ERCOT" w:date="2024-04-04T12:32:00Z">
                    <w:r w:rsidRPr="0079770A" w:rsidDel="001E1F97">
                      <w:delText>ECRS,</w:delText>
                    </w:r>
                  </w:del>
                  <w:del w:id="692" w:author="ERCOT" w:date="2024-04-04T12:15:00Z">
                    <w:r w:rsidRPr="00744E13">
                      <w:delText xml:space="preserve"> </w:delText>
                    </w:r>
                  </w:del>
                  <w:del w:id="693" w:author="ERCOT" w:date="2024-04-04T12:32:00Z">
                    <w:r w:rsidRPr="0079770A" w:rsidDel="001E1F97">
                      <w:delText xml:space="preserve">and Non-Spin </w:delText>
                    </w:r>
                  </w:del>
                  <w:del w:id="694" w:author="ERCOT" w:date="2024-04-04T12:15:00Z">
                    <w:r w:rsidRPr="00744E13">
                      <w:delText xml:space="preserve">Ancillary Service Offers for Resource </w:delText>
                    </w:r>
                    <w:r w:rsidRPr="00744E13">
                      <w:rPr>
                        <w:i/>
                      </w:rPr>
                      <w:delText xml:space="preserve">r </w:delText>
                    </w:r>
                    <w:r w:rsidRPr="00744E13">
                      <w:delText xml:space="preserve">represented by QSE </w:delText>
                    </w:r>
                    <w:r w:rsidRPr="00744E13">
                      <w:rPr>
                        <w:i/>
                      </w:rPr>
                      <w:delText xml:space="preserve">q </w:delText>
                    </w:r>
                    <w:r w:rsidRPr="00744E13">
                      <w:delText xml:space="preserve">according to the </w:delText>
                    </w:r>
                  </w:del>
                  <w:del w:id="695" w:author="ERCOT" w:date="2024-04-04T12:32:00Z">
                    <w:r w:rsidRPr="0079770A" w:rsidDel="001E1F97">
                      <w:delText xml:space="preserve">RUC Snapshot for the RUC process </w:delText>
                    </w:r>
                    <w:r w:rsidRPr="0079770A" w:rsidDel="001E1F97">
                      <w:rPr>
                        <w:i/>
                      </w:rPr>
                      <w:delText>ruc</w:delText>
                    </w:r>
                    <w:r w:rsidRPr="0079770A" w:rsidDel="001E1F97">
                      <w:delText xml:space="preserve"> for the hour </w:delText>
                    </w:r>
                    <w:r w:rsidRPr="0079770A" w:rsidDel="001E1F97">
                      <w:rPr>
                        <w:i/>
                      </w:rPr>
                      <w:delText>h</w:delText>
                    </w:r>
                    <w:r w:rsidRPr="001E1F97" w:rsidDel="001E1F97">
                      <w:delText xml:space="preserve"> </w:delText>
                    </w:r>
                    <w:r w:rsidRPr="0079770A" w:rsidDel="001E1F97">
                      <w:delText>that includes the 15-minute Settlement Interval.</w:delText>
                    </w:r>
                  </w:del>
                  <w:del w:id="696" w:author="ERCOT" w:date="2024-04-04T12:15:00Z">
                    <w:r w:rsidRPr="00744E13">
                      <w:delText xml:space="preserve">  Where for a Combined Cycle Train, the Resource </w:delText>
                    </w:r>
                    <w:r w:rsidRPr="00744E13">
                      <w:rPr>
                        <w:i/>
                      </w:rPr>
                      <w:delText xml:space="preserve">r </w:delText>
                    </w:r>
                    <w:r w:rsidRPr="00744E13">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44E13">
                      <w:rPr>
                        <w:i/>
                      </w:rPr>
                      <w:delText>h</w:delText>
                    </w:r>
                    <w:r w:rsidRPr="00744E13">
                      <w:delText>.</w:delText>
                    </w:r>
                  </w:del>
                </w:p>
              </w:tc>
            </w:tr>
            <w:tr w:rsidR="00FA4931" w:rsidDel="001E1F97" w14:paraId="5E0C9154" w14:textId="7104C1EA" w:rsidTr="001E1F97">
              <w:trPr>
                <w:cantSplit/>
                <w:del w:id="697" w:author="ERCOT" w:date="2024-04-04T12:32:00Z"/>
              </w:trPr>
              <w:tc>
                <w:tcPr>
                  <w:tcW w:w="1231" w:type="pct"/>
                </w:tcPr>
                <w:p w14:paraId="77BA7CAA" w14:textId="1528699E" w:rsidR="00FA4931" w:rsidRPr="0079770A" w:rsidDel="001E1F97" w:rsidRDefault="00FA4931" w:rsidP="00FA4931">
                  <w:pPr>
                    <w:pStyle w:val="TableBody"/>
                    <w:rPr>
                      <w:del w:id="698" w:author="ERCOT" w:date="2024-04-04T12:32:00Z"/>
                    </w:rPr>
                  </w:pPr>
                  <w:del w:id="699" w:author="ERCOT" w:date="2024-04-04T12:15:00Z">
                    <w:r w:rsidRPr="00744E13">
                      <w:lastRenderedPageBreak/>
                      <w:delText>ASOFR6SNAP</w:delText>
                    </w:r>
                  </w:del>
                  <w:del w:id="700" w:author="ERCOT" w:date="2024-04-04T12:32:00Z">
                    <w:r w:rsidRPr="008F2343" w:rsidDel="001E1F97">
                      <w:rPr>
                        <w:iCs w:val="0"/>
                        <w:rPrChange w:id="701" w:author="ERCOT" w:date="2024-04-04T12:15:00Z">
                          <w:rPr>
                            <w:i/>
                            <w:iCs w:val="0"/>
                            <w:vertAlign w:val="subscript"/>
                          </w:rPr>
                        </w:rPrChange>
                      </w:rPr>
                      <w:delText xml:space="preserve"> </w:delText>
                    </w:r>
                    <w:r w:rsidRPr="008F2343" w:rsidDel="001E1F97">
                      <w:rPr>
                        <w:b/>
                        <w:i/>
                        <w:iCs w:val="0"/>
                        <w:vertAlign w:val="subscript"/>
                        <w:rPrChange w:id="702" w:author="ERCOT" w:date="2024-04-04T12:15:00Z">
                          <w:rPr>
                            <w:i/>
                            <w:iCs w:val="0"/>
                            <w:vertAlign w:val="subscript"/>
                          </w:rPr>
                        </w:rPrChange>
                      </w:rPr>
                      <w:delText xml:space="preserve">ruc, q, </w:delText>
                    </w:r>
                  </w:del>
                  <w:del w:id="703" w:author="ERCOT" w:date="2024-04-04T12:15:00Z">
                    <w:r w:rsidRPr="008F2343">
                      <w:rPr>
                        <w:b/>
                        <w:i/>
                        <w:vertAlign w:val="subscript"/>
                      </w:rPr>
                      <w:delText xml:space="preserve">r, </w:delText>
                    </w:r>
                  </w:del>
                  <w:del w:id="704" w:author="ERCOT" w:date="2024-04-04T12:32:00Z">
                    <w:r w:rsidRPr="008F2343" w:rsidDel="001E1F97">
                      <w:rPr>
                        <w:b/>
                        <w:i/>
                        <w:iCs w:val="0"/>
                        <w:vertAlign w:val="subscript"/>
                        <w:rPrChange w:id="705" w:author="ERCOT" w:date="2024-04-04T12:15:00Z">
                          <w:rPr>
                            <w:i/>
                            <w:iCs w:val="0"/>
                            <w:vertAlign w:val="subscript"/>
                          </w:rPr>
                        </w:rPrChange>
                      </w:rPr>
                      <w:delText>h</w:delText>
                    </w:r>
                  </w:del>
                </w:p>
              </w:tc>
              <w:tc>
                <w:tcPr>
                  <w:tcW w:w="615" w:type="pct"/>
                </w:tcPr>
                <w:p w14:paraId="484D85A9" w14:textId="2A79B64C" w:rsidR="00FA4931" w:rsidRPr="0079770A" w:rsidDel="001E1F97" w:rsidRDefault="00FA4931" w:rsidP="00FA4931">
                  <w:pPr>
                    <w:pStyle w:val="TableBody"/>
                    <w:rPr>
                      <w:del w:id="706" w:author="ERCOT" w:date="2024-04-04T12:32:00Z"/>
                    </w:rPr>
                  </w:pPr>
                  <w:del w:id="707" w:author="ERCOT" w:date="2024-04-04T12:32:00Z">
                    <w:r w:rsidRPr="0079770A" w:rsidDel="001E1F97">
                      <w:delText>MW</w:delText>
                    </w:r>
                  </w:del>
                </w:p>
              </w:tc>
              <w:tc>
                <w:tcPr>
                  <w:tcW w:w="3154" w:type="pct"/>
                </w:tcPr>
                <w:p w14:paraId="610D80A1" w14:textId="5768F827" w:rsidR="00FA4931" w:rsidRPr="008F2343" w:rsidDel="001E1F97" w:rsidRDefault="00FA4931" w:rsidP="00FA4931">
                  <w:pPr>
                    <w:pStyle w:val="TableBody"/>
                    <w:rPr>
                      <w:del w:id="708" w:author="ERCOT" w:date="2024-04-04T12:32:00Z"/>
                    </w:rPr>
                  </w:pPr>
                  <w:del w:id="709" w:author="ERCOT" w:date="2024-04-04T12:32:00Z">
                    <w:r w:rsidRPr="008F2343" w:rsidDel="001E1F97">
                      <w:delText xml:space="preserve">Ancillary Service </w:delText>
                    </w:r>
                  </w:del>
                  <w:del w:id="710" w:author="ERCOT" w:date="2024-04-04T12:15:00Z">
                    <w:r w:rsidRPr="008F2343">
                      <w:delText xml:space="preserve">Offer Level 6 </w:delText>
                    </w:r>
                  </w:del>
                  <w:del w:id="711" w:author="ERCOT" w:date="2024-04-04T12:32:00Z">
                    <w:r w:rsidRPr="008F2343" w:rsidDel="001E1F97">
                      <w:delText xml:space="preserve">at Snapshot </w:delText>
                    </w:r>
                    <w:r w:rsidRPr="00365953" w:rsidDel="001E1F97">
                      <w:rPr>
                        <w:iCs w:val="0"/>
                        <w:rPrChange w:id="712" w:author="ERCOT" w:date="2024-04-04T12:15:00Z">
                          <w:rPr>
                            <w:i/>
                            <w:iCs w:val="0"/>
                          </w:rPr>
                        </w:rPrChange>
                      </w:rPr>
                      <w:delText xml:space="preserve">– </w:delText>
                    </w:r>
                    <w:r w:rsidRPr="0079770A" w:rsidDel="001E1F97">
                      <w:delText xml:space="preserve">The </w:delText>
                    </w:r>
                  </w:del>
                  <w:del w:id="713" w:author="ERCOT" w:date="2024-04-04T12:15:00Z">
                    <w:r w:rsidRPr="00744E13">
                      <w:delText>capacity represented by validated Reg-Down</w:delText>
                    </w:r>
                  </w:del>
                  <w:del w:id="714" w:author="ERCOT" w:date="2024-04-04T12:32:00Z">
                    <w:r w:rsidRPr="0079770A" w:rsidDel="001E1F97">
                      <w:delText xml:space="preserve"> Ancillary Service </w:delText>
                    </w:r>
                  </w:del>
                  <w:del w:id="715" w:author="ERCOT" w:date="2024-04-04T12:15:00Z">
                    <w:r w:rsidRPr="00744E13">
                      <w:delText xml:space="preserve">Offers for Resource </w:delText>
                    </w:r>
                    <w:r w:rsidRPr="008F2343">
                      <w:delText xml:space="preserve">r </w:delText>
                    </w:r>
                    <w:r w:rsidRPr="00744E13">
                      <w:delText>represented</w:delText>
                    </w:r>
                  </w:del>
                  <w:del w:id="716" w:author="ERCOT" w:date="2024-04-04T12:32:00Z">
                    <w:r w:rsidRPr="0079770A" w:rsidDel="001E1F97">
                      <w:delText xml:space="preserve"> by QSE </w:delText>
                    </w:r>
                  </w:del>
                  <w:del w:id="717" w:author="ERCOT" w:date="2024-04-04T12:15:00Z">
                    <w:r w:rsidRPr="008F2343">
                      <w:delText xml:space="preserve">q </w:delText>
                    </w:r>
                    <w:r w:rsidRPr="00744E13">
                      <w:delText>according to</w:delText>
                    </w:r>
                  </w:del>
                  <w:del w:id="718" w:author="ERCOT" w:date="2024-04-04T12:32:00Z">
                    <w:r w:rsidRPr="0079770A" w:rsidDel="001E1F97">
                      <w:delText xml:space="preserve"> the RUC Snapshot for the RUC process </w:delText>
                    </w:r>
                    <w:r w:rsidRPr="008F2343" w:rsidDel="001E1F97">
                      <w:delText>ruc</w:delText>
                    </w:r>
                    <w:r w:rsidRPr="0079770A" w:rsidDel="001E1F97">
                      <w:delText xml:space="preserve"> for the hour </w:delText>
                    </w:r>
                    <w:r w:rsidRPr="008F2343" w:rsidDel="001E1F97">
                      <w:delText>h</w:delText>
                    </w:r>
                    <w:r w:rsidRPr="00365953" w:rsidDel="001E1F97">
                      <w:rPr>
                        <w:iCs w:val="0"/>
                        <w:rPrChange w:id="719" w:author="ERCOT" w:date="2024-04-04T12:15:00Z">
                          <w:rPr>
                            <w:i/>
                            <w:iCs w:val="0"/>
                          </w:rPr>
                        </w:rPrChange>
                      </w:rPr>
                      <w:delText xml:space="preserve"> </w:delText>
                    </w:r>
                    <w:r w:rsidRPr="0079770A" w:rsidDel="001E1F97">
                      <w:delText>that includes the 15-minute Settlement Interval</w:delText>
                    </w:r>
                  </w:del>
                  <w:del w:id="720" w:author="ERCOT" w:date="2024-04-04T12:15:00Z">
                    <w:r w:rsidRPr="00744E13">
                      <w:delText xml:space="preserve">.  Where for a Combined Cycle Train, the Resource </w:delText>
                    </w:r>
                    <w:r w:rsidRPr="008F2343">
                      <w:delText xml:space="preserve">r </w:delText>
                    </w:r>
                    <w:r w:rsidRPr="00744E13">
                      <w:delText xml:space="preserve">is a Combined Cycle Generation Resource within the Combined Cycle Train.  A Resource’s offered capacity is only included in the sum to the extent that the Resource’s </w:delText>
                    </w:r>
                  </w:del>
                  <w:del w:id="721" w:author="ERCOT" w:date="2024-04-04T12:32:00Z">
                    <w:r w:rsidRPr="0079770A" w:rsidDel="001E1F97">
                      <w:delText xml:space="preserve">COP </w:delText>
                    </w:r>
                  </w:del>
                  <w:del w:id="722" w:author="ERCOT" w:date="2024-04-04T12:15:00Z">
                    <w:r w:rsidRPr="00744E13">
                      <w:delText xml:space="preserve">Status and Ancillary Service Capability indicate it would be capable of providing the Ancillary Service during the hour </w:delText>
                    </w:r>
                    <w:r w:rsidRPr="008F2343">
                      <w:delText>h</w:delText>
                    </w:r>
                  </w:del>
                  <w:del w:id="723" w:author="ERCOT" w:date="2024-04-04T12:32:00Z">
                    <w:r w:rsidRPr="0079770A" w:rsidDel="001E1F97">
                      <w:delText>.</w:delText>
                    </w:r>
                  </w:del>
                </w:p>
              </w:tc>
            </w:tr>
            <w:tr w:rsidR="00FA4931" w14:paraId="7123F53B" w14:textId="77777777" w:rsidTr="001E1F97">
              <w:trPr>
                <w:cantSplit/>
              </w:trPr>
              <w:tc>
                <w:tcPr>
                  <w:tcW w:w="1231" w:type="pct"/>
                </w:tcPr>
                <w:p w14:paraId="4D2749FA" w14:textId="77777777" w:rsidR="00FA4931" w:rsidRPr="0079770A" w:rsidRDefault="00FA4931" w:rsidP="00FA4931">
                  <w:pPr>
                    <w:pStyle w:val="TableBody"/>
                  </w:pPr>
                  <w:r w:rsidRPr="0079770A">
                    <w:t xml:space="preserve">RUCOSFADJ </w:t>
                  </w:r>
                  <w:proofErr w:type="spellStart"/>
                  <w:r w:rsidRPr="0079770A">
                    <w:rPr>
                      <w:i/>
                      <w:vertAlign w:val="subscript"/>
                    </w:rPr>
                    <w:t>ruc</w:t>
                  </w:r>
                  <w:proofErr w:type="spellEnd"/>
                  <w:r w:rsidRPr="0079770A">
                    <w:rPr>
                      <w:i/>
                      <w:vertAlign w:val="subscript"/>
                    </w:rPr>
                    <w:t>, q, i</w:t>
                  </w:r>
                </w:p>
              </w:tc>
              <w:tc>
                <w:tcPr>
                  <w:tcW w:w="615" w:type="pct"/>
                </w:tcPr>
                <w:p w14:paraId="774DED2F" w14:textId="77777777" w:rsidR="00FA4931" w:rsidRPr="0079770A" w:rsidRDefault="00FA4931" w:rsidP="00FA4931">
                  <w:pPr>
                    <w:pStyle w:val="TableBody"/>
                    <w:jc w:val="center"/>
                  </w:pPr>
                  <w:r w:rsidRPr="0079770A">
                    <w:t>MW</w:t>
                  </w:r>
                </w:p>
              </w:tc>
              <w:tc>
                <w:tcPr>
                  <w:tcW w:w="3154" w:type="pct"/>
                </w:tcPr>
                <w:p w14:paraId="03911D76" w14:textId="77777777" w:rsidR="00FA4931" w:rsidRPr="0079770A" w:rsidRDefault="00FA4931" w:rsidP="00FA4931">
                  <w:pPr>
                    <w:pStyle w:val="TableBody"/>
                    <w:rPr>
                      <w:i/>
                    </w:rPr>
                  </w:pPr>
                  <w:r w:rsidRPr="0079770A">
                    <w:rPr>
                      <w:i/>
                    </w:rPr>
                    <w:t>RUC Overall Shortfall at End of Adjustment Period</w:t>
                  </w:r>
                  <w:r w:rsidRPr="0079770A">
                    <w:t xml:space="preserve"> —The QSE </w:t>
                  </w:r>
                  <w:r w:rsidRPr="0079770A">
                    <w:rPr>
                      <w:i/>
                    </w:rPr>
                    <w:t xml:space="preserve">q’s </w:t>
                  </w:r>
                  <w:r w:rsidRPr="0079770A">
                    <w:t>overall capacity shortfall at the end of the Adjustment Period, including capacity from IRRs as seen in the RUC Snapshot for the RUC process</w:t>
                  </w:r>
                  <w:r w:rsidRPr="0079770A">
                    <w:rPr>
                      <w:i/>
                    </w:rPr>
                    <w:t xml:space="preserve"> </w:t>
                  </w:r>
                  <w:proofErr w:type="spellStart"/>
                  <w:r w:rsidRPr="0079770A">
                    <w:rPr>
                      <w:i/>
                    </w:rPr>
                    <w:t>ruc</w:t>
                  </w:r>
                  <w:proofErr w:type="spellEnd"/>
                  <w:r w:rsidRPr="0079770A">
                    <w:t xml:space="preserve">, for the 15-minute Settlement Interval </w:t>
                  </w:r>
                  <w:r w:rsidRPr="0079770A">
                    <w:rPr>
                      <w:i/>
                    </w:rPr>
                    <w:t>i</w:t>
                  </w:r>
                  <w:r w:rsidRPr="0079770A">
                    <w:t>.</w:t>
                  </w:r>
                </w:p>
              </w:tc>
            </w:tr>
            <w:tr w:rsidR="00FA4931" w14:paraId="10D3BA09" w14:textId="77777777" w:rsidTr="001E1F97">
              <w:trPr>
                <w:cantSplit/>
              </w:trPr>
              <w:tc>
                <w:tcPr>
                  <w:tcW w:w="1231" w:type="pct"/>
                </w:tcPr>
                <w:p w14:paraId="0B83CF93" w14:textId="77777777" w:rsidR="00FA4931" w:rsidRPr="0079770A" w:rsidRDefault="00FA4931" w:rsidP="00FA4931">
                  <w:pPr>
                    <w:pStyle w:val="TableBody"/>
                  </w:pPr>
                  <w:r w:rsidRPr="0079770A">
                    <w:t xml:space="preserve">RUCASFADJ </w:t>
                  </w:r>
                  <w:r w:rsidRPr="0079770A">
                    <w:rPr>
                      <w:i/>
                      <w:vertAlign w:val="subscript"/>
                    </w:rPr>
                    <w:t>q, i</w:t>
                  </w:r>
                </w:p>
              </w:tc>
              <w:tc>
                <w:tcPr>
                  <w:tcW w:w="615" w:type="pct"/>
                </w:tcPr>
                <w:p w14:paraId="5ABEE6AF" w14:textId="77777777" w:rsidR="00FA4931" w:rsidRPr="0079770A" w:rsidRDefault="00FA4931" w:rsidP="00FA4931">
                  <w:pPr>
                    <w:pStyle w:val="TableBody"/>
                    <w:jc w:val="center"/>
                  </w:pPr>
                  <w:r w:rsidRPr="0079770A">
                    <w:t>MW</w:t>
                  </w:r>
                </w:p>
              </w:tc>
              <w:tc>
                <w:tcPr>
                  <w:tcW w:w="3154" w:type="pct"/>
                </w:tcPr>
                <w:p w14:paraId="68A4AED3" w14:textId="77777777" w:rsidR="00FA4931" w:rsidRPr="0079770A" w:rsidRDefault="00FA4931" w:rsidP="00FA4931">
                  <w:pPr>
                    <w:pStyle w:val="TableBody"/>
                    <w:rPr>
                      <w:i/>
                    </w:rPr>
                  </w:pPr>
                  <w:r w:rsidRPr="0079770A">
                    <w:rPr>
                      <w:i/>
                    </w:rPr>
                    <w:t>RUC Ancillary Service Shortfall at End of Adjustment Period</w:t>
                  </w:r>
                  <w:r w:rsidRPr="0079770A">
                    <w:t xml:space="preserve"> —The QSE </w:t>
                  </w:r>
                  <w:r w:rsidRPr="0079770A">
                    <w:rPr>
                      <w:i/>
                    </w:rPr>
                    <w:t>q’s</w:t>
                  </w:r>
                  <w:r w:rsidRPr="0079770A">
                    <w:t xml:space="preserve"> Ancillary Service capacity shortfall at the end of the Adjustment Period for the 15-minute Settlement Interval </w:t>
                  </w:r>
                  <w:r w:rsidRPr="0079770A">
                    <w:rPr>
                      <w:i/>
                    </w:rPr>
                    <w:t>i</w:t>
                  </w:r>
                  <w:r w:rsidRPr="0079770A">
                    <w:t>.</w:t>
                  </w:r>
                </w:p>
              </w:tc>
            </w:tr>
            <w:tr w:rsidR="00FA4931" w14:paraId="63DC0463" w14:textId="77777777" w:rsidTr="001E1F97">
              <w:trPr>
                <w:cantSplit/>
              </w:trPr>
              <w:tc>
                <w:tcPr>
                  <w:tcW w:w="1231" w:type="pct"/>
                </w:tcPr>
                <w:p w14:paraId="25949588" w14:textId="77777777" w:rsidR="00FA4931" w:rsidRPr="0079770A" w:rsidRDefault="00FA4931" w:rsidP="00FA4931">
                  <w:pPr>
                    <w:pStyle w:val="TableBody"/>
                  </w:pPr>
                  <w:r w:rsidRPr="0079770A">
                    <w:t xml:space="preserve">ASONPOSADJ </w:t>
                  </w:r>
                  <w:r w:rsidRPr="0079770A">
                    <w:rPr>
                      <w:i/>
                      <w:vertAlign w:val="subscript"/>
                      <w:lang w:val="it-IT"/>
                    </w:rPr>
                    <w:t>q ,i</w:t>
                  </w:r>
                </w:p>
              </w:tc>
              <w:tc>
                <w:tcPr>
                  <w:tcW w:w="615" w:type="pct"/>
                </w:tcPr>
                <w:p w14:paraId="503946F7" w14:textId="77777777" w:rsidR="00FA4931" w:rsidRPr="0079770A" w:rsidRDefault="00FA4931" w:rsidP="00FA4931">
                  <w:pPr>
                    <w:pStyle w:val="TableBody"/>
                    <w:jc w:val="center"/>
                  </w:pPr>
                  <w:r w:rsidRPr="0079770A">
                    <w:t>MW</w:t>
                  </w:r>
                </w:p>
              </w:tc>
              <w:tc>
                <w:tcPr>
                  <w:tcW w:w="3154" w:type="pct"/>
                </w:tcPr>
                <w:p w14:paraId="4064534A" w14:textId="77777777" w:rsidR="00FA4931" w:rsidRPr="0079770A" w:rsidRDefault="00FA4931" w:rsidP="00FA4931">
                  <w:pPr>
                    <w:pStyle w:val="TableBody"/>
                    <w:rPr>
                      <w:i/>
                    </w:rPr>
                  </w:pPr>
                  <w:r w:rsidRPr="0079770A">
                    <w:rPr>
                      <w:i/>
                    </w:rPr>
                    <w:t xml:space="preserve">Ancillary Service On-Line Position at End of Adjustment Period – </w:t>
                  </w:r>
                  <w:r w:rsidRPr="0079770A">
                    <w:t xml:space="preserve">The QSE </w:t>
                  </w:r>
                  <w:r w:rsidRPr="0079770A">
                    <w:rPr>
                      <w:i/>
                    </w:rPr>
                    <w:t xml:space="preserve">q’s </w:t>
                  </w:r>
                  <w:r w:rsidRPr="0079770A">
                    <w:t>total On-Line Ancillary Service position at the end of the Adjustment Period</w:t>
                  </w:r>
                  <w:r w:rsidRPr="0079770A">
                    <w:rPr>
                      <w:i/>
                    </w:rPr>
                    <w:t xml:space="preserve"> </w:t>
                  </w:r>
                  <w:r w:rsidRPr="0079770A">
                    <w:t xml:space="preserve">for the 15-minute Settlement Interval </w:t>
                  </w:r>
                  <w:r w:rsidRPr="0079770A">
                    <w:rPr>
                      <w:i/>
                    </w:rPr>
                    <w:t>i.</w:t>
                  </w:r>
                </w:p>
              </w:tc>
            </w:tr>
            <w:tr w:rsidR="00FA4931" w14:paraId="32160E89" w14:textId="77777777" w:rsidTr="001E1F97">
              <w:trPr>
                <w:cantSplit/>
              </w:trPr>
              <w:tc>
                <w:tcPr>
                  <w:tcW w:w="1231" w:type="pct"/>
                </w:tcPr>
                <w:p w14:paraId="0AA14740" w14:textId="77777777" w:rsidR="00FA4931" w:rsidRPr="0079770A" w:rsidRDefault="00FA4931" w:rsidP="00FA4931">
                  <w:pPr>
                    <w:pStyle w:val="TableBody"/>
                  </w:pPr>
                  <w:r w:rsidRPr="0079770A">
                    <w:t>RUPOS</w:t>
                  </w:r>
                  <w:r w:rsidRPr="0079770A">
                    <w:rPr>
                      <w:lang w:val="it-IT"/>
                    </w:rPr>
                    <w:t>ADJ</w:t>
                  </w:r>
                  <w:r w:rsidRPr="0079770A">
                    <w:t xml:space="preserve"> </w:t>
                  </w:r>
                  <w:r w:rsidRPr="0079770A">
                    <w:rPr>
                      <w:i/>
                      <w:vertAlign w:val="subscript"/>
                    </w:rPr>
                    <w:t>q, h</w:t>
                  </w:r>
                </w:p>
              </w:tc>
              <w:tc>
                <w:tcPr>
                  <w:tcW w:w="615" w:type="pct"/>
                </w:tcPr>
                <w:p w14:paraId="68370A56" w14:textId="77777777" w:rsidR="00FA4931" w:rsidRPr="0079770A" w:rsidRDefault="00FA4931" w:rsidP="00FA4931">
                  <w:pPr>
                    <w:pStyle w:val="TableBody"/>
                    <w:jc w:val="center"/>
                  </w:pPr>
                  <w:r w:rsidRPr="0079770A">
                    <w:t>MW</w:t>
                  </w:r>
                </w:p>
              </w:tc>
              <w:tc>
                <w:tcPr>
                  <w:tcW w:w="3154" w:type="pct"/>
                </w:tcPr>
                <w:p w14:paraId="229465E7" w14:textId="44594EB3" w:rsidR="00FA4931" w:rsidRPr="0079770A" w:rsidRDefault="00FA4931" w:rsidP="00FA4931">
                  <w:pPr>
                    <w:pStyle w:val="TableBody"/>
                    <w:rPr>
                      <w:i/>
                    </w:rPr>
                  </w:pPr>
                  <w:r w:rsidRPr="0079770A">
                    <w:rPr>
                      <w:i/>
                    </w:rPr>
                    <w:t>Regulation Up Position at End of Adjustment Period</w:t>
                  </w:r>
                  <w:r w:rsidRPr="0079770A">
                    <w:t xml:space="preserve"> </w:t>
                  </w:r>
                  <w:r w:rsidRPr="0079770A">
                    <w:sym w:font="Symbol" w:char="F0BE"/>
                  </w:r>
                  <w:r w:rsidRPr="0079770A">
                    <w:t xml:space="preserve">The QSE </w:t>
                  </w:r>
                  <w:r w:rsidRPr="0079770A">
                    <w:rPr>
                      <w:i/>
                    </w:rPr>
                    <w:t xml:space="preserve">q’s </w:t>
                  </w:r>
                  <w:ins w:id="724" w:author="ERCOT" w:date="2024-04-18T10:56:00Z">
                    <w:r w:rsidR="00B75ECE" w:rsidRPr="00E24D9A">
                      <w:rPr>
                        <w:iCs w:val="0"/>
                      </w:rPr>
                      <w:t xml:space="preserve">net </w:t>
                    </w:r>
                  </w:ins>
                  <w:ins w:id="725" w:author="ERCOT" w:date="2024-04-18T10:57:00Z">
                    <w:r w:rsidR="00B75ECE">
                      <w:rPr>
                        <w:iCs w:val="0"/>
                      </w:rPr>
                      <w:t xml:space="preserve">positive </w:t>
                    </w:r>
                  </w:ins>
                  <w:r w:rsidRPr="0079770A">
                    <w:t xml:space="preserve">Reg-Up Ancillary Service Position at the end of the Adjustment Period for the hour </w:t>
                  </w:r>
                  <w:r w:rsidRPr="0079770A">
                    <w:rPr>
                      <w:i/>
                    </w:rPr>
                    <w:t xml:space="preserve">h </w:t>
                  </w:r>
                  <w:r w:rsidRPr="0079770A">
                    <w:t>that includes the 15-minute Settlement Interval.</w:t>
                  </w:r>
                </w:p>
              </w:tc>
            </w:tr>
            <w:tr w:rsidR="00FA4931" w14:paraId="082B3016" w14:textId="77777777" w:rsidTr="001E1F97">
              <w:trPr>
                <w:cantSplit/>
              </w:trPr>
              <w:tc>
                <w:tcPr>
                  <w:tcW w:w="1231" w:type="pct"/>
                </w:tcPr>
                <w:p w14:paraId="1338596A" w14:textId="77777777" w:rsidR="00FA4931" w:rsidRPr="0079770A" w:rsidRDefault="00FA4931" w:rsidP="00FA4931">
                  <w:pPr>
                    <w:pStyle w:val="TableBody"/>
                  </w:pPr>
                  <w:r w:rsidRPr="0079770A">
                    <w:t>RRPOS</w:t>
                  </w:r>
                  <w:r w:rsidRPr="0079770A">
                    <w:rPr>
                      <w:lang w:val="it-IT"/>
                    </w:rPr>
                    <w:t>ADJ</w:t>
                  </w:r>
                  <w:r w:rsidRPr="0079770A">
                    <w:t xml:space="preserve"> </w:t>
                  </w:r>
                  <w:r w:rsidRPr="0079770A">
                    <w:rPr>
                      <w:i/>
                      <w:vertAlign w:val="subscript"/>
                    </w:rPr>
                    <w:t>q, h</w:t>
                  </w:r>
                </w:p>
              </w:tc>
              <w:tc>
                <w:tcPr>
                  <w:tcW w:w="615" w:type="pct"/>
                </w:tcPr>
                <w:p w14:paraId="73CB0176" w14:textId="77777777" w:rsidR="00FA4931" w:rsidRPr="0079770A" w:rsidRDefault="00FA4931" w:rsidP="00FA4931">
                  <w:pPr>
                    <w:pStyle w:val="TableBody"/>
                    <w:jc w:val="center"/>
                  </w:pPr>
                  <w:r w:rsidRPr="0079770A">
                    <w:t>MW</w:t>
                  </w:r>
                </w:p>
              </w:tc>
              <w:tc>
                <w:tcPr>
                  <w:tcW w:w="3154" w:type="pct"/>
                </w:tcPr>
                <w:p w14:paraId="4E03F06C" w14:textId="354CCC36" w:rsidR="00FA4931" w:rsidRPr="0079770A" w:rsidRDefault="00FA4931" w:rsidP="00FA4931">
                  <w:pPr>
                    <w:pStyle w:val="TableBody"/>
                    <w:rPr>
                      <w:i/>
                    </w:rPr>
                  </w:pPr>
                  <w:r w:rsidRPr="0079770A">
                    <w:rPr>
                      <w:i/>
                    </w:rPr>
                    <w:t>Responsive Reserve Service Position at End of Adjustment Period</w:t>
                  </w:r>
                  <w:r w:rsidRPr="0079770A">
                    <w:t xml:space="preserve"> </w:t>
                  </w:r>
                  <w:r w:rsidRPr="0079770A">
                    <w:sym w:font="Symbol" w:char="F0BE"/>
                  </w:r>
                  <w:r w:rsidRPr="0079770A">
                    <w:t xml:space="preserve">The QSE </w:t>
                  </w:r>
                  <w:r w:rsidRPr="0079770A">
                    <w:rPr>
                      <w:i/>
                    </w:rPr>
                    <w:t xml:space="preserve">q’s </w:t>
                  </w:r>
                  <w:ins w:id="726" w:author="ERCOT" w:date="2024-04-18T10:57:00Z">
                    <w:r w:rsidR="00B75ECE" w:rsidRPr="00E24D9A">
                      <w:rPr>
                        <w:iCs w:val="0"/>
                      </w:rPr>
                      <w:t xml:space="preserve">net </w:t>
                    </w:r>
                    <w:r w:rsidR="00B75ECE">
                      <w:rPr>
                        <w:iCs w:val="0"/>
                      </w:rPr>
                      <w:t xml:space="preserve">positive </w:t>
                    </w:r>
                  </w:ins>
                  <w:r w:rsidRPr="0079770A">
                    <w:t xml:space="preserve">RRS Ancillary Service Position at the end of the Adjustment Period for the hour </w:t>
                  </w:r>
                  <w:r w:rsidRPr="0079770A">
                    <w:rPr>
                      <w:i/>
                    </w:rPr>
                    <w:t xml:space="preserve">h </w:t>
                  </w:r>
                  <w:r w:rsidRPr="0079770A">
                    <w:t>that includes the 15-minute Settlement Interval.</w:t>
                  </w:r>
                </w:p>
              </w:tc>
            </w:tr>
            <w:tr w:rsidR="00FA4931" w14:paraId="081277E1" w14:textId="77777777" w:rsidTr="001E1F97">
              <w:trPr>
                <w:cantSplit/>
              </w:trPr>
              <w:tc>
                <w:tcPr>
                  <w:tcW w:w="1231" w:type="pct"/>
                </w:tcPr>
                <w:p w14:paraId="7BE06F17" w14:textId="77777777" w:rsidR="00FA4931" w:rsidRPr="0079770A" w:rsidRDefault="00FA4931" w:rsidP="00FA4931">
                  <w:pPr>
                    <w:pStyle w:val="TableBody"/>
                  </w:pPr>
                  <w:r w:rsidRPr="0079770A">
                    <w:t>ECRPOS</w:t>
                  </w:r>
                  <w:r w:rsidRPr="0079770A">
                    <w:rPr>
                      <w:lang w:val="it-IT"/>
                    </w:rPr>
                    <w:t>ADJ</w:t>
                  </w:r>
                  <w:r w:rsidRPr="0079770A">
                    <w:t xml:space="preserve"> </w:t>
                  </w:r>
                  <w:r w:rsidRPr="0079770A">
                    <w:rPr>
                      <w:i/>
                      <w:vertAlign w:val="subscript"/>
                    </w:rPr>
                    <w:t>q, h</w:t>
                  </w:r>
                </w:p>
              </w:tc>
              <w:tc>
                <w:tcPr>
                  <w:tcW w:w="615" w:type="pct"/>
                </w:tcPr>
                <w:p w14:paraId="6C12C0E9" w14:textId="77777777" w:rsidR="00FA4931" w:rsidRPr="0079770A" w:rsidRDefault="00FA4931" w:rsidP="00FA4931">
                  <w:pPr>
                    <w:pStyle w:val="TableBody"/>
                    <w:jc w:val="center"/>
                  </w:pPr>
                  <w:r w:rsidRPr="0079770A">
                    <w:t>MW</w:t>
                  </w:r>
                </w:p>
              </w:tc>
              <w:tc>
                <w:tcPr>
                  <w:tcW w:w="3154" w:type="pct"/>
                </w:tcPr>
                <w:p w14:paraId="267F98B7" w14:textId="07FB75BA" w:rsidR="00FA4931" w:rsidRPr="0079770A" w:rsidRDefault="00FA4931" w:rsidP="00FA4931">
                  <w:pPr>
                    <w:pStyle w:val="TableBody"/>
                    <w:rPr>
                      <w:i/>
                    </w:rPr>
                  </w:pPr>
                  <w:r w:rsidRPr="0079770A">
                    <w:rPr>
                      <w:i/>
                    </w:rPr>
                    <w:t>ERCOT Contingency Reserve Service Position at End of Adjustment Period</w:t>
                  </w:r>
                  <w:r w:rsidRPr="0079770A">
                    <w:t xml:space="preserve"> </w:t>
                  </w:r>
                  <w:r w:rsidRPr="0079770A">
                    <w:sym w:font="Symbol" w:char="F0BE"/>
                  </w:r>
                  <w:r w:rsidRPr="0079770A">
                    <w:t xml:space="preserve">The QSE </w:t>
                  </w:r>
                  <w:r w:rsidRPr="0079770A">
                    <w:rPr>
                      <w:i/>
                    </w:rPr>
                    <w:t xml:space="preserve">q’s </w:t>
                  </w:r>
                  <w:ins w:id="727" w:author="ERCOT" w:date="2024-04-18T10:57:00Z">
                    <w:r w:rsidR="00B75ECE" w:rsidRPr="00E24D9A">
                      <w:rPr>
                        <w:iCs w:val="0"/>
                      </w:rPr>
                      <w:t xml:space="preserve">net </w:t>
                    </w:r>
                    <w:r w:rsidR="00B75ECE">
                      <w:rPr>
                        <w:iCs w:val="0"/>
                      </w:rPr>
                      <w:t xml:space="preserve">positive </w:t>
                    </w:r>
                  </w:ins>
                  <w:r w:rsidRPr="0079770A">
                    <w:t xml:space="preserve">ECRS Ancillary Service Position at the end of the Adjustment Period for the hour </w:t>
                  </w:r>
                  <w:r w:rsidRPr="0079770A">
                    <w:rPr>
                      <w:i/>
                    </w:rPr>
                    <w:t xml:space="preserve">h </w:t>
                  </w:r>
                  <w:r w:rsidRPr="0079770A">
                    <w:t>that includes the 15-minute Settlement Interval.</w:t>
                  </w:r>
                </w:p>
              </w:tc>
            </w:tr>
            <w:tr w:rsidR="00FA4931" w14:paraId="117813EA" w14:textId="77777777" w:rsidTr="001E1F97">
              <w:trPr>
                <w:cantSplit/>
              </w:trPr>
              <w:tc>
                <w:tcPr>
                  <w:tcW w:w="1231" w:type="pct"/>
                </w:tcPr>
                <w:p w14:paraId="478DAC95" w14:textId="77777777" w:rsidR="00FA4931" w:rsidRPr="0079770A" w:rsidRDefault="00FA4931" w:rsidP="00FA4931">
                  <w:pPr>
                    <w:pStyle w:val="TableBody"/>
                  </w:pPr>
                  <w:r w:rsidRPr="0079770A">
                    <w:t>NSPOS</w:t>
                  </w:r>
                  <w:r w:rsidRPr="0079770A">
                    <w:rPr>
                      <w:lang w:val="it-IT"/>
                    </w:rPr>
                    <w:t>ADJ</w:t>
                  </w:r>
                  <w:r w:rsidRPr="0079770A">
                    <w:t xml:space="preserve"> </w:t>
                  </w:r>
                  <w:r w:rsidRPr="0079770A">
                    <w:rPr>
                      <w:i/>
                      <w:vertAlign w:val="subscript"/>
                    </w:rPr>
                    <w:t>q, h</w:t>
                  </w:r>
                </w:p>
              </w:tc>
              <w:tc>
                <w:tcPr>
                  <w:tcW w:w="615" w:type="pct"/>
                </w:tcPr>
                <w:p w14:paraId="2122B2A9" w14:textId="77777777" w:rsidR="00FA4931" w:rsidRPr="0079770A" w:rsidRDefault="00FA4931" w:rsidP="00FA4931">
                  <w:pPr>
                    <w:pStyle w:val="TableBody"/>
                    <w:jc w:val="center"/>
                  </w:pPr>
                  <w:r w:rsidRPr="0079770A">
                    <w:t>MW</w:t>
                  </w:r>
                </w:p>
              </w:tc>
              <w:tc>
                <w:tcPr>
                  <w:tcW w:w="3154" w:type="pct"/>
                </w:tcPr>
                <w:p w14:paraId="4B2CD1C3" w14:textId="7D484ECC" w:rsidR="00FA4931" w:rsidRPr="0079770A" w:rsidRDefault="00FA4931" w:rsidP="00FA4931">
                  <w:pPr>
                    <w:pStyle w:val="TableBody"/>
                    <w:rPr>
                      <w:i/>
                    </w:rPr>
                  </w:pPr>
                  <w:r w:rsidRPr="0079770A">
                    <w:rPr>
                      <w:i/>
                    </w:rPr>
                    <w:t>Non-Spin Reserve Service Position at End of Adjustment Period</w:t>
                  </w:r>
                  <w:r w:rsidRPr="0079770A">
                    <w:t xml:space="preserve"> </w:t>
                  </w:r>
                  <w:r w:rsidRPr="0079770A">
                    <w:sym w:font="Symbol" w:char="F0BE"/>
                  </w:r>
                  <w:r w:rsidRPr="0079770A">
                    <w:t xml:space="preserve">The QSE </w:t>
                  </w:r>
                  <w:r w:rsidRPr="0079770A">
                    <w:rPr>
                      <w:i/>
                    </w:rPr>
                    <w:t xml:space="preserve">q’s </w:t>
                  </w:r>
                  <w:ins w:id="728" w:author="ERCOT" w:date="2024-04-18T10:57:00Z">
                    <w:r w:rsidR="00B75ECE" w:rsidRPr="00E24D9A">
                      <w:rPr>
                        <w:iCs w:val="0"/>
                      </w:rPr>
                      <w:t xml:space="preserve">net </w:t>
                    </w:r>
                    <w:r w:rsidR="00B75ECE">
                      <w:rPr>
                        <w:iCs w:val="0"/>
                      </w:rPr>
                      <w:t xml:space="preserve">positive </w:t>
                    </w:r>
                  </w:ins>
                  <w:r w:rsidRPr="0079770A">
                    <w:t xml:space="preserve">Non-Spin Ancillary Service Position at the end of the Adjustment Period for the hour </w:t>
                  </w:r>
                  <w:r w:rsidRPr="0079770A">
                    <w:rPr>
                      <w:i/>
                    </w:rPr>
                    <w:t xml:space="preserve">h </w:t>
                  </w:r>
                  <w:r w:rsidRPr="0079770A">
                    <w:t>that includes the 15-minute Settlement Interval.</w:t>
                  </w:r>
                </w:p>
              </w:tc>
            </w:tr>
            <w:tr w:rsidR="00FA4931" w14:paraId="458E3362" w14:textId="77777777" w:rsidTr="001E1F97">
              <w:trPr>
                <w:cantSplit/>
              </w:trPr>
              <w:tc>
                <w:tcPr>
                  <w:tcW w:w="1231" w:type="pct"/>
                </w:tcPr>
                <w:p w14:paraId="46A0A4F7" w14:textId="77777777" w:rsidR="00FA4931" w:rsidRPr="0079770A" w:rsidRDefault="00FA4931" w:rsidP="00FA4931">
                  <w:pPr>
                    <w:pStyle w:val="TableBody"/>
                  </w:pPr>
                  <w:r w:rsidRPr="0079770A">
                    <w:t>RDPOS</w:t>
                  </w:r>
                  <w:r w:rsidRPr="0079770A">
                    <w:rPr>
                      <w:lang w:val="it-IT"/>
                    </w:rPr>
                    <w:t>ADJ</w:t>
                  </w:r>
                  <w:r w:rsidRPr="0079770A">
                    <w:t xml:space="preserve"> </w:t>
                  </w:r>
                  <w:r w:rsidRPr="0079770A">
                    <w:rPr>
                      <w:i/>
                      <w:vertAlign w:val="subscript"/>
                    </w:rPr>
                    <w:t>q, h</w:t>
                  </w:r>
                </w:p>
              </w:tc>
              <w:tc>
                <w:tcPr>
                  <w:tcW w:w="615" w:type="pct"/>
                </w:tcPr>
                <w:p w14:paraId="1BE570F9" w14:textId="77777777" w:rsidR="00FA4931" w:rsidRPr="0079770A" w:rsidRDefault="00FA4931" w:rsidP="00FA4931">
                  <w:pPr>
                    <w:pStyle w:val="TableBody"/>
                    <w:jc w:val="center"/>
                  </w:pPr>
                  <w:r w:rsidRPr="0079770A">
                    <w:t>MW</w:t>
                  </w:r>
                </w:p>
              </w:tc>
              <w:tc>
                <w:tcPr>
                  <w:tcW w:w="3154" w:type="pct"/>
                </w:tcPr>
                <w:p w14:paraId="4C2BC0BF" w14:textId="678C98CF" w:rsidR="00FA4931" w:rsidRPr="0079770A" w:rsidRDefault="00FA4931" w:rsidP="00FA4931">
                  <w:pPr>
                    <w:pStyle w:val="TableBody"/>
                    <w:rPr>
                      <w:i/>
                    </w:rPr>
                  </w:pPr>
                  <w:r w:rsidRPr="0079770A">
                    <w:rPr>
                      <w:i/>
                    </w:rPr>
                    <w:t>Regulation Down Position at End of Adjustment Period</w:t>
                  </w:r>
                  <w:r w:rsidRPr="0079770A">
                    <w:t xml:space="preserve"> </w:t>
                  </w:r>
                  <w:r w:rsidRPr="0079770A">
                    <w:sym w:font="Symbol" w:char="F0BE"/>
                  </w:r>
                  <w:r w:rsidRPr="0079770A">
                    <w:t xml:space="preserve">The QSE </w:t>
                  </w:r>
                  <w:r w:rsidRPr="0079770A">
                    <w:rPr>
                      <w:i/>
                    </w:rPr>
                    <w:t xml:space="preserve">q’s </w:t>
                  </w:r>
                  <w:ins w:id="729" w:author="ERCOT" w:date="2024-04-18T10:57:00Z">
                    <w:r w:rsidR="00B75ECE" w:rsidRPr="00E24D9A">
                      <w:rPr>
                        <w:iCs w:val="0"/>
                      </w:rPr>
                      <w:t xml:space="preserve">net </w:t>
                    </w:r>
                    <w:r w:rsidR="00B75ECE">
                      <w:rPr>
                        <w:iCs w:val="0"/>
                      </w:rPr>
                      <w:t xml:space="preserve">positive </w:t>
                    </w:r>
                  </w:ins>
                  <w:r w:rsidRPr="0079770A">
                    <w:t xml:space="preserve">Reg-Down Ancillary Service Position at the end of the Adjustment period for the hour </w:t>
                  </w:r>
                  <w:r w:rsidRPr="0079770A">
                    <w:rPr>
                      <w:i/>
                    </w:rPr>
                    <w:t xml:space="preserve">h </w:t>
                  </w:r>
                  <w:r w:rsidRPr="0079770A">
                    <w:t>that includes the 15-minute Settlement Interval.</w:t>
                  </w:r>
                </w:p>
              </w:tc>
            </w:tr>
            <w:tr w:rsidR="00FA4931" w14:paraId="51B89E23" w14:textId="77777777" w:rsidTr="001E1F97">
              <w:trPr>
                <w:cantSplit/>
              </w:trPr>
              <w:tc>
                <w:tcPr>
                  <w:tcW w:w="1231" w:type="pct"/>
                </w:tcPr>
                <w:p w14:paraId="7B5601D4" w14:textId="77777777" w:rsidR="00FA4931" w:rsidRPr="0079770A" w:rsidRDefault="00FA4931" w:rsidP="00FA4931">
                  <w:pPr>
                    <w:pStyle w:val="TableBody"/>
                  </w:pPr>
                  <w:r w:rsidRPr="0079770A">
                    <w:t>ASOFFOFRADJ</w:t>
                  </w:r>
                  <w:r w:rsidRPr="0079770A">
                    <w:rPr>
                      <w:i/>
                      <w:vertAlign w:val="subscript"/>
                    </w:rPr>
                    <w:t xml:space="preserve">  q, r, h</w:t>
                  </w:r>
                </w:p>
              </w:tc>
              <w:tc>
                <w:tcPr>
                  <w:tcW w:w="615" w:type="pct"/>
                </w:tcPr>
                <w:p w14:paraId="2D9109F1" w14:textId="77777777" w:rsidR="00FA4931" w:rsidRPr="0079770A" w:rsidRDefault="00FA4931" w:rsidP="00FA4931">
                  <w:pPr>
                    <w:pStyle w:val="TableBody"/>
                    <w:jc w:val="center"/>
                  </w:pPr>
                  <w:r w:rsidRPr="0079770A">
                    <w:t>MW</w:t>
                  </w:r>
                </w:p>
              </w:tc>
              <w:tc>
                <w:tcPr>
                  <w:tcW w:w="3154" w:type="pct"/>
                </w:tcPr>
                <w:p w14:paraId="303739FE" w14:textId="2ABB3CC8" w:rsidR="00FA4931" w:rsidRPr="0079770A" w:rsidRDefault="00FA4931" w:rsidP="00FA4931">
                  <w:pPr>
                    <w:pStyle w:val="TableBody"/>
                    <w:rPr>
                      <w:i/>
                    </w:rPr>
                  </w:pPr>
                  <w:r w:rsidRPr="0079770A">
                    <w:rPr>
                      <w:i/>
                    </w:rPr>
                    <w:t>Ancillary Service Offline Offers at End of Adjustment Period –</w:t>
                  </w:r>
                  <w:r w:rsidRPr="0079770A">
                    <w:t xml:space="preserve">The capacity represented by validated Ancillary Service Offers for </w:t>
                  </w:r>
                  <w:del w:id="730" w:author="ERCOT" w:date="2024-05-03T12:52:00Z">
                    <w:r w:rsidRPr="0079770A" w:rsidDel="006A43A8">
                      <w:delText xml:space="preserve">ECRS and </w:delText>
                    </w:r>
                  </w:del>
                  <w:r w:rsidRPr="0079770A">
                    <w:t xml:space="preserve">Non-Spin for Resource </w:t>
                  </w:r>
                  <w:r w:rsidRPr="0079770A">
                    <w:rPr>
                      <w:i/>
                    </w:rPr>
                    <w:t xml:space="preserve">r </w:t>
                  </w:r>
                  <w:ins w:id="731" w:author="ERCOT" w:date="2024-05-03T12:54:00Z">
                    <w:r w:rsidR="006A43A8">
                      <w:rPr>
                        <w:iCs w:val="0"/>
                      </w:rPr>
                      <w:t xml:space="preserve">with COP status of “OFF”, </w:t>
                    </w:r>
                  </w:ins>
                  <w:r w:rsidRPr="0079770A">
                    <w:t xml:space="preserve">represented by QSE </w:t>
                  </w:r>
                  <w:r w:rsidRPr="0079770A">
                    <w:rPr>
                      <w:i/>
                    </w:rPr>
                    <w:t xml:space="preserve">q </w:t>
                  </w:r>
                  <w:r w:rsidRPr="0079770A">
                    <w:t xml:space="preserve">at the end of the Adjustment Period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79770A">
                    <w:rPr>
                      <w:i/>
                    </w:rPr>
                    <w:t>h</w:t>
                  </w:r>
                  <w:r w:rsidRPr="0079770A">
                    <w:t>.</w:t>
                  </w:r>
                </w:p>
              </w:tc>
            </w:tr>
            <w:tr w:rsidR="00FA4931" w14:paraId="7407F0A6" w14:textId="77777777" w:rsidTr="001E1F97">
              <w:trPr>
                <w:cantSplit/>
              </w:trPr>
              <w:tc>
                <w:tcPr>
                  <w:tcW w:w="1231" w:type="pct"/>
                </w:tcPr>
                <w:p w14:paraId="32978EE4" w14:textId="77777777" w:rsidR="00FA4931" w:rsidRPr="0079770A" w:rsidRDefault="00FA4931" w:rsidP="00FA4931">
                  <w:pPr>
                    <w:pStyle w:val="TableBody"/>
                  </w:pPr>
                  <w:r w:rsidRPr="0079770A">
                    <w:lastRenderedPageBreak/>
                    <w:t>ASOFRLRADJ</w:t>
                  </w:r>
                  <w:r w:rsidRPr="0079770A">
                    <w:rPr>
                      <w:i/>
                      <w:vertAlign w:val="subscript"/>
                    </w:rPr>
                    <w:t xml:space="preserve"> </w:t>
                  </w:r>
                  <w:r w:rsidRPr="0079770A">
                    <w:rPr>
                      <w:i/>
                      <w:vertAlign w:val="subscript"/>
                      <w:lang w:val="it-IT"/>
                    </w:rPr>
                    <w:t xml:space="preserve"> </w:t>
                  </w:r>
                  <w:r w:rsidRPr="0079770A">
                    <w:rPr>
                      <w:i/>
                      <w:vertAlign w:val="subscript"/>
                    </w:rPr>
                    <w:t>q, r, h</w:t>
                  </w:r>
                </w:p>
              </w:tc>
              <w:tc>
                <w:tcPr>
                  <w:tcW w:w="615" w:type="pct"/>
                </w:tcPr>
                <w:p w14:paraId="7B518310" w14:textId="77777777" w:rsidR="00FA4931" w:rsidRPr="0079770A" w:rsidRDefault="00FA4931" w:rsidP="00FA4931">
                  <w:pPr>
                    <w:pStyle w:val="TableBody"/>
                    <w:jc w:val="center"/>
                  </w:pPr>
                  <w:r w:rsidRPr="0079770A">
                    <w:t>MW</w:t>
                  </w:r>
                </w:p>
              </w:tc>
              <w:tc>
                <w:tcPr>
                  <w:tcW w:w="3154" w:type="pct"/>
                </w:tcPr>
                <w:p w14:paraId="011DEC89" w14:textId="77777777" w:rsidR="00FA4931" w:rsidRPr="0079770A" w:rsidRDefault="00FA4931" w:rsidP="00FA4931">
                  <w:pPr>
                    <w:pStyle w:val="TableBody"/>
                    <w:rPr>
                      <w:i/>
                    </w:rPr>
                  </w:pPr>
                  <w:r w:rsidRPr="0079770A">
                    <w:rPr>
                      <w:i/>
                    </w:rPr>
                    <w:t xml:space="preserve">Ancillary Service Offer per Load Resource at End of Adjustment Period – </w:t>
                  </w:r>
                  <w:r w:rsidRPr="0079770A">
                    <w:t xml:space="preserve">The capacity represented by validated Ancillary Service Offers for Reg-Up, Non-Spin, RRS, and ECRS for the Load Resource </w:t>
                  </w:r>
                  <w:r w:rsidRPr="0079770A">
                    <w:rPr>
                      <w:i/>
                    </w:rPr>
                    <w:t xml:space="preserve">r </w:t>
                  </w:r>
                  <w:r w:rsidRPr="0079770A">
                    <w:t xml:space="preserve">represented by QSE </w:t>
                  </w:r>
                  <w:r w:rsidRPr="0079770A">
                    <w:rPr>
                      <w:i/>
                    </w:rPr>
                    <w:t xml:space="preserve">q </w:t>
                  </w:r>
                  <w:r w:rsidRPr="0079770A">
                    <w:t xml:space="preserve">at the end of the Adjustment Period for the hour </w:t>
                  </w:r>
                  <w:r w:rsidRPr="0079770A">
                    <w:rPr>
                      <w:i/>
                    </w:rPr>
                    <w:t xml:space="preserve">h </w:t>
                  </w:r>
                  <w:r w:rsidRPr="0079770A">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79770A">
                    <w:rPr>
                      <w:i/>
                    </w:rPr>
                    <w:t>h.</w:t>
                  </w:r>
                </w:p>
              </w:tc>
            </w:tr>
            <w:tr w:rsidR="00FA4931" w:rsidDel="001E1F97" w14:paraId="4A4EF77F" w14:textId="1E95342C" w:rsidTr="001E1F97">
              <w:trPr>
                <w:cantSplit/>
                <w:del w:id="732" w:author="ERCOT" w:date="2024-04-04T12:37:00Z"/>
              </w:trPr>
              <w:tc>
                <w:tcPr>
                  <w:tcW w:w="1231" w:type="pct"/>
                </w:tcPr>
                <w:p w14:paraId="749E68AD" w14:textId="2C50E915" w:rsidR="00FA4931" w:rsidRPr="008F2343" w:rsidDel="001E1F97" w:rsidRDefault="00FA4931" w:rsidP="00FA4931">
                  <w:pPr>
                    <w:spacing w:after="60"/>
                    <w:rPr>
                      <w:del w:id="733" w:author="ERCOT" w:date="2024-04-04T12:37:00Z"/>
                      <w:sz w:val="20"/>
                      <w:szCs w:val="20"/>
                    </w:rPr>
                  </w:pPr>
                  <w:del w:id="734" w:author="ERCOT" w:date="2024-04-04T12:15:00Z">
                    <w:r w:rsidRPr="008F2343">
                      <w:rPr>
                        <w:sz w:val="20"/>
                        <w:szCs w:val="20"/>
                      </w:rPr>
                      <w:delText>ASCAP1</w:delText>
                    </w:r>
                    <w:r w:rsidRPr="008F2343">
                      <w:rPr>
                        <w:sz w:val="20"/>
                        <w:szCs w:val="20"/>
                        <w:lang w:val="it-IT"/>
                      </w:rPr>
                      <w:delText>ADJ</w:delText>
                    </w:r>
                  </w:del>
                  <w:del w:id="735"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736" w:author="ERCOT" w:date="2024-04-04T12:15:00Z">
                    <w:r w:rsidRPr="008F2343">
                      <w:rPr>
                        <w:i/>
                        <w:sz w:val="20"/>
                        <w:szCs w:val="20"/>
                        <w:vertAlign w:val="subscript"/>
                      </w:rPr>
                      <w:delText>i</w:delText>
                    </w:r>
                  </w:del>
                </w:p>
              </w:tc>
              <w:tc>
                <w:tcPr>
                  <w:tcW w:w="615" w:type="pct"/>
                </w:tcPr>
                <w:p w14:paraId="7C22B618" w14:textId="2CADD447" w:rsidR="00FA4931" w:rsidRPr="008F2343" w:rsidDel="001E1F97" w:rsidRDefault="00FA4931" w:rsidP="00FA4931">
                  <w:pPr>
                    <w:spacing w:after="60"/>
                    <w:jc w:val="center"/>
                    <w:rPr>
                      <w:del w:id="737" w:author="ERCOT" w:date="2024-04-04T12:37:00Z"/>
                      <w:sz w:val="20"/>
                      <w:szCs w:val="20"/>
                    </w:rPr>
                  </w:pPr>
                  <w:del w:id="738" w:author="ERCOT" w:date="2024-04-04T12:37:00Z">
                    <w:r w:rsidRPr="008F2343" w:rsidDel="001E1F97">
                      <w:rPr>
                        <w:sz w:val="20"/>
                        <w:szCs w:val="20"/>
                      </w:rPr>
                      <w:delText>MW</w:delText>
                    </w:r>
                  </w:del>
                </w:p>
              </w:tc>
              <w:tc>
                <w:tcPr>
                  <w:tcW w:w="3154" w:type="pct"/>
                </w:tcPr>
                <w:p w14:paraId="5AB0C3A8" w14:textId="750A1359" w:rsidR="00FA4931" w:rsidRPr="008F2343" w:rsidDel="001E1F97" w:rsidRDefault="00FA4931" w:rsidP="00FA4931">
                  <w:pPr>
                    <w:spacing w:after="60"/>
                    <w:rPr>
                      <w:del w:id="739" w:author="ERCOT" w:date="2024-04-04T12:37:00Z"/>
                      <w:i/>
                      <w:sz w:val="20"/>
                      <w:szCs w:val="20"/>
                    </w:rPr>
                  </w:pPr>
                  <w:del w:id="740" w:author="ERCOT" w:date="2024-04-04T12:15:00Z">
                    <w:r w:rsidRPr="008F2343">
                      <w:rPr>
                        <w:i/>
                        <w:sz w:val="20"/>
                        <w:szCs w:val="20"/>
                      </w:rPr>
                      <w:delText>Ancillary Service Net Capacity Level 1</w:delText>
                    </w:r>
                  </w:del>
                  <w:del w:id="741"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The </w:delText>
                    </w:r>
                  </w:del>
                  <w:del w:id="742" w:author="ERCOT" w:date="2024-04-04T12:15:00Z">
                    <w:r w:rsidRPr="008F2343">
                      <w:rPr>
                        <w:sz w:val="20"/>
                        <w:szCs w:val="20"/>
                      </w:rPr>
                      <w:delText>net capacity</w:delText>
                    </w:r>
                  </w:del>
                  <w:del w:id="743" w:author="ERCOT" w:date="2024-04-04T12:37:00Z">
                    <w:r w:rsidRPr="008F2343" w:rsidDel="001E1F97">
                      <w:rPr>
                        <w:sz w:val="20"/>
                        <w:szCs w:val="20"/>
                      </w:rPr>
                      <w:delText xml:space="preserve"> at the end of the Adjustment Period for </w:delText>
                    </w:r>
                  </w:del>
                  <w:del w:id="744" w:author="ERCOT" w:date="2024-04-04T12:15:00Z">
                    <w:r w:rsidRPr="008F2343">
                      <w:rPr>
                        <w:sz w:val="20"/>
                        <w:szCs w:val="20"/>
                      </w:rPr>
                      <w:delText xml:space="preserve">Reg-Up for QSE </w:delText>
                    </w:r>
                    <w:r w:rsidRPr="008F2343">
                      <w:rPr>
                        <w:i/>
                        <w:sz w:val="20"/>
                        <w:szCs w:val="20"/>
                      </w:rPr>
                      <w:delText>q</w:delText>
                    </w:r>
                    <w:r w:rsidRPr="008F2343">
                      <w:rPr>
                        <w:sz w:val="20"/>
                        <w:szCs w:val="20"/>
                      </w:rPr>
                      <w:delText>, for</w:delText>
                    </w:r>
                  </w:del>
                  <w:del w:id="745" w:author="ERCOT" w:date="2024-04-04T12:37:00Z">
                    <w:r w:rsidRPr="008F2343" w:rsidDel="001E1F97">
                      <w:rPr>
                        <w:sz w:val="20"/>
                        <w:szCs w:val="20"/>
                      </w:rPr>
                      <w:delText xml:space="preserve"> the 15-minute Settlement Interval</w:delText>
                    </w:r>
                  </w:del>
                  <w:del w:id="746" w:author="ERCOT" w:date="2024-04-04T12:15:00Z">
                    <w:r w:rsidRPr="008F2343">
                      <w:rPr>
                        <w:sz w:val="20"/>
                        <w:szCs w:val="20"/>
                      </w:rPr>
                      <w:delText xml:space="preserve"> </w:delText>
                    </w:r>
                    <w:r w:rsidRPr="008F2343">
                      <w:rPr>
                        <w:i/>
                        <w:sz w:val="20"/>
                        <w:szCs w:val="20"/>
                      </w:rPr>
                      <w:delText>i</w:delText>
                    </w:r>
                  </w:del>
                  <w:del w:id="747" w:author="ERCOT" w:date="2024-04-04T12:37:00Z">
                    <w:r w:rsidRPr="008F2343" w:rsidDel="001E1F97">
                      <w:rPr>
                        <w:sz w:val="20"/>
                        <w:szCs w:val="20"/>
                      </w:rPr>
                      <w:delText>.</w:delText>
                    </w:r>
                  </w:del>
                </w:p>
              </w:tc>
            </w:tr>
            <w:tr w:rsidR="00FA4931" w:rsidDel="001E1F97" w14:paraId="1F4A6BBE" w14:textId="1BB41144" w:rsidTr="001E1F97">
              <w:trPr>
                <w:cantSplit/>
                <w:del w:id="748" w:author="ERCOT" w:date="2024-04-04T12:37:00Z"/>
              </w:trPr>
              <w:tc>
                <w:tcPr>
                  <w:tcW w:w="1231" w:type="pct"/>
                </w:tcPr>
                <w:p w14:paraId="71F93379" w14:textId="063D0D22" w:rsidR="00FA4931" w:rsidRPr="008F2343" w:rsidDel="001E1F97" w:rsidRDefault="00FA4931" w:rsidP="00FA4931">
                  <w:pPr>
                    <w:spacing w:after="60"/>
                    <w:rPr>
                      <w:del w:id="749" w:author="ERCOT" w:date="2024-04-04T12:37:00Z"/>
                      <w:sz w:val="20"/>
                      <w:szCs w:val="20"/>
                    </w:rPr>
                  </w:pPr>
                  <w:del w:id="750" w:author="ERCOT" w:date="2024-04-04T12:15:00Z">
                    <w:r w:rsidRPr="008F2343">
                      <w:rPr>
                        <w:sz w:val="20"/>
                        <w:szCs w:val="20"/>
                      </w:rPr>
                      <w:delText>ASCAP2</w:delText>
                    </w:r>
                    <w:r w:rsidRPr="008F2343">
                      <w:rPr>
                        <w:sz w:val="20"/>
                        <w:szCs w:val="20"/>
                        <w:lang w:val="it-IT"/>
                      </w:rPr>
                      <w:delText>ADJ</w:delText>
                    </w:r>
                  </w:del>
                  <w:del w:id="751"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752" w:author="ERCOT" w:date="2024-04-04T12:15:00Z">
                    <w:r w:rsidRPr="008F2343">
                      <w:rPr>
                        <w:i/>
                        <w:sz w:val="20"/>
                        <w:szCs w:val="20"/>
                        <w:vertAlign w:val="subscript"/>
                      </w:rPr>
                      <w:delText>i</w:delText>
                    </w:r>
                  </w:del>
                </w:p>
              </w:tc>
              <w:tc>
                <w:tcPr>
                  <w:tcW w:w="615" w:type="pct"/>
                </w:tcPr>
                <w:p w14:paraId="003892AF" w14:textId="423634B4" w:rsidR="00FA4931" w:rsidRPr="008F2343" w:rsidDel="001E1F97" w:rsidRDefault="00FA4931" w:rsidP="00FA4931">
                  <w:pPr>
                    <w:spacing w:after="60"/>
                    <w:jc w:val="center"/>
                    <w:rPr>
                      <w:del w:id="753" w:author="ERCOT" w:date="2024-04-04T12:37:00Z"/>
                      <w:sz w:val="20"/>
                      <w:szCs w:val="20"/>
                    </w:rPr>
                  </w:pPr>
                  <w:del w:id="754" w:author="ERCOT" w:date="2024-04-04T12:37:00Z">
                    <w:r w:rsidRPr="008F2343" w:rsidDel="001E1F97">
                      <w:rPr>
                        <w:sz w:val="20"/>
                        <w:szCs w:val="20"/>
                      </w:rPr>
                      <w:delText>MW</w:delText>
                    </w:r>
                  </w:del>
                </w:p>
              </w:tc>
              <w:tc>
                <w:tcPr>
                  <w:tcW w:w="3154" w:type="pct"/>
                </w:tcPr>
                <w:p w14:paraId="15600271" w14:textId="6B64F912" w:rsidR="00FA4931" w:rsidRPr="008F2343" w:rsidDel="001E1F97" w:rsidRDefault="00FA4931" w:rsidP="00FA4931">
                  <w:pPr>
                    <w:spacing w:after="60"/>
                    <w:rPr>
                      <w:del w:id="755" w:author="ERCOT" w:date="2024-04-04T12:37:00Z"/>
                      <w:i/>
                      <w:sz w:val="20"/>
                      <w:szCs w:val="20"/>
                    </w:rPr>
                  </w:pPr>
                  <w:del w:id="756" w:author="ERCOT" w:date="2024-04-04T12:15:00Z">
                    <w:r w:rsidRPr="008F2343">
                      <w:rPr>
                        <w:i/>
                        <w:sz w:val="20"/>
                        <w:szCs w:val="20"/>
                      </w:rPr>
                      <w:delText>Ancillary Service Net Capacity Level 2</w:delText>
                    </w:r>
                  </w:del>
                  <w:del w:id="757"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The </w:delText>
                    </w:r>
                  </w:del>
                  <w:del w:id="758" w:author="ERCOT" w:date="2024-04-04T12:15:00Z">
                    <w:r w:rsidRPr="008F2343">
                      <w:rPr>
                        <w:sz w:val="20"/>
                        <w:szCs w:val="20"/>
                      </w:rPr>
                      <w:delText>net capacity</w:delText>
                    </w:r>
                  </w:del>
                  <w:del w:id="759" w:author="ERCOT" w:date="2024-04-04T12:37:00Z">
                    <w:r w:rsidRPr="008F2343" w:rsidDel="001E1F97">
                      <w:rPr>
                        <w:sz w:val="20"/>
                        <w:szCs w:val="20"/>
                      </w:rPr>
                      <w:delText xml:space="preserve"> at the end of the Adjustment Period for </w:delText>
                    </w:r>
                  </w:del>
                  <w:del w:id="760" w:author="ERCOT" w:date="2024-04-04T12:15:00Z">
                    <w:r w:rsidRPr="008F2343">
                      <w:rPr>
                        <w:sz w:val="20"/>
                        <w:szCs w:val="20"/>
                      </w:rPr>
                      <w:delText xml:space="preserve">RRS for QSE </w:delText>
                    </w:r>
                    <w:r w:rsidRPr="008F2343">
                      <w:rPr>
                        <w:i/>
                        <w:sz w:val="20"/>
                        <w:szCs w:val="20"/>
                      </w:rPr>
                      <w:delText>q</w:delText>
                    </w:r>
                    <w:r w:rsidRPr="008F2343">
                      <w:rPr>
                        <w:sz w:val="20"/>
                        <w:szCs w:val="20"/>
                      </w:rPr>
                      <w:delText>, for</w:delText>
                    </w:r>
                  </w:del>
                  <w:del w:id="761" w:author="ERCOT" w:date="2024-04-04T12:37:00Z">
                    <w:r w:rsidRPr="008F2343" w:rsidDel="001E1F97">
                      <w:rPr>
                        <w:sz w:val="20"/>
                        <w:szCs w:val="20"/>
                      </w:rPr>
                      <w:delText xml:space="preserve"> the 15-minute Settlement Interval</w:delText>
                    </w:r>
                  </w:del>
                  <w:del w:id="762" w:author="ERCOT" w:date="2024-04-04T12:15:00Z">
                    <w:r w:rsidRPr="008F2343">
                      <w:rPr>
                        <w:sz w:val="20"/>
                        <w:szCs w:val="20"/>
                      </w:rPr>
                      <w:delText xml:space="preserve"> </w:delText>
                    </w:r>
                    <w:r w:rsidRPr="008F2343">
                      <w:rPr>
                        <w:i/>
                        <w:sz w:val="20"/>
                        <w:szCs w:val="20"/>
                      </w:rPr>
                      <w:delText>i</w:delText>
                    </w:r>
                  </w:del>
                  <w:del w:id="763" w:author="ERCOT" w:date="2024-04-04T12:37:00Z">
                    <w:r w:rsidRPr="008F2343" w:rsidDel="001E1F97">
                      <w:rPr>
                        <w:sz w:val="20"/>
                        <w:szCs w:val="20"/>
                      </w:rPr>
                      <w:delText>.</w:delText>
                    </w:r>
                  </w:del>
                </w:p>
              </w:tc>
            </w:tr>
            <w:tr w:rsidR="00FA4931" w:rsidDel="001E1F97" w14:paraId="4C436F27" w14:textId="0F54C3BC" w:rsidTr="001E1F97">
              <w:trPr>
                <w:cantSplit/>
                <w:del w:id="764" w:author="ERCOT" w:date="2024-04-04T12:37:00Z"/>
              </w:trPr>
              <w:tc>
                <w:tcPr>
                  <w:tcW w:w="1231" w:type="pct"/>
                </w:tcPr>
                <w:p w14:paraId="367BD512" w14:textId="5A805E5E" w:rsidR="00FA4931" w:rsidRPr="008F2343" w:rsidDel="001E1F97" w:rsidRDefault="00FA4931" w:rsidP="00FA4931">
                  <w:pPr>
                    <w:spacing w:after="60"/>
                    <w:rPr>
                      <w:del w:id="765" w:author="ERCOT" w:date="2024-04-04T12:37:00Z"/>
                      <w:sz w:val="20"/>
                      <w:szCs w:val="20"/>
                    </w:rPr>
                  </w:pPr>
                  <w:del w:id="766" w:author="ERCOT" w:date="2024-04-04T12:15:00Z">
                    <w:r w:rsidRPr="008F2343">
                      <w:rPr>
                        <w:sz w:val="20"/>
                        <w:szCs w:val="20"/>
                      </w:rPr>
                      <w:delText>ASCAP3</w:delText>
                    </w:r>
                    <w:r w:rsidRPr="008F2343">
                      <w:rPr>
                        <w:sz w:val="20"/>
                        <w:szCs w:val="20"/>
                        <w:lang w:val="it-IT"/>
                      </w:rPr>
                      <w:delText>ADJ</w:delText>
                    </w:r>
                  </w:del>
                  <w:del w:id="767"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768" w:author="ERCOT" w:date="2024-04-04T12:15:00Z">
                    <w:r w:rsidRPr="008F2343">
                      <w:rPr>
                        <w:i/>
                        <w:sz w:val="20"/>
                        <w:szCs w:val="20"/>
                        <w:vertAlign w:val="subscript"/>
                      </w:rPr>
                      <w:delText>i</w:delText>
                    </w:r>
                  </w:del>
                </w:p>
              </w:tc>
              <w:tc>
                <w:tcPr>
                  <w:tcW w:w="615" w:type="pct"/>
                </w:tcPr>
                <w:p w14:paraId="47A9DF97" w14:textId="6D20747D" w:rsidR="00FA4931" w:rsidRPr="008F2343" w:rsidDel="001E1F97" w:rsidRDefault="00FA4931" w:rsidP="00FA4931">
                  <w:pPr>
                    <w:spacing w:after="60"/>
                    <w:jc w:val="center"/>
                    <w:rPr>
                      <w:del w:id="769" w:author="ERCOT" w:date="2024-04-04T12:37:00Z"/>
                      <w:sz w:val="20"/>
                      <w:szCs w:val="20"/>
                    </w:rPr>
                  </w:pPr>
                  <w:del w:id="770" w:author="ERCOT" w:date="2024-04-04T12:37:00Z">
                    <w:r w:rsidRPr="008F2343" w:rsidDel="001E1F97">
                      <w:rPr>
                        <w:sz w:val="20"/>
                        <w:szCs w:val="20"/>
                      </w:rPr>
                      <w:delText>MW</w:delText>
                    </w:r>
                  </w:del>
                </w:p>
              </w:tc>
              <w:tc>
                <w:tcPr>
                  <w:tcW w:w="3154" w:type="pct"/>
                </w:tcPr>
                <w:p w14:paraId="5AF38BB4" w14:textId="61E7A93F" w:rsidR="00FA4931" w:rsidRPr="008F2343" w:rsidDel="001E1F97" w:rsidRDefault="00FA4931" w:rsidP="00FA4931">
                  <w:pPr>
                    <w:spacing w:after="60"/>
                    <w:rPr>
                      <w:del w:id="771" w:author="ERCOT" w:date="2024-04-04T12:37:00Z"/>
                      <w:i/>
                      <w:sz w:val="20"/>
                      <w:szCs w:val="20"/>
                    </w:rPr>
                  </w:pPr>
                  <w:del w:id="772" w:author="ERCOT" w:date="2024-04-04T12:15:00Z">
                    <w:r w:rsidRPr="008F2343">
                      <w:rPr>
                        <w:i/>
                        <w:sz w:val="20"/>
                        <w:szCs w:val="20"/>
                      </w:rPr>
                      <w:delText>Ancillary Service Net Capacity Level 3</w:delText>
                    </w:r>
                  </w:del>
                  <w:del w:id="773"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del>
                  <w:del w:id="774" w:author="ERCOT" w:date="2024-04-04T12:15:00Z">
                    <w:r w:rsidRPr="008F2343">
                      <w:rPr>
                        <w:sz w:val="20"/>
                        <w:szCs w:val="20"/>
                      </w:rPr>
                      <w:delText xml:space="preserve"> </w:delText>
                    </w:r>
                    <w:r w:rsidRPr="008F2343">
                      <w:rPr>
                        <w:sz w:val="20"/>
                        <w:szCs w:val="20"/>
                      </w:rPr>
                      <w:sym w:font="Symbol" w:char="F0BE"/>
                    </w:r>
                  </w:del>
                  <w:del w:id="775" w:author="ERCOT" w:date="2024-04-04T12:37:00Z">
                    <w:r w:rsidRPr="008F2343" w:rsidDel="001E1F97">
                      <w:rPr>
                        <w:sz w:val="20"/>
                        <w:szCs w:val="20"/>
                      </w:rPr>
                      <w:delText xml:space="preserve">The </w:delText>
                    </w:r>
                  </w:del>
                  <w:del w:id="776" w:author="ERCOT" w:date="2024-04-04T12:15:00Z">
                    <w:r w:rsidRPr="008F2343">
                      <w:rPr>
                        <w:sz w:val="20"/>
                        <w:szCs w:val="20"/>
                      </w:rPr>
                      <w:delText>net capacity</w:delText>
                    </w:r>
                  </w:del>
                  <w:del w:id="777" w:author="ERCOT" w:date="2024-04-04T12:37:00Z">
                    <w:r w:rsidRPr="008F2343" w:rsidDel="001E1F97">
                      <w:rPr>
                        <w:sz w:val="20"/>
                        <w:szCs w:val="20"/>
                      </w:rPr>
                      <w:delText xml:space="preserve"> at the end of the Adjustment Period for </w:delText>
                    </w:r>
                  </w:del>
                  <w:del w:id="778" w:author="ERCOT" w:date="2024-04-04T12:15:00Z">
                    <w:r w:rsidRPr="008F2343">
                      <w:rPr>
                        <w:sz w:val="20"/>
                        <w:szCs w:val="20"/>
                      </w:rPr>
                      <w:delText xml:space="preserve">Reg-Up and RRS for QSE </w:delText>
                    </w:r>
                    <w:r w:rsidRPr="008F2343">
                      <w:rPr>
                        <w:i/>
                        <w:sz w:val="20"/>
                        <w:szCs w:val="20"/>
                      </w:rPr>
                      <w:delText>q</w:delText>
                    </w:r>
                    <w:r w:rsidRPr="008F2343">
                      <w:rPr>
                        <w:sz w:val="20"/>
                        <w:szCs w:val="20"/>
                      </w:rPr>
                      <w:delText>, for</w:delText>
                    </w:r>
                  </w:del>
                  <w:del w:id="779" w:author="ERCOT" w:date="2024-04-04T12:37:00Z">
                    <w:r w:rsidRPr="008F2343" w:rsidDel="001E1F97">
                      <w:rPr>
                        <w:sz w:val="20"/>
                        <w:szCs w:val="20"/>
                      </w:rPr>
                      <w:delText xml:space="preserve"> the 15-minute Settlement Interval</w:delText>
                    </w:r>
                  </w:del>
                  <w:del w:id="780" w:author="ERCOT" w:date="2024-04-04T12:15:00Z">
                    <w:r w:rsidRPr="008F2343">
                      <w:rPr>
                        <w:sz w:val="20"/>
                        <w:szCs w:val="20"/>
                      </w:rPr>
                      <w:delText xml:space="preserve"> </w:delText>
                    </w:r>
                    <w:r w:rsidRPr="008F2343">
                      <w:rPr>
                        <w:i/>
                        <w:sz w:val="20"/>
                        <w:szCs w:val="20"/>
                      </w:rPr>
                      <w:delText>i</w:delText>
                    </w:r>
                  </w:del>
                  <w:del w:id="781" w:author="ERCOT" w:date="2024-04-04T12:37:00Z">
                    <w:r w:rsidRPr="008F2343" w:rsidDel="001E1F97">
                      <w:rPr>
                        <w:sz w:val="20"/>
                        <w:szCs w:val="20"/>
                      </w:rPr>
                      <w:delText>.</w:delText>
                    </w:r>
                  </w:del>
                </w:p>
              </w:tc>
            </w:tr>
            <w:tr w:rsidR="00FA4931" w:rsidDel="001E1F97" w14:paraId="05D41574" w14:textId="28372134" w:rsidTr="001E1F97">
              <w:trPr>
                <w:cantSplit/>
                <w:del w:id="782" w:author="ERCOT" w:date="2024-04-04T12:37:00Z"/>
              </w:trPr>
              <w:tc>
                <w:tcPr>
                  <w:tcW w:w="1231" w:type="pct"/>
                </w:tcPr>
                <w:p w14:paraId="7586F96F" w14:textId="0D1FE46D" w:rsidR="00FA4931" w:rsidRPr="008F2343" w:rsidDel="001E1F97" w:rsidRDefault="00FA4931" w:rsidP="00FA4931">
                  <w:pPr>
                    <w:spacing w:after="60"/>
                    <w:rPr>
                      <w:del w:id="783" w:author="ERCOT" w:date="2024-04-04T12:37:00Z"/>
                      <w:sz w:val="20"/>
                      <w:szCs w:val="20"/>
                    </w:rPr>
                  </w:pPr>
                  <w:del w:id="784" w:author="ERCOT" w:date="2024-04-04T12:15:00Z">
                    <w:r w:rsidRPr="008F2343">
                      <w:rPr>
                        <w:sz w:val="20"/>
                        <w:szCs w:val="20"/>
                      </w:rPr>
                      <w:delText>ASCAP4</w:delText>
                    </w:r>
                    <w:r w:rsidRPr="008F2343">
                      <w:rPr>
                        <w:sz w:val="20"/>
                        <w:szCs w:val="20"/>
                        <w:lang w:val="it-IT"/>
                      </w:rPr>
                      <w:delText>ADJ</w:delText>
                    </w:r>
                  </w:del>
                  <w:del w:id="785"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786" w:author="ERCOT" w:date="2024-04-04T12:15:00Z">
                    <w:r w:rsidRPr="008F2343">
                      <w:rPr>
                        <w:i/>
                        <w:sz w:val="20"/>
                        <w:szCs w:val="20"/>
                        <w:vertAlign w:val="subscript"/>
                      </w:rPr>
                      <w:delText>i</w:delText>
                    </w:r>
                  </w:del>
                </w:p>
              </w:tc>
              <w:tc>
                <w:tcPr>
                  <w:tcW w:w="615" w:type="pct"/>
                </w:tcPr>
                <w:p w14:paraId="561C0697" w14:textId="382AC0C4" w:rsidR="00FA4931" w:rsidRPr="008F2343" w:rsidDel="001E1F97" w:rsidRDefault="00FA4931" w:rsidP="00FA4931">
                  <w:pPr>
                    <w:spacing w:after="60"/>
                    <w:jc w:val="center"/>
                    <w:rPr>
                      <w:del w:id="787" w:author="ERCOT" w:date="2024-04-04T12:37:00Z"/>
                      <w:sz w:val="20"/>
                      <w:szCs w:val="20"/>
                    </w:rPr>
                  </w:pPr>
                  <w:del w:id="788" w:author="ERCOT" w:date="2024-04-04T12:37:00Z">
                    <w:r w:rsidRPr="008F2343" w:rsidDel="001E1F97">
                      <w:rPr>
                        <w:sz w:val="20"/>
                        <w:szCs w:val="20"/>
                      </w:rPr>
                      <w:delText>MW</w:delText>
                    </w:r>
                  </w:del>
                </w:p>
              </w:tc>
              <w:tc>
                <w:tcPr>
                  <w:tcW w:w="3154" w:type="pct"/>
                </w:tcPr>
                <w:p w14:paraId="0C35C505" w14:textId="29FB4948" w:rsidR="00FA4931" w:rsidRPr="008F2343" w:rsidDel="001E1F97" w:rsidRDefault="00FA4931" w:rsidP="00FA4931">
                  <w:pPr>
                    <w:spacing w:after="60"/>
                    <w:rPr>
                      <w:del w:id="789" w:author="ERCOT" w:date="2024-04-04T12:37:00Z"/>
                      <w:i/>
                      <w:sz w:val="20"/>
                      <w:szCs w:val="20"/>
                    </w:rPr>
                  </w:pPr>
                  <w:del w:id="790" w:author="ERCOT" w:date="2024-04-04T12:15:00Z">
                    <w:r w:rsidRPr="008F2343">
                      <w:rPr>
                        <w:i/>
                        <w:sz w:val="20"/>
                        <w:szCs w:val="20"/>
                      </w:rPr>
                      <w:delText>Ancillary</w:delText>
                    </w:r>
                  </w:del>
                  <w:del w:id="791" w:author="ERCOT" w:date="2024-04-04T12:37:00Z">
                    <w:r w:rsidRPr="008F2343" w:rsidDel="001E1F97">
                      <w:rPr>
                        <w:i/>
                        <w:sz w:val="20"/>
                        <w:szCs w:val="20"/>
                      </w:rPr>
                      <w:delText xml:space="preserve"> Service </w:delText>
                    </w:r>
                  </w:del>
                  <w:del w:id="792" w:author="ERCOT" w:date="2024-04-04T12:15:00Z">
                    <w:r w:rsidRPr="008F2343">
                      <w:rPr>
                        <w:i/>
                        <w:sz w:val="20"/>
                        <w:szCs w:val="20"/>
                      </w:rPr>
                      <w:delText>Net Capacity Level 4</w:delText>
                    </w:r>
                  </w:del>
                  <w:del w:id="793"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The </w:delText>
                    </w:r>
                  </w:del>
                  <w:del w:id="794" w:author="ERCOT" w:date="2024-04-04T12:15:00Z">
                    <w:r w:rsidRPr="008F2343">
                      <w:rPr>
                        <w:sz w:val="20"/>
                        <w:szCs w:val="20"/>
                      </w:rPr>
                      <w:delText>net capacity</w:delText>
                    </w:r>
                  </w:del>
                  <w:del w:id="795" w:author="ERCOT" w:date="2024-04-04T12:37:00Z">
                    <w:r w:rsidRPr="008F2343" w:rsidDel="001E1F97">
                      <w:rPr>
                        <w:sz w:val="20"/>
                        <w:szCs w:val="20"/>
                      </w:rPr>
                      <w:delText xml:space="preserve"> at the end of the Adjustment Period for </w:delText>
                    </w:r>
                  </w:del>
                  <w:del w:id="796" w:author="ERCOT" w:date="2024-04-04T12:15:00Z">
                    <w:r w:rsidRPr="008F2343">
                      <w:rPr>
                        <w:sz w:val="20"/>
                        <w:szCs w:val="20"/>
                      </w:rPr>
                      <w:delText xml:space="preserve">Reg-Up, RRS, and ECRS for QSE </w:delText>
                    </w:r>
                    <w:r w:rsidRPr="008F2343">
                      <w:rPr>
                        <w:i/>
                        <w:sz w:val="20"/>
                        <w:szCs w:val="20"/>
                      </w:rPr>
                      <w:delText>q</w:delText>
                    </w:r>
                    <w:r w:rsidRPr="008F2343">
                      <w:rPr>
                        <w:sz w:val="20"/>
                        <w:szCs w:val="20"/>
                      </w:rPr>
                      <w:delText>, for</w:delText>
                    </w:r>
                  </w:del>
                  <w:del w:id="797" w:author="ERCOT" w:date="2024-04-04T12:37:00Z">
                    <w:r w:rsidRPr="008F2343" w:rsidDel="001E1F97">
                      <w:rPr>
                        <w:sz w:val="20"/>
                        <w:szCs w:val="20"/>
                      </w:rPr>
                      <w:delText xml:space="preserve"> the 15-minute Settlement Interval</w:delText>
                    </w:r>
                  </w:del>
                  <w:del w:id="798" w:author="ERCOT" w:date="2024-04-04T12:15:00Z">
                    <w:r w:rsidRPr="008F2343">
                      <w:rPr>
                        <w:sz w:val="20"/>
                        <w:szCs w:val="20"/>
                      </w:rPr>
                      <w:delText xml:space="preserve"> </w:delText>
                    </w:r>
                    <w:r w:rsidRPr="008F2343">
                      <w:rPr>
                        <w:i/>
                        <w:sz w:val="20"/>
                        <w:szCs w:val="20"/>
                      </w:rPr>
                      <w:delText>i</w:delText>
                    </w:r>
                  </w:del>
                  <w:del w:id="799" w:author="ERCOT" w:date="2024-04-04T12:37:00Z">
                    <w:r w:rsidRPr="008F2343" w:rsidDel="001E1F97">
                      <w:rPr>
                        <w:sz w:val="20"/>
                        <w:szCs w:val="20"/>
                      </w:rPr>
                      <w:delText>.</w:delText>
                    </w:r>
                  </w:del>
                </w:p>
              </w:tc>
            </w:tr>
            <w:tr w:rsidR="00FA4931" w:rsidDel="001E1F97" w14:paraId="673FA662" w14:textId="592C38CC" w:rsidTr="001E1F97">
              <w:trPr>
                <w:cantSplit/>
                <w:del w:id="800" w:author="ERCOT" w:date="2024-04-04T12:37:00Z"/>
              </w:trPr>
              <w:tc>
                <w:tcPr>
                  <w:tcW w:w="1231" w:type="pct"/>
                </w:tcPr>
                <w:p w14:paraId="1581300E" w14:textId="5BC92D9A" w:rsidR="00FA4931" w:rsidRPr="008F2343" w:rsidDel="001E1F97" w:rsidRDefault="00FA4931" w:rsidP="00FA4931">
                  <w:pPr>
                    <w:spacing w:after="60"/>
                    <w:rPr>
                      <w:del w:id="801" w:author="ERCOT" w:date="2024-04-04T12:37:00Z"/>
                      <w:sz w:val="20"/>
                      <w:szCs w:val="20"/>
                    </w:rPr>
                  </w:pPr>
                  <w:del w:id="802" w:author="ERCOT" w:date="2024-04-04T12:15:00Z">
                    <w:r w:rsidRPr="008F2343">
                      <w:rPr>
                        <w:sz w:val="20"/>
                        <w:szCs w:val="20"/>
                      </w:rPr>
                      <w:delText>ASCAP5</w:delText>
                    </w:r>
                    <w:r w:rsidRPr="008F2343">
                      <w:rPr>
                        <w:sz w:val="20"/>
                        <w:szCs w:val="20"/>
                        <w:lang w:val="it-IT"/>
                      </w:rPr>
                      <w:delText>ADJ</w:delText>
                    </w:r>
                  </w:del>
                  <w:del w:id="803"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804" w:author="ERCOT" w:date="2024-04-04T12:15:00Z">
                    <w:r w:rsidRPr="008F2343">
                      <w:rPr>
                        <w:i/>
                        <w:sz w:val="20"/>
                        <w:szCs w:val="20"/>
                        <w:vertAlign w:val="subscript"/>
                      </w:rPr>
                      <w:delText>i</w:delText>
                    </w:r>
                  </w:del>
                </w:p>
              </w:tc>
              <w:tc>
                <w:tcPr>
                  <w:tcW w:w="615" w:type="pct"/>
                </w:tcPr>
                <w:p w14:paraId="181D4F72" w14:textId="77FAAE86" w:rsidR="00FA4931" w:rsidRPr="008F2343" w:rsidDel="001E1F97" w:rsidRDefault="00FA4931" w:rsidP="00FA4931">
                  <w:pPr>
                    <w:spacing w:after="60"/>
                    <w:jc w:val="center"/>
                    <w:rPr>
                      <w:del w:id="805" w:author="ERCOT" w:date="2024-04-04T12:37:00Z"/>
                      <w:sz w:val="20"/>
                      <w:szCs w:val="20"/>
                    </w:rPr>
                  </w:pPr>
                  <w:del w:id="806" w:author="ERCOT" w:date="2024-04-04T12:37:00Z">
                    <w:r w:rsidRPr="008F2343" w:rsidDel="001E1F97">
                      <w:rPr>
                        <w:sz w:val="20"/>
                        <w:szCs w:val="20"/>
                      </w:rPr>
                      <w:delText>MW</w:delText>
                    </w:r>
                  </w:del>
                </w:p>
              </w:tc>
              <w:tc>
                <w:tcPr>
                  <w:tcW w:w="3154" w:type="pct"/>
                </w:tcPr>
                <w:p w14:paraId="377D9165" w14:textId="6460305C" w:rsidR="00FA4931" w:rsidRPr="008F2343" w:rsidDel="001E1F97" w:rsidRDefault="00FA4931" w:rsidP="00FA4931">
                  <w:pPr>
                    <w:spacing w:after="60"/>
                    <w:rPr>
                      <w:del w:id="807" w:author="ERCOT" w:date="2024-04-04T12:37:00Z"/>
                      <w:i/>
                      <w:sz w:val="20"/>
                      <w:szCs w:val="20"/>
                    </w:rPr>
                  </w:pPr>
                  <w:del w:id="808" w:author="ERCOT" w:date="2024-04-04T12:15:00Z">
                    <w:r w:rsidRPr="008F2343">
                      <w:rPr>
                        <w:i/>
                        <w:sz w:val="20"/>
                        <w:szCs w:val="20"/>
                      </w:rPr>
                      <w:delText>Ancillary</w:delText>
                    </w:r>
                  </w:del>
                  <w:del w:id="809" w:author="ERCOT" w:date="2024-04-04T12:37:00Z">
                    <w:r w:rsidRPr="008F2343" w:rsidDel="001E1F97">
                      <w:rPr>
                        <w:i/>
                        <w:sz w:val="20"/>
                        <w:szCs w:val="20"/>
                      </w:rPr>
                      <w:delText xml:space="preserve"> Service </w:delText>
                    </w:r>
                  </w:del>
                  <w:del w:id="810" w:author="ERCOT" w:date="2024-04-04T12:15:00Z">
                    <w:r w:rsidRPr="008F2343">
                      <w:rPr>
                        <w:i/>
                        <w:sz w:val="20"/>
                        <w:szCs w:val="20"/>
                      </w:rPr>
                      <w:delText>Net Capacity Level 5</w:delText>
                    </w:r>
                  </w:del>
                  <w:del w:id="811"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The </w:delText>
                    </w:r>
                  </w:del>
                  <w:del w:id="812" w:author="ERCOT" w:date="2024-04-04T12:15:00Z">
                    <w:r w:rsidRPr="008F2343">
                      <w:rPr>
                        <w:sz w:val="20"/>
                        <w:szCs w:val="20"/>
                      </w:rPr>
                      <w:delText>net capacity</w:delText>
                    </w:r>
                  </w:del>
                  <w:del w:id="813" w:author="ERCOT" w:date="2024-04-04T12:37:00Z">
                    <w:r w:rsidRPr="008F2343" w:rsidDel="001E1F97">
                      <w:rPr>
                        <w:sz w:val="20"/>
                        <w:szCs w:val="20"/>
                      </w:rPr>
                      <w:delText xml:space="preserve"> at the end of the Adjustment Period for </w:delText>
                    </w:r>
                  </w:del>
                  <w:del w:id="814" w:author="ERCOT" w:date="2024-04-04T12:15:00Z">
                    <w:r w:rsidRPr="008F2343">
                      <w:rPr>
                        <w:sz w:val="20"/>
                        <w:szCs w:val="20"/>
                      </w:rPr>
                      <w:delText xml:space="preserve">Reg-Up, RRS, ECRS, and Non-Spin for QSE </w:delText>
                    </w:r>
                    <w:r w:rsidRPr="008F2343">
                      <w:rPr>
                        <w:i/>
                        <w:sz w:val="20"/>
                        <w:szCs w:val="20"/>
                      </w:rPr>
                      <w:delText>q</w:delText>
                    </w:r>
                    <w:r w:rsidRPr="008F2343">
                      <w:rPr>
                        <w:sz w:val="20"/>
                        <w:szCs w:val="20"/>
                      </w:rPr>
                      <w:delText>, for</w:delText>
                    </w:r>
                  </w:del>
                  <w:del w:id="815" w:author="ERCOT" w:date="2024-04-04T12:37:00Z">
                    <w:r w:rsidRPr="008F2343" w:rsidDel="001E1F97">
                      <w:rPr>
                        <w:sz w:val="20"/>
                        <w:szCs w:val="20"/>
                      </w:rPr>
                      <w:delText xml:space="preserve"> the 15-minute Settlement Interval</w:delText>
                    </w:r>
                  </w:del>
                  <w:del w:id="816" w:author="ERCOT" w:date="2024-04-04T12:15:00Z">
                    <w:r w:rsidRPr="008F2343">
                      <w:rPr>
                        <w:sz w:val="20"/>
                        <w:szCs w:val="20"/>
                      </w:rPr>
                      <w:delText xml:space="preserve"> </w:delText>
                    </w:r>
                    <w:r w:rsidRPr="008F2343">
                      <w:rPr>
                        <w:i/>
                        <w:sz w:val="20"/>
                        <w:szCs w:val="20"/>
                      </w:rPr>
                      <w:delText>i</w:delText>
                    </w:r>
                  </w:del>
                  <w:del w:id="817" w:author="ERCOT" w:date="2024-04-04T12:37:00Z">
                    <w:r w:rsidRPr="008F2343" w:rsidDel="001E1F97">
                      <w:rPr>
                        <w:sz w:val="20"/>
                        <w:szCs w:val="20"/>
                      </w:rPr>
                      <w:delText>.</w:delText>
                    </w:r>
                  </w:del>
                </w:p>
              </w:tc>
            </w:tr>
            <w:tr w:rsidR="00FA4931" w:rsidDel="001E1F97" w14:paraId="5FA1F81F" w14:textId="583219F4" w:rsidTr="001E1F97">
              <w:trPr>
                <w:cantSplit/>
                <w:del w:id="818" w:author="ERCOT" w:date="2024-04-04T12:37:00Z"/>
              </w:trPr>
              <w:tc>
                <w:tcPr>
                  <w:tcW w:w="1231" w:type="pct"/>
                </w:tcPr>
                <w:p w14:paraId="53282DF3" w14:textId="1E628C51" w:rsidR="00FA4931" w:rsidRPr="008F2343" w:rsidDel="001E1F97" w:rsidRDefault="00FA4931" w:rsidP="00FA4931">
                  <w:pPr>
                    <w:spacing w:after="60"/>
                    <w:rPr>
                      <w:del w:id="819" w:author="ERCOT" w:date="2024-04-04T12:37:00Z"/>
                      <w:sz w:val="20"/>
                      <w:szCs w:val="20"/>
                    </w:rPr>
                  </w:pPr>
                  <w:del w:id="820" w:author="ERCOT" w:date="2024-04-04T12:15:00Z">
                    <w:r w:rsidRPr="008F2343">
                      <w:rPr>
                        <w:sz w:val="20"/>
                        <w:szCs w:val="20"/>
                      </w:rPr>
                      <w:delText>ASCAP6</w:delText>
                    </w:r>
                    <w:r w:rsidRPr="008F2343">
                      <w:rPr>
                        <w:sz w:val="20"/>
                        <w:szCs w:val="20"/>
                        <w:lang w:val="it-IT"/>
                      </w:rPr>
                      <w:delText>ADJ</w:delText>
                    </w:r>
                  </w:del>
                  <w:del w:id="821"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822" w:author="ERCOT" w:date="2024-04-04T12:15:00Z">
                    <w:r w:rsidRPr="008F2343">
                      <w:rPr>
                        <w:i/>
                        <w:sz w:val="20"/>
                        <w:szCs w:val="20"/>
                        <w:vertAlign w:val="subscript"/>
                      </w:rPr>
                      <w:delText>i</w:delText>
                    </w:r>
                  </w:del>
                </w:p>
              </w:tc>
              <w:tc>
                <w:tcPr>
                  <w:tcW w:w="615" w:type="pct"/>
                </w:tcPr>
                <w:p w14:paraId="4777A79B" w14:textId="3572A58C" w:rsidR="00FA4931" w:rsidRPr="008F2343" w:rsidDel="001E1F97" w:rsidRDefault="00FA4931" w:rsidP="00FA4931">
                  <w:pPr>
                    <w:spacing w:after="60"/>
                    <w:jc w:val="center"/>
                    <w:rPr>
                      <w:del w:id="823" w:author="ERCOT" w:date="2024-04-04T12:37:00Z"/>
                      <w:sz w:val="20"/>
                      <w:szCs w:val="20"/>
                    </w:rPr>
                  </w:pPr>
                  <w:del w:id="824" w:author="ERCOT" w:date="2024-04-04T12:37:00Z">
                    <w:r w:rsidRPr="008F2343" w:rsidDel="001E1F97">
                      <w:rPr>
                        <w:sz w:val="20"/>
                        <w:szCs w:val="20"/>
                      </w:rPr>
                      <w:delText>MW</w:delText>
                    </w:r>
                  </w:del>
                </w:p>
              </w:tc>
              <w:tc>
                <w:tcPr>
                  <w:tcW w:w="3154" w:type="pct"/>
                </w:tcPr>
                <w:p w14:paraId="5465C777" w14:textId="45CCADBE" w:rsidR="00FA4931" w:rsidRPr="008F2343" w:rsidDel="001E1F97" w:rsidRDefault="00FA4931" w:rsidP="00FA4931">
                  <w:pPr>
                    <w:spacing w:after="60"/>
                    <w:rPr>
                      <w:del w:id="825" w:author="ERCOT" w:date="2024-04-04T12:37:00Z"/>
                      <w:i/>
                      <w:sz w:val="20"/>
                      <w:szCs w:val="20"/>
                    </w:rPr>
                  </w:pPr>
                  <w:del w:id="826" w:author="ERCOT" w:date="2024-04-04T12:15:00Z">
                    <w:r w:rsidRPr="008F2343">
                      <w:rPr>
                        <w:i/>
                        <w:sz w:val="20"/>
                        <w:szCs w:val="20"/>
                      </w:rPr>
                      <w:delText>Ancillary</w:delText>
                    </w:r>
                  </w:del>
                  <w:del w:id="827" w:author="ERCOT" w:date="2024-04-04T12:37:00Z">
                    <w:r w:rsidRPr="008F2343" w:rsidDel="001E1F97">
                      <w:rPr>
                        <w:i/>
                        <w:sz w:val="20"/>
                        <w:szCs w:val="20"/>
                      </w:rPr>
                      <w:delText xml:space="preserve"> Service </w:delText>
                    </w:r>
                  </w:del>
                  <w:del w:id="828" w:author="ERCOT" w:date="2024-04-04T12:15:00Z">
                    <w:r w:rsidRPr="008F2343">
                      <w:rPr>
                        <w:i/>
                        <w:sz w:val="20"/>
                        <w:szCs w:val="20"/>
                      </w:rPr>
                      <w:delText>Net Capacity Level 6</w:delText>
                    </w:r>
                  </w:del>
                  <w:del w:id="829"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 The </w:delText>
                    </w:r>
                  </w:del>
                  <w:del w:id="830" w:author="ERCOT" w:date="2024-04-04T12:15:00Z">
                    <w:r w:rsidRPr="008F2343">
                      <w:rPr>
                        <w:sz w:val="20"/>
                        <w:szCs w:val="20"/>
                      </w:rPr>
                      <w:delText>net capacity</w:delText>
                    </w:r>
                  </w:del>
                  <w:del w:id="831" w:author="ERCOT" w:date="2024-04-04T12:37:00Z">
                    <w:r w:rsidRPr="008F2343" w:rsidDel="001E1F97">
                      <w:rPr>
                        <w:sz w:val="20"/>
                        <w:szCs w:val="20"/>
                      </w:rPr>
                      <w:delText xml:space="preserve"> at the end of the Adjustment Period for </w:delText>
                    </w:r>
                  </w:del>
                  <w:del w:id="832" w:author="ERCOT" w:date="2024-04-04T12:15:00Z">
                    <w:r w:rsidRPr="008F2343">
                      <w:rPr>
                        <w:sz w:val="20"/>
                        <w:szCs w:val="20"/>
                      </w:rPr>
                      <w:delText xml:space="preserve">Reg-Down for QSE </w:delText>
                    </w:r>
                    <w:r w:rsidRPr="008F2343">
                      <w:rPr>
                        <w:i/>
                        <w:sz w:val="20"/>
                        <w:szCs w:val="20"/>
                      </w:rPr>
                      <w:delText>q</w:delText>
                    </w:r>
                    <w:r w:rsidRPr="008F2343">
                      <w:rPr>
                        <w:sz w:val="20"/>
                        <w:szCs w:val="20"/>
                      </w:rPr>
                      <w:delText>, for</w:delText>
                    </w:r>
                  </w:del>
                  <w:del w:id="833" w:author="ERCOT" w:date="2024-04-04T12:37:00Z">
                    <w:r w:rsidRPr="008F2343" w:rsidDel="001E1F97">
                      <w:rPr>
                        <w:sz w:val="20"/>
                        <w:szCs w:val="20"/>
                      </w:rPr>
                      <w:delText xml:space="preserve"> the 15-minute Settlement Interval</w:delText>
                    </w:r>
                  </w:del>
                  <w:del w:id="834" w:author="ERCOT" w:date="2024-04-04T12:15:00Z">
                    <w:r w:rsidRPr="008F2343">
                      <w:rPr>
                        <w:sz w:val="20"/>
                        <w:szCs w:val="20"/>
                      </w:rPr>
                      <w:delText xml:space="preserve"> </w:delText>
                    </w:r>
                    <w:r w:rsidRPr="008F2343">
                      <w:rPr>
                        <w:i/>
                        <w:sz w:val="20"/>
                        <w:szCs w:val="20"/>
                      </w:rPr>
                      <w:delText>i</w:delText>
                    </w:r>
                  </w:del>
                  <w:del w:id="835" w:author="ERCOT" w:date="2024-04-04T12:37:00Z">
                    <w:r w:rsidRPr="008F2343" w:rsidDel="001E1F97">
                      <w:rPr>
                        <w:sz w:val="20"/>
                        <w:szCs w:val="20"/>
                      </w:rPr>
                      <w:delText>.</w:delText>
                    </w:r>
                  </w:del>
                </w:p>
              </w:tc>
            </w:tr>
            <w:tr w:rsidR="00FA4931" w:rsidDel="001E1F97" w14:paraId="5F51722E" w14:textId="3012EE2D" w:rsidTr="001E1F97">
              <w:trPr>
                <w:cantSplit/>
                <w:del w:id="836" w:author="ERCOT" w:date="2024-04-04T12:37:00Z"/>
              </w:trPr>
              <w:tc>
                <w:tcPr>
                  <w:tcW w:w="1231" w:type="pct"/>
                </w:tcPr>
                <w:p w14:paraId="7AD66232" w14:textId="0BB411F7" w:rsidR="00FA4931" w:rsidRPr="008F2343" w:rsidDel="001E1F97" w:rsidRDefault="00FA4931" w:rsidP="00FA4931">
                  <w:pPr>
                    <w:spacing w:after="60"/>
                    <w:rPr>
                      <w:del w:id="837" w:author="ERCOT" w:date="2024-04-04T12:37:00Z"/>
                      <w:sz w:val="20"/>
                      <w:szCs w:val="20"/>
                    </w:rPr>
                  </w:pPr>
                  <w:del w:id="838" w:author="ERCOT" w:date="2024-04-04T12:15:00Z">
                    <w:r w:rsidRPr="008F2343">
                      <w:rPr>
                        <w:sz w:val="20"/>
                        <w:szCs w:val="20"/>
                      </w:rPr>
                      <w:delText>ASOFR1ADJ</w:delText>
                    </w:r>
                  </w:del>
                  <w:del w:id="839" w:author="ERCOT" w:date="2024-04-04T12:37:00Z">
                    <w:r w:rsidRPr="008F2343" w:rsidDel="001E1F97">
                      <w:rPr>
                        <w:iCs/>
                        <w:sz w:val="20"/>
                        <w:szCs w:val="20"/>
                        <w:rPrChange w:id="840" w:author="ERCOT" w:date="2024-04-04T12:15:00Z">
                          <w:rPr>
                            <w:i/>
                            <w:iCs/>
                            <w:vertAlign w:val="subscript"/>
                            <w:lang w:val="it-IT"/>
                          </w:rPr>
                        </w:rPrChange>
                      </w:rPr>
                      <w:delText xml:space="preserve"> </w:delText>
                    </w:r>
                    <w:r w:rsidRPr="008F2343" w:rsidDel="001E1F97">
                      <w:rPr>
                        <w:i/>
                        <w:iCs/>
                        <w:sz w:val="20"/>
                        <w:szCs w:val="20"/>
                        <w:vertAlign w:val="subscript"/>
                        <w:rPrChange w:id="841" w:author="ERCOT" w:date="2024-04-04T12:15:00Z">
                          <w:rPr>
                            <w:i/>
                            <w:iCs/>
                            <w:vertAlign w:val="subscript"/>
                            <w:lang w:val="it-IT"/>
                          </w:rPr>
                        </w:rPrChange>
                      </w:rPr>
                      <w:delText xml:space="preserve">q, </w:delText>
                    </w:r>
                  </w:del>
                  <w:del w:id="842" w:author="ERCOT" w:date="2024-04-04T12:15:00Z">
                    <w:r w:rsidRPr="008F2343">
                      <w:rPr>
                        <w:i/>
                        <w:sz w:val="20"/>
                        <w:szCs w:val="20"/>
                        <w:vertAlign w:val="subscript"/>
                        <w:lang w:val="it-IT"/>
                      </w:rPr>
                      <w:delText xml:space="preserve">r, </w:delText>
                    </w:r>
                  </w:del>
                  <w:del w:id="843" w:author="ERCOT" w:date="2024-04-04T12:37:00Z">
                    <w:r w:rsidRPr="008F2343" w:rsidDel="001E1F97">
                      <w:rPr>
                        <w:i/>
                        <w:iCs/>
                        <w:sz w:val="20"/>
                        <w:szCs w:val="20"/>
                        <w:vertAlign w:val="subscript"/>
                        <w:rPrChange w:id="844" w:author="ERCOT" w:date="2024-04-04T12:15:00Z">
                          <w:rPr>
                            <w:i/>
                            <w:iCs/>
                            <w:vertAlign w:val="subscript"/>
                            <w:lang w:val="it-IT"/>
                          </w:rPr>
                        </w:rPrChange>
                      </w:rPr>
                      <w:delText>h</w:delText>
                    </w:r>
                  </w:del>
                </w:p>
              </w:tc>
              <w:tc>
                <w:tcPr>
                  <w:tcW w:w="615" w:type="pct"/>
                </w:tcPr>
                <w:p w14:paraId="0D8224F5" w14:textId="3010F656" w:rsidR="00FA4931" w:rsidRPr="008F2343" w:rsidDel="001E1F97" w:rsidRDefault="00FA4931" w:rsidP="00FA4931">
                  <w:pPr>
                    <w:spacing w:after="60"/>
                    <w:jc w:val="center"/>
                    <w:rPr>
                      <w:del w:id="845" w:author="ERCOT" w:date="2024-04-04T12:37:00Z"/>
                      <w:sz w:val="20"/>
                      <w:szCs w:val="20"/>
                    </w:rPr>
                  </w:pPr>
                  <w:del w:id="846" w:author="ERCOT" w:date="2024-04-04T12:37:00Z">
                    <w:r w:rsidRPr="008F2343" w:rsidDel="001E1F97">
                      <w:rPr>
                        <w:sz w:val="20"/>
                        <w:szCs w:val="20"/>
                      </w:rPr>
                      <w:delText>MW</w:delText>
                    </w:r>
                  </w:del>
                </w:p>
              </w:tc>
              <w:tc>
                <w:tcPr>
                  <w:tcW w:w="3154" w:type="pct"/>
                </w:tcPr>
                <w:p w14:paraId="54D08A2B" w14:textId="041EE3B9" w:rsidR="00FA4931" w:rsidRPr="008F2343" w:rsidDel="001E1F97" w:rsidRDefault="00FA4931" w:rsidP="00FA4931">
                  <w:pPr>
                    <w:spacing w:after="60"/>
                    <w:rPr>
                      <w:del w:id="847" w:author="ERCOT" w:date="2024-04-04T12:37:00Z"/>
                      <w:i/>
                      <w:sz w:val="20"/>
                      <w:szCs w:val="20"/>
                    </w:rPr>
                  </w:pPr>
                  <w:del w:id="848" w:author="ERCOT" w:date="2024-04-04T12:15:00Z">
                    <w:r w:rsidRPr="008F2343">
                      <w:rPr>
                        <w:i/>
                        <w:sz w:val="20"/>
                        <w:szCs w:val="20"/>
                      </w:rPr>
                      <w:delText>Ancillary</w:delText>
                    </w:r>
                  </w:del>
                  <w:del w:id="849" w:author="ERCOT" w:date="2024-04-04T12:37:00Z">
                    <w:r w:rsidRPr="008F2343" w:rsidDel="001E1F97">
                      <w:rPr>
                        <w:i/>
                        <w:sz w:val="20"/>
                        <w:szCs w:val="20"/>
                      </w:rPr>
                      <w:delText xml:space="preserve"> Service </w:delText>
                    </w:r>
                  </w:del>
                  <w:del w:id="850" w:author="ERCOT" w:date="2024-04-04T12:15:00Z">
                    <w:r w:rsidRPr="008F2343">
                      <w:rPr>
                        <w:i/>
                        <w:sz w:val="20"/>
                        <w:szCs w:val="20"/>
                      </w:rPr>
                      <w:delText>Offer Level 1</w:delText>
                    </w:r>
                  </w:del>
                  <w:del w:id="851" w:author="ERCOT" w:date="2024-04-04T12:37:00Z">
                    <w:r w:rsidRPr="008F2343" w:rsidDel="001E1F97">
                      <w:rPr>
                        <w:i/>
                        <w:sz w:val="20"/>
                        <w:szCs w:val="20"/>
                      </w:rPr>
                      <w:delText xml:space="preserve"> at End of Adjustment Period</w:delText>
                    </w:r>
                    <w:r w:rsidRPr="008F2343" w:rsidDel="001E1F97">
                      <w:rPr>
                        <w:iCs/>
                        <w:sz w:val="20"/>
                        <w:szCs w:val="20"/>
                        <w:rPrChange w:id="852" w:author="ERCOT" w:date="2024-04-04T12:15:00Z">
                          <w:rPr>
                            <w:i/>
                            <w:iCs/>
                          </w:rPr>
                        </w:rPrChange>
                      </w:rPr>
                      <w:delText xml:space="preserve"> </w:delText>
                    </w:r>
                  </w:del>
                  <w:del w:id="853" w:author="ERCOT" w:date="2024-04-04T12:15:00Z">
                    <w:r w:rsidRPr="008F2343">
                      <w:rPr>
                        <w:i/>
                        <w:sz w:val="20"/>
                        <w:szCs w:val="20"/>
                      </w:rPr>
                      <w:delText>–</w:delText>
                    </w:r>
                  </w:del>
                  <w:del w:id="854" w:author="ERCOT" w:date="2024-04-04T12:37:00Z">
                    <w:r w:rsidRPr="008F2343" w:rsidDel="001E1F97">
                      <w:rPr>
                        <w:iCs/>
                        <w:sz w:val="20"/>
                        <w:szCs w:val="20"/>
                        <w:rPrChange w:id="855" w:author="ERCOT" w:date="2024-04-04T12:15:00Z">
                          <w:rPr>
                            <w:i/>
                            <w:iCs/>
                          </w:rPr>
                        </w:rPrChange>
                      </w:rPr>
                      <w:delText xml:space="preserve"> </w:delText>
                    </w:r>
                    <w:r w:rsidRPr="008F2343" w:rsidDel="001E1F97">
                      <w:rPr>
                        <w:sz w:val="20"/>
                        <w:szCs w:val="20"/>
                      </w:rPr>
                      <w:delText xml:space="preserve">The </w:delText>
                    </w:r>
                  </w:del>
                  <w:del w:id="856" w:author="ERCOT" w:date="2024-04-04T12:15:00Z">
                    <w:r w:rsidRPr="008F2343">
                      <w:rPr>
                        <w:sz w:val="20"/>
                        <w:szCs w:val="20"/>
                      </w:rPr>
                      <w:delText>capacity represented by validated Reg-Up</w:delText>
                    </w:r>
                  </w:del>
                  <w:del w:id="857" w:author="ERCOT" w:date="2024-04-04T12:37:00Z">
                    <w:r w:rsidRPr="008F2343" w:rsidDel="001E1F97">
                      <w:rPr>
                        <w:sz w:val="20"/>
                        <w:szCs w:val="20"/>
                      </w:rPr>
                      <w:delText xml:space="preserve"> Ancillary Service </w:delText>
                    </w:r>
                  </w:del>
                  <w:del w:id="858" w:author="ERCOT" w:date="2024-04-04T12:15:00Z">
                    <w:r w:rsidRPr="008F2343">
                      <w:rPr>
                        <w:sz w:val="20"/>
                        <w:szCs w:val="20"/>
                      </w:rPr>
                      <w:delText xml:space="preserve">Offers for Resource </w:delText>
                    </w:r>
                    <w:r w:rsidRPr="008F2343">
                      <w:rPr>
                        <w:i/>
                        <w:sz w:val="20"/>
                        <w:szCs w:val="20"/>
                      </w:rPr>
                      <w:delText xml:space="preserve">r </w:delText>
                    </w:r>
                    <w:r w:rsidRPr="008F2343">
                      <w:rPr>
                        <w:sz w:val="20"/>
                        <w:szCs w:val="20"/>
                      </w:rPr>
                      <w:delText xml:space="preserve">represented by QSE </w:delText>
                    </w:r>
                    <w:r w:rsidRPr="008F2343">
                      <w:rPr>
                        <w:i/>
                        <w:sz w:val="20"/>
                        <w:szCs w:val="20"/>
                      </w:rPr>
                      <w:delText>q</w:delText>
                    </w:r>
                  </w:del>
                  <w:del w:id="859" w:author="ERCOT" w:date="2024-04-04T12:37:00Z">
                    <w:r w:rsidRPr="008F2343" w:rsidDel="001E1F97">
                      <w:rPr>
                        <w:iCs/>
                        <w:sz w:val="20"/>
                        <w:szCs w:val="20"/>
                        <w:rPrChange w:id="860" w:author="ERCOT" w:date="2024-04-04T12:15:00Z">
                          <w:rPr>
                            <w:i/>
                            <w:iCs/>
                          </w:rPr>
                        </w:rPrChange>
                      </w:rPr>
                      <w:delText xml:space="preserve"> </w:delText>
                    </w:r>
                    <w:r w:rsidRPr="008F2343" w:rsidDel="001E1F97">
                      <w:rPr>
                        <w:sz w:val="20"/>
                        <w:szCs w:val="20"/>
                      </w:rPr>
                      <w:delText xml:space="preserve">at the end of the Adjustment Period for the hour </w:delText>
                    </w:r>
                    <w:r w:rsidRPr="008F2343" w:rsidDel="001E1F97">
                      <w:rPr>
                        <w:i/>
                        <w:sz w:val="20"/>
                        <w:szCs w:val="20"/>
                      </w:rPr>
                      <w:delText xml:space="preserve">h </w:delText>
                    </w:r>
                    <w:r w:rsidRPr="008F2343" w:rsidDel="001E1F97">
                      <w:rPr>
                        <w:sz w:val="20"/>
                        <w:szCs w:val="20"/>
                      </w:rPr>
                      <w:delText>that includes the 15-minute Settlement Interval.</w:delText>
                    </w:r>
                  </w:del>
                  <w:del w:id="861"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8F2343">
                      <w:rPr>
                        <w:i/>
                        <w:sz w:val="20"/>
                        <w:szCs w:val="20"/>
                      </w:rPr>
                      <w:delText>h</w:delText>
                    </w:r>
                    <w:r w:rsidRPr="008F2343">
                      <w:rPr>
                        <w:sz w:val="20"/>
                        <w:szCs w:val="20"/>
                      </w:rPr>
                      <w:delText>.</w:delText>
                    </w:r>
                  </w:del>
                </w:p>
              </w:tc>
            </w:tr>
            <w:tr w:rsidR="00FA4931" w:rsidDel="001E1F97" w14:paraId="2EB762C7" w14:textId="37FA9B78" w:rsidTr="001E1F97">
              <w:trPr>
                <w:cantSplit/>
                <w:del w:id="862" w:author="ERCOT" w:date="2024-04-04T12:37:00Z"/>
              </w:trPr>
              <w:tc>
                <w:tcPr>
                  <w:tcW w:w="1231" w:type="pct"/>
                </w:tcPr>
                <w:p w14:paraId="3B79F59E" w14:textId="3B7E7779" w:rsidR="00FA4931" w:rsidRPr="008F2343" w:rsidDel="001E1F97" w:rsidRDefault="00FA4931" w:rsidP="00FA4931">
                  <w:pPr>
                    <w:spacing w:after="60"/>
                    <w:rPr>
                      <w:del w:id="863" w:author="ERCOT" w:date="2024-04-04T12:37:00Z"/>
                      <w:sz w:val="20"/>
                      <w:szCs w:val="20"/>
                    </w:rPr>
                  </w:pPr>
                  <w:del w:id="864" w:author="ERCOT" w:date="2024-04-04T12:15:00Z">
                    <w:r w:rsidRPr="008F2343">
                      <w:rPr>
                        <w:sz w:val="20"/>
                        <w:szCs w:val="20"/>
                      </w:rPr>
                      <w:delText>ASOFR2ADJ</w:delText>
                    </w:r>
                  </w:del>
                  <w:del w:id="865" w:author="ERCOT" w:date="2024-04-04T12:37:00Z">
                    <w:r w:rsidRPr="008F2343" w:rsidDel="001E1F97">
                      <w:rPr>
                        <w:iCs/>
                        <w:sz w:val="20"/>
                        <w:szCs w:val="20"/>
                        <w:rPrChange w:id="866" w:author="ERCOT" w:date="2024-04-04T12:15:00Z">
                          <w:rPr>
                            <w:i/>
                            <w:iCs/>
                            <w:vertAlign w:val="subscript"/>
                            <w:lang w:val="it-IT"/>
                          </w:rPr>
                        </w:rPrChange>
                      </w:rPr>
                      <w:delText xml:space="preserve"> </w:delText>
                    </w:r>
                    <w:r w:rsidRPr="008F2343" w:rsidDel="001E1F97">
                      <w:rPr>
                        <w:i/>
                        <w:iCs/>
                        <w:sz w:val="20"/>
                        <w:szCs w:val="20"/>
                        <w:vertAlign w:val="subscript"/>
                        <w:rPrChange w:id="867" w:author="ERCOT" w:date="2024-04-04T12:15:00Z">
                          <w:rPr>
                            <w:i/>
                            <w:iCs/>
                            <w:vertAlign w:val="subscript"/>
                            <w:lang w:val="it-IT"/>
                          </w:rPr>
                        </w:rPrChange>
                      </w:rPr>
                      <w:delText>q, r</w:delText>
                    </w:r>
                  </w:del>
                  <w:del w:id="868" w:author="ERCOT" w:date="2024-04-04T12:15:00Z">
                    <w:r w:rsidRPr="008F2343">
                      <w:rPr>
                        <w:i/>
                        <w:sz w:val="20"/>
                        <w:szCs w:val="20"/>
                        <w:vertAlign w:val="subscript"/>
                        <w:lang w:val="it-IT"/>
                      </w:rPr>
                      <w:delText>, h</w:delText>
                    </w:r>
                  </w:del>
                </w:p>
              </w:tc>
              <w:tc>
                <w:tcPr>
                  <w:tcW w:w="615" w:type="pct"/>
                </w:tcPr>
                <w:p w14:paraId="50D075BB" w14:textId="6D61AFEF" w:rsidR="00FA4931" w:rsidRPr="008F2343" w:rsidDel="001E1F97" w:rsidRDefault="00FA4931" w:rsidP="00FA4931">
                  <w:pPr>
                    <w:spacing w:after="60"/>
                    <w:jc w:val="center"/>
                    <w:rPr>
                      <w:del w:id="869" w:author="ERCOT" w:date="2024-04-04T12:37:00Z"/>
                      <w:sz w:val="20"/>
                      <w:szCs w:val="20"/>
                    </w:rPr>
                  </w:pPr>
                  <w:del w:id="870" w:author="ERCOT" w:date="2024-04-04T12:37:00Z">
                    <w:r w:rsidRPr="008F2343" w:rsidDel="001E1F97">
                      <w:rPr>
                        <w:sz w:val="20"/>
                        <w:szCs w:val="20"/>
                      </w:rPr>
                      <w:delText>MW</w:delText>
                    </w:r>
                  </w:del>
                </w:p>
              </w:tc>
              <w:tc>
                <w:tcPr>
                  <w:tcW w:w="3154" w:type="pct"/>
                </w:tcPr>
                <w:p w14:paraId="68415DC6" w14:textId="06B71057" w:rsidR="00FA4931" w:rsidRPr="008F2343" w:rsidDel="001E1F97" w:rsidRDefault="00FA4931" w:rsidP="00FA4931">
                  <w:pPr>
                    <w:spacing w:after="60"/>
                    <w:rPr>
                      <w:del w:id="871" w:author="ERCOT" w:date="2024-04-04T12:37:00Z"/>
                      <w:i/>
                      <w:sz w:val="20"/>
                      <w:szCs w:val="20"/>
                    </w:rPr>
                  </w:pPr>
                  <w:del w:id="872" w:author="ERCOT" w:date="2024-04-04T12:37:00Z">
                    <w:r w:rsidRPr="008F2343" w:rsidDel="001E1F97">
                      <w:rPr>
                        <w:i/>
                        <w:sz w:val="20"/>
                        <w:szCs w:val="20"/>
                      </w:rPr>
                      <w:delText xml:space="preserve">Ancillary Service </w:delText>
                    </w:r>
                  </w:del>
                  <w:del w:id="873" w:author="ERCOT" w:date="2024-04-04T12:15:00Z">
                    <w:r w:rsidRPr="008F2343">
                      <w:rPr>
                        <w:i/>
                        <w:sz w:val="20"/>
                        <w:szCs w:val="20"/>
                      </w:rPr>
                      <w:delText>Offer Level 2</w:delText>
                    </w:r>
                  </w:del>
                  <w:del w:id="874" w:author="ERCOT" w:date="2024-04-04T12:37:00Z">
                    <w:r w:rsidRPr="008F2343" w:rsidDel="001E1F97">
                      <w:rPr>
                        <w:i/>
                        <w:sz w:val="20"/>
                        <w:szCs w:val="20"/>
                      </w:rPr>
                      <w:delText xml:space="preserve"> at End of Adjustment Period – </w:delText>
                    </w:r>
                    <w:r w:rsidRPr="008F2343" w:rsidDel="001E1F97">
                      <w:rPr>
                        <w:sz w:val="20"/>
                        <w:szCs w:val="20"/>
                      </w:rPr>
                      <w:delText xml:space="preserve">The capacity represented by validated </w:delText>
                    </w:r>
                  </w:del>
                  <w:del w:id="875" w:author="ERCOT" w:date="2024-04-04T12:15:00Z">
                    <w:r w:rsidRPr="008F2343">
                      <w:rPr>
                        <w:sz w:val="20"/>
                        <w:szCs w:val="20"/>
                      </w:rPr>
                      <w:delText>RRS</w:delText>
                    </w:r>
                  </w:del>
                  <w:del w:id="876" w:author="ERCOT" w:date="2024-04-04T12:37:00Z">
                    <w:r w:rsidRPr="008F2343" w:rsidDel="001E1F97">
                      <w:rPr>
                        <w:sz w:val="20"/>
                        <w:szCs w:val="20"/>
                      </w:rPr>
                      <w:delText xml:space="preserve"> Ancillary Service Offers for Resource </w:delText>
                    </w:r>
                    <w:r w:rsidRPr="008F2343" w:rsidDel="001E1F97">
                      <w:rPr>
                        <w:i/>
                        <w:sz w:val="20"/>
                        <w:szCs w:val="20"/>
                      </w:rPr>
                      <w:delText xml:space="preserve">r </w:delText>
                    </w:r>
                    <w:r w:rsidRPr="008F2343" w:rsidDel="001E1F97">
                      <w:rPr>
                        <w:sz w:val="20"/>
                        <w:szCs w:val="20"/>
                      </w:rPr>
                      <w:delText xml:space="preserve">represented by QSE </w:delText>
                    </w:r>
                  </w:del>
                  <w:del w:id="877" w:author="ERCOT" w:date="2024-04-04T12:15:00Z">
                    <w:r w:rsidRPr="008F2343">
                      <w:rPr>
                        <w:i/>
                        <w:sz w:val="20"/>
                        <w:szCs w:val="20"/>
                      </w:rPr>
                      <w:delText xml:space="preserve">q </w:delText>
                    </w:r>
                  </w:del>
                  <w:del w:id="878" w:author="ERCOT" w:date="2024-04-04T12:37:00Z">
                    <w:r w:rsidRPr="008F2343" w:rsidDel="001E1F97">
                      <w:rPr>
                        <w:sz w:val="20"/>
                        <w:szCs w:val="20"/>
                      </w:rPr>
                      <w:delText>at the end of</w:delText>
                    </w:r>
                  </w:del>
                  <w:del w:id="879" w:author="ERCOT" w:date="2024-04-04T12:15:00Z">
                    <w:r w:rsidRPr="008F2343">
                      <w:rPr>
                        <w:sz w:val="20"/>
                        <w:szCs w:val="20"/>
                      </w:rPr>
                      <w:delText xml:space="preserve"> the</w:delText>
                    </w:r>
                  </w:del>
                  <w:del w:id="880" w:author="ERCOT" w:date="2024-04-04T12:37:00Z">
                    <w:r w:rsidRPr="008F2343" w:rsidDel="001E1F97">
                      <w:rPr>
                        <w:sz w:val="20"/>
                        <w:szCs w:val="20"/>
                      </w:rPr>
                      <w:delText xml:space="preserve"> Adjustment Period for the hour </w:delText>
                    </w:r>
                    <w:r w:rsidRPr="008F2343" w:rsidDel="001E1F97">
                      <w:rPr>
                        <w:i/>
                        <w:sz w:val="20"/>
                        <w:szCs w:val="20"/>
                      </w:rPr>
                      <w:delText xml:space="preserve">h </w:delText>
                    </w:r>
                    <w:r w:rsidRPr="008F2343" w:rsidDel="001E1F97">
                      <w:rPr>
                        <w:sz w:val="20"/>
                        <w:szCs w:val="20"/>
                      </w:rPr>
                      <w:delText xml:space="preserve">that includes the 15-minute Settlement Interval.  Where for a Combined Cycle Train, the Resource </w:delText>
                    </w:r>
                    <w:r w:rsidRPr="008F2343" w:rsidDel="001E1F97">
                      <w:rPr>
                        <w:i/>
                        <w:sz w:val="20"/>
                        <w:szCs w:val="20"/>
                      </w:rPr>
                      <w:delText xml:space="preserve">r </w:delText>
                    </w:r>
                    <w:r w:rsidRPr="008F2343" w:rsidDel="001E1F97">
                      <w:rPr>
                        <w:sz w:val="20"/>
                        <w:szCs w:val="20"/>
                      </w:rPr>
                      <w:delText xml:space="preserve">is a Combined Cycle Generation Resource within the Combined Cycle Train.  A Resource’s offered capacity is only included in the sum to the extent that the Resource’s COP </w:delText>
                    </w:r>
                  </w:del>
                  <w:del w:id="881" w:author="ERCOT" w:date="2024-04-04T12:15:00Z">
                    <w:r w:rsidRPr="008F2343">
                      <w:rPr>
                        <w:sz w:val="20"/>
                        <w:szCs w:val="20"/>
                      </w:rPr>
                      <w:delText>status</w:delText>
                    </w:r>
                  </w:del>
                  <w:del w:id="882" w:author="ERCOT" w:date="2024-04-04T12:37:00Z">
                    <w:r w:rsidRPr="008F2343" w:rsidDel="001E1F97">
                      <w:rPr>
                        <w:sz w:val="20"/>
                        <w:szCs w:val="20"/>
                      </w:rPr>
                      <w:delText xml:space="preserve"> and Ancillary Service Capability indicate it would be capable of providing the Ancillary Service </w:delText>
                    </w:r>
                  </w:del>
                  <w:del w:id="883" w:author="ERCOT" w:date="2024-04-04T12:15:00Z">
                    <w:r w:rsidRPr="008F2343">
                      <w:rPr>
                        <w:sz w:val="20"/>
                        <w:szCs w:val="20"/>
                      </w:rPr>
                      <w:delText>during</w:delText>
                    </w:r>
                  </w:del>
                  <w:del w:id="884" w:author="ERCOT" w:date="2024-04-04T12:37:00Z">
                    <w:r w:rsidRPr="008F2343" w:rsidDel="001E1F97">
                      <w:rPr>
                        <w:sz w:val="20"/>
                        <w:szCs w:val="20"/>
                      </w:rPr>
                      <w:delText xml:space="preserve"> the hour </w:delText>
                    </w:r>
                    <w:r w:rsidRPr="008F2343" w:rsidDel="001E1F97">
                      <w:rPr>
                        <w:i/>
                        <w:sz w:val="20"/>
                        <w:szCs w:val="20"/>
                      </w:rPr>
                      <w:delText>h</w:delText>
                    </w:r>
                  </w:del>
                  <w:del w:id="885" w:author="ERCOT" w:date="2024-04-04T12:15:00Z">
                    <w:r w:rsidRPr="008F2343">
                      <w:rPr>
                        <w:sz w:val="20"/>
                        <w:szCs w:val="20"/>
                      </w:rPr>
                      <w:delText>.</w:delText>
                    </w:r>
                  </w:del>
                </w:p>
              </w:tc>
            </w:tr>
            <w:tr w:rsidR="00FA4931" w:rsidDel="001E1F97" w14:paraId="787CF4BA" w14:textId="3E4AE7EA" w:rsidTr="001E1F97">
              <w:trPr>
                <w:cantSplit/>
                <w:del w:id="886" w:author="ERCOT" w:date="2024-04-04T12:37:00Z"/>
              </w:trPr>
              <w:tc>
                <w:tcPr>
                  <w:tcW w:w="1231" w:type="pct"/>
                </w:tcPr>
                <w:p w14:paraId="218D3949" w14:textId="1165DD32" w:rsidR="00FA4931" w:rsidRPr="008F2343" w:rsidDel="001E1F97" w:rsidRDefault="00FA4931" w:rsidP="00FA4931">
                  <w:pPr>
                    <w:spacing w:after="60"/>
                    <w:rPr>
                      <w:del w:id="887" w:author="ERCOT" w:date="2024-04-04T12:37:00Z"/>
                      <w:sz w:val="20"/>
                      <w:szCs w:val="20"/>
                    </w:rPr>
                  </w:pPr>
                  <w:del w:id="888" w:author="ERCOT" w:date="2024-04-04T12:15:00Z">
                    <w:r w:rsidRPr="008F2343">
                      <w:rPr>
                        <w:sz w:val="20"/>
                        <w:szCs w:val="20"/>
                      </w:rPr>
                      <w:lastRenderedPageBreak/>
                      <w:delText>ASOFR3ADJ</w:delText>
                    </w:r>
                  </w:del>
                  <w:del w:id="889" w:author="ERCOT" w:date="2024-04-04T12:37:00Z">
                    <w:r w:rsidRPr="008F2343" w:rsidDel="001E1F97">
                      <w:rPr>
                        <w:sz w:val="20"/>
                        <w:szCs w:val="20"/>
                      </w:rPr>
                      <w:delText xml:space="preserve"> </w:delText>
                    </w:r>
                    <w:r w:rsidRPr="008F2343" w:rsidDel="001E1F97">
                      <w:rPr>
                        <w:i/>
                        <w:iCs/>
                        <w:sz w:val="20"/>
                        <w:szCs w:val="20"/>
                        <w:vertAlign w:val="subscript"/>
                        <w:rPrChange w:id="890" w:author="ERCOT" w:date="2024-04-04T12:15:00Z">
                          <w:rPr>
                            <w:i/>
                            <w:iCs/>
                            <w:vertAlign w:val="subscript"/>
                            <w:lang w:val="it-IT"/>
                          </w:rPr>
                        </w:rPrChange>
                      </w:rPr>
                      <w:delText>q, r</w:delText>
                    </w:r>
                  </w:del>
                  <w:del w:id="891" w:author="ERCOT" w:date="2024-04-04T12:15:00Z">
                    <w:r w:rsidRPr="008F2343">
                      <w:rPr>
                        <w:i/>
                        <w:sz w:val="20"/>
                        <w:szCs w:val="20"/>
                        <w:vertAlign w:val="subscript"/>
                        <w:lang w:val="it-IT"/>
                      </w:rPr>
                      <w:delText>, h</w:delText>
                    </w:r>
                  </w:del>
                </w:p>
              </w:tc>
              <w:tc>
                <w:tcPr>
                  <w:tcW w:w="615" w:type="pct"/>
                </w:tcPr>
                <w:p w14:paraId="41DB5CAB" w14:textId="31CD8CC7" w:rsidR="00FA4931" w:rsidRPr="008F2343" w:rsidDel="001E1F97" w:rsidRDefault="00FA4931" w:rsidP="00FA4931">
                  <w:pPr>
                    <w:spacing w:after="60"/>
                    <w:jc w:val="center"/>
                    <w:rPr>
                      <w:del w:id="892" w:author="ERCOT" w:date="2024-04-04T12:37:00Z"/>
                      <w:sz w:val="20"/>
                      <w:szCs w:val="20"/>
                    </w:rPr>
                  </w:pPr>
                  <w:del w:id="893" w:author="ERCOT" w:date="2024-04-04T12:37:00Z">
                    <w:r w:rsidRPr="008F2343" w:rsidDel="001E1F97">
                      <w:rPr>
                        <w:sz w:val="20"/>
                        <w:szCs w:val="20"/>
                      </w:rPr>
                      <w:delText>MW</w:delText>
                    </w:r>
                  </w:del>
                </w:p>
              </w:tc>
              <w:tc>
                <w:tcPr>
                  <w:tcW w:w="3154" w:type="pct"/>
                </w:tcPr>
                <w:p w14:paraId="177ED9F9" w14:textId="54258422" w:rsidR="00FA4931" w:rsidRPr="008F2343" w:rsidDel="001E1F97" w:rsidRDefault="00FA4931" w:rsidP="00FA4931">
                  <w:pPr>
                    <w:spacing w:after="60"/>
                    <w:rPr>
                      <w:del w:id="894" w:author="ERCOT" w:date="2024-04-04T12:37:00Z"/>
                      <w:i/>
                      <w:sz w:val="20"/>
                      <w:szCs w:val="20"/>
                    </w:rPr>
                  </w:pPr>
                  <w:del w:id="895" w:author="ERCOT" w:date="2024-04-04T12:37:00Z">
                    <w:r w:rsidRPr="008F2343" w:rsidDel="001E1F97">
                      <w:rPr>
                        <w:i/>
                        <w:sz w:val="20"/>
                        <w:szCs w:val="20"/>
                      </w:rPr>
                      <w:delText xml:space="preserve">Ancillary Service </w:delText>
                    </w:r>
                  </w:del>
                  <w:del w:id="896" w:author="ERCOT" w:date="2024-04-04T12:15:00Z">
                    <w:r w:rsidRPr="008F2343">
                      <w:rPr>
                        <w:i/>
                        <w:sz w:val="20"/>
                        <w:szCs w:val="20"/>
                      </w:rPr>
                      <w:delText>Offer Level 3</w:delText>
                    </w:r>
                  </w:del>
                  <w:del w:id="897" w:author="ERCOT" w:date="2024-04-04T12:37:00Z">
                    <w:r w:rsidRPr="008F2343" w:rsidDel="001E1F97">
                      <w:rPr>
                        <w:i/>
                        <w:sz w:val="20"/>
                        <w:szCs w:val="20"/>
                      </w:rPr>
                      <w:delText xml:space="preserve"> at End of Adjustment Period – </w:delText>
                    </w:r>
                  </w:del>
                  <w:del w:id="898" w:author="ERCOT" w:date="2024-04-04T12:15:00Z">
                    <w:r w:rsidRPr="008F2343">
                      <w:rPr>
                        <w:sz w:val="20"/>
                        <w:szCs w:val="20"/>
                      </w:rPr>
                      <w:delText>The capacity represented by validated Reg-Up and RRS Ancillary Service Offers for</w:delText>
                    </w:r>
                  </w:del>
                  <w:del w:id="899" w:author="ERCOT" w:date="2024-04-04T12:37:00Z">
                    <w:r w:rsidRPr="008F2343" w:rsidDel="001E1F97">
                      <w:rPr>
                        <w:sz w:val="20"/>
                        <w:szCs w:val="20"/>
                      </w:rPr>
                      <w:delText xml:space="preserve"> Resource </w:delText>
                    </w:r>
                    <w:r w:rsidRPr="008F2343" w:rsidDel="001E1F97">
                      <w:rPr>
                        <w:i/>
                        <w:sz w:val="20"/>
                        <w:szCs w:val="20"/>
                      </w:rPr>
                      <w:delText>r</w:delText>
                    </w:r>
                    <w:r w:rsidRPr="008F2343" w:rsidDel="001E1F97">
                      <w:rPr>
                        <w:iCs/>
                        <w:sz w:val="20"/>
                        <w:szCs w:val="20"/>
                        <w:rPrChange w:id="900" w:author="ERCOT" w:date="2024-04-04T12:15:00Z">
                          <w:rPr>
                            <w:i/>
                            <w:iCs/>
                          </w:rPr>
                        </w:rPrChange>
                      </w:rPr>
                      <w:delText xml:space="preserve"> </w:delText>
                    </w:r>
                    <w:r w:rsidRPr="008F2343" w:rsidDel="001E1F97">
                      <w:rPr>
                        <w:sz w:val="20"/>
                        <w:szCs w:val="20"/>
                      </w:rPr>
                      <w:delText xml:space="preserve">represented by QSE </w:delText>
                    </w:r>
                    <w:r w:rsidRPr="008F2343" w:rsidDel="001E1F97">
                      <w:rPr>
                        <w:i/>
                        <w:sz w:val="20"/>
                        <w:szCs w:val="20"/>
                      </w:rPr>
                      <w:delText>q</w:delText>
                    </w:r>
                    <w:r w:rsidRPr="008F2343" w:rsidDel="001E1F97">
                      <w:rPr>
                        <w:iCs/>
                        <w:sz w:val="20"/>
                        <w:szCs w:val="20"/>
                        <w:rPrChange w:id="901" w:author="ERCOT" w:date="2024-04-04T12:15:00Z">
                          <w:rPr>
                            <w:i/>
                            <w:iCs/>
                          </w:rPr>
                        </w:rPrChange>
                      </w:rPr>
                      <w:delText xml:space="preserve"> </w:delText>
                    </w:r>
                    <w:r w:rsidRPr="008F2343" w:rsidDel="001E1F97">
                      <w:rPr>
                        <w:sz w:val="20"/>
                        <w:szCs w:val="20"/>
                      </w:rPr>
                      <w:delText xml:space="preserve">at the end of </w:delText>
                    </w:r>
                  </w:del>
                  <w:del w:id="902" w:author="ERCOT" w:date="2024-04-04T12:15:00Z">
                    <w:r w:rsidRPr="008F2343">
                      <w:rPr>
                        <w:sz w:val="20"/>
                        <w:szCs w:val="20"/>
                      </w:rPr>
                      <w:delText xml:space="preserve">the </w:delText>
                    </w:r>
                  </w:del>
                  <w:del w:id="903" w:author="ERCOT" w:date="2024-04-04T12:37:00Z">
                    <w:r w:rsidRPr="008F2343" w:rsidDel="001E1F97">
                      <w:rPr>
                        <w:sz w:val="20"/>
                        <w:szCs w:val="20"/>
                      </w:rPr>
                      <w:delText xml:space="preserve">Adjustment Period for the hour </w:delText>
                    </w:r>
                    <w:r w:rsidRPr="008F2343" w:rsidDel="001E1F97">
                      <w:rPr>
                        <w:i/>
                        <w:sz w:val="20"/>
                        <w:szCs w:val="20"/>
                      </w:rPr>
                      <w:delText xml:space="preserve">h </w:delText>
                    </w:r>
                    <w:r w:rsidRPr="008F2343" w:rsidDel="001E1F97">
                      <w:rPr>
                        <w:sz w:val="20"/>
                        <w:szCs w:val="20"/>
                      </w:rPr>
                      <w:delText>that includes the 15-minute Settlement Interval.</w:delText>
                    </w:r>
                  </w:del>
                  <w:del w:id="904"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8F2343">
                      <w:rPr>
                        <w:i/>
                        <w:sz w:val="20"/>
                        <w:szCs w:val="20"/>
                      </w:rPr>
                      <w:delText>h</w:delText>
                    </w:r>
                    <w:r w:rsidRPr="008F2343">
                      <w:rPr>
                        <w:sz w:val="20"/>
                        <w:szCs w:val="20"/>
                      </w:rPr>
                      <w:delText>.</w:delText>
                    </w:r>
                  </w:del>
                </w:p>
              </w:tc>
            </w:tr>
            <w:tr w:rsidR="00FA4931" w:rsidDel="001E1F97" w14:paraId="7B28C33B" w14:textId="1764F144" w:rsidTr="001E1F97">
              <w:trPr>
                <w:cantSplit/>
                <w:del w:id="905" w:author="ERCOT" w:date="2024-04-04T12:37:00Z"/>
              </w:trPr>
              <w:tc>
                <w:tcPr>
                  <w:tcW w:w="1231" w:type="pct"/>
                </w:tcPr>
                <w:p w14:paraId="497EBE23" w14:textId="4306B7A8" w:rsidR="00FA4931" w:rsidRPr="008F2343" w:rsidDel="001E1F97" w:rsidRDefault="00FA4931" w:rsidP="00FA4931">
                  <w:pPr>
                    <w:spacing w:after="60"/>
                    <w:rPr>
                      <w:del w:id="906" w:author="ERCOT" w:date="2024-04-04T12:37:00Z"/>
                      <w:sz w:val="20"/>
                      <w:szCs w:val="20"/>
                    </w:rPr>
                  </w:pPr>
                  <w:del w:id="907" w:author="ERCOT" w:date="2024-04-04T12:15:00Z">
                    <w:r w:rsidRPr="008F2343">
                      <w:rPr>
                        <w:sz w:val="20"/>
                        <w:szCs w:val="20"/>
                      </w:rPr>
                      <w:delText>ASOFR4ADJ</w:delText>
                    </w:r>
                  </w:del>
                  <w:del w:id="908" w:author="ERCOT" w:date="2024-04-04T12:37:00Z">
                    <w:r w:rsidRPr="008F2343" w:rsidDel="001E1F97">
                      <w:rPr>
                        <w:iCs/>
                        <w:sz w:val="20"/>
                        <w:szCs w:val="20"/>
                        <w:rPrChange w:id="909" w:author="ERCOT" w:date="2024-04-04T12:15:00Z">
                          <w:rPr>
                            <w:i/>
                            <w:iCs/>
                            <w:vertAlign w:val="subscript"/>
                          </w:rPr>
                        </w:rPrChange>
                      </w:rPr>
                      <w:delText xml:space="preserve"> </w:delText>
                    </w:r>
                    <w:r w:rsidRPr="008F2343" w:rsidDel="001E1F97">
                      <w:rPr>
                        <w:i/>
                        <w:sz w:val="20"/>
                        <w:szCs w:val="20"/>
                        <w:vertAlign w:val="subscript"/>
                      </w:rPr>
                      <w:delText>q, r</w:delText>
                    </w:r>
                  </w:del>
                  <w:del w:id="910" w:author="ERCOT" w:date="2024-04-04T12:15:00Z">
                    <w:r w:rsidRPr="008F2343">
                      <w:rPr>
                        <w:i/>
                        <w:sz w:val="20"/>
                        <w:szCs w:val="20"/>
                        <w:vertAlign w:val="subscript"/>
                      </w:rPr>
                      <w:delText>, h</w:delText>
                    </w:r>
                  </w:del>
                </w:p>
              </w:tc>
              <w:tc>
                <w:tcPr>
                  <w:tcW w:w="615" w:type="pct"/>
                </w:tcPr>
                <w:p w14:paraId="1E512BAB" w14:textId="3BF83189" w:rsidR="00FA4931" w:rsidRPr="008F2343" w:rsidDel="001E1F97" w:rsidRDefault="00FA4931" w:rsidP="00FA4931">
                  <w:pPr>
                    <w:spacing w:after="60"/>
                    <w:jc w:val="center"/>
                    <w:rPr>
                      <w:del w:id="911" w:author="ERCOT" w:date="2024-04-04T12:37:00Z"/>
                      <w:sz w:val="20"/>
                      <w:szCs w:val="20"/>
                    </w:rPr>
                  </w:pPr>
                  <w:del w:id="912" w:author="ERCOT" w:date="2024-04-04T12:37:00Z">
                    <w:r w:rsidRPr="008F2343" w:rsidDel="001E1F97">
                      <w:rPr>
                        <w:sz w:val="20"/>
                        <w:szCs w:val="20"/>
                      </w:rPr>
                      <w:delText>MW</w:delText>
                    </w:r>
                  </w:del>
                </w:p>
              </w:tc>
              <w:tc>
                <w:tcPr>
                  <w:tcW w:w="3154" w:type="pct"/>
                </w:tcPr>
                <w:p w14:paraId="2B0508A1" w14:textId="7EDA4A65" w:rsidR="00FA4931" w:rsidRPr="008F2343" w:rsidDel="001E1F97" w:rsidRDefault="00FA4931" w:rsidP="00FA4931">
                  <w:pPr>
                    <w:spacing w:after="60"/>
                    <w:rPr>
                      <w:del w:id="913" w:author="ERCOT" w:date="2024-04-04T12:37:00Z"/>
                      <w:i/>
                      <w:sz w:val="20"/>
                      <w:szCs w:val="20"/>
                    </w:rPr>
                  </w:pPr>
                  <w:del w:id="914" w:author="ERCOT" w:date="2024-04-04T12:37:00Z">
                    <w:r w:rsidRPr="008F2343" w:rsidDel="001E1F97">
                      <w:rPr>
                        <w:i/>
                        <w:sz w:val="20"/>
                        <w:szCs w:val="20"/>
                      </w:rPr>
                      <w:delText xml:space="preserve">Ancillary Service </w:delText>
                    </w:r>
                  </w:del>
                  <w:del w:id="915" w:author="ERCOT" w:date="2024-04-04T12:15:00Z">
                    <w:r w:rsidRPr="008F2343">
                      <w:rPr>
                        <w:i/>
                        <w:sz w:val="20"/>
                        <w:szCs w:val="20"/>
                      </w:rPr>
                      <w:delText>Offer Level 4</w:delText>
                    </w:r>
                  </w:del>
                  <w:del w:id="916" w:author="ERCOT" w:date="2024-04-04T12:37:00Z">
                    <w:r w:rsidRPr="008F2343" w:rsidDel="001E1F97">
                      <w:rPr>
                        <w:i/>
                        <w:sz w:val="20"/>
                        <w:szCs w:val="20"/>
                      </w:rPr>
                      <w:delText xml:space="preserve"> at End of Adjustment Period </w:delText>
                    </w:r>
                  </w:del>
                  <w:del w:id="917" w:author="ERCOT" w:date="2024-04-04T12:15:00Z">
                    <w:r w:rsidRPr="008F2343">
                      <w:rPr>
                        <w:i/>
                        <w:sz w:val="20"/>
                        <w:szCs w:val="20"/>
                      </w:rPr>
                      <w:delText xml:space="preserve">– </w:delText>
                    </w:r>
                  </w:del>
                  <w:del w:id="918" w:author="ERCOT" w:date="2024-04-04T12:37:00Z">
                    <w:r w:rsidRPr="008F2343" w:rsidDel="001E1F97">
                      <w:rPr>
                        <w:i/>
                        <w:iCs/>
                        <w:sz w:val="20"/>
                        <w:szCs w:val="20"/>
                        <w:rPrChange w:id="919" w:author="ERCOT" w:date="2024-04-04T12:15:00Z">
                          <w:rPr>
                            <w:iCs/>
                          </w:rPr>
                        </w:rPrChange>
                      </w:rPr>
                      <w:delText>T</w:delText>
                    </w:r>
                    <w:r w:rsidRPr="008F2343" w:rsidDel="001E1F97">
                      <w:rPr>
                        <w:sz w:val="20"/>
                        <w:szCs w:val="20"/>
                      </w:rPr>
                      <w:delText xml:space="preserve">he </w:delText>
                    </w:r>
                  </w:del>
                  <w:del w:id="920" w:author="ERCOT" w:date="2024-04-04T12:15:00Z">
                    <w:r w:rsidRPr="008F2343">
                      <w:rPr>
                        <w:sz w:val="20"/>
                        <w:szCs w:val="20"/>
                      </w:rPr>
                      <w:delText>capacity represented by validated Reg-Up, RRS, and ECRS</w:delText>
                    </w:r>
                  </w:del>
                  <w:del w:id="921" w:author="ERCOT" w:date="2024-04-04T12:37:00Z">
                    <w:r w:rsidRPr="008F2343" w:rsidDel="001E1F97">
                      <w:rPr>
                        <w:sz w:val="20"/>
                        <w:szCs w:val="20"/>
                      </w:rPr>
                      <w:delText xml:space="preserve"> Ancillary Service </w:delText>
                    </w:r>
                  </w:del>
                  <w:del w:id="922" w:author="ERCOT" w:date="2024-04-04T12:15:00Z">
                    <w:r w:rsidRPr="008F2343">
                      <w:rPr>
                        <w:sz w:val="20"/>
                        <w:szCs w:val="20"/>
                      </w:rPr>
                      <w:delText>Offers</w:delText>
                    </w:r>
                  </w:del>
                  <w:del w:id="923" w:author="ERCOT" w:date="2024-04-04T12:37:00Z">
                    <w:r w:rsidRPr="008F2343" w:rsidDel="001E1F97">
                      <w:rPr>
                        <w:sz w:val="20"/>
                        <w:szCs w:val="20"/>
                      </w:rPr>
                      <w:delText xml:space="preserve"> for </w:delText>
                    </w:r>
                  </w:del>
                  <w:del w:id="924" w:author="ERCOT" w:date="2024-04-04T12:15:00Z">
                    <w:r w:rsidRPr="008F2343">
                      <w:rPr>
                        <w:sz w:val="20"/>
                        <w:szCs w:val="20"/>
                      </w:rPr>
                      <w:delText xml:space="preserve">Resource </w:delText>
                    </w:r>
                    <w:r w:rsidRPr="008F2343">
                      <w:rPr>
                        <w:i/>
                        <w:sz w:val="20"/>
                        <w:szCs w:val="20"/>
                      </w:rPr>
                      <w:delText xml:space="preserve">r </w:delText>
                    </w:r>
                    <w:r w:rsidRPr="008F2343">
                      <w:rPr>
                        <w:sz w:val="20"/>
                        <w:szCs w:val="20"/>
                      </w:rPr>
                      <w:delText xml:space="preserve">represented by QSE </w:delText>
                    </w:r>
                    <w:r w:rsidRPr="008F2343">
                      <w:rPr>
                        <w:i/>
                        <w:sz w:val="20"/>
                        <w:szCs w:val="20"/>
                      </w:rPr>
                      <w:delText>q</w:delText>
                    </w:r>
                  </w:del>
                  <w:del w:id="925" w:author="ERCOT" w:date="2024-04-04T12:37:00Z">
                    <w:r w:rsidRPr="008F2343" w:rsidDel="001E1F97">
                      <w:rPr>
                        <w:i/>
                        <w:sz w:val="20"/>
                        <w:szCs w:val="20"/>
                      </w:rPr>
                      <w:delText xml:space="preserve"> </w:delText>
                    </w:r>
                    <w:r w:rsidRPr="008F2343" w:rsidDel="001E1F97">
                      <w:rPr>
                        <w:sz w:val="20"/>
                        <w:szCs w:val="20"/>
                      </w:rPr>
                      <w:delText xml:space="preserve">at the end of </w:delText>
                    </w:r>
                  </w:del>
                  <w:del w:id="926" w:author="ERCOT" w:date="2024-04-04T12:15:00Z">
                    <w:r w:rsidRPr="008F2343">
                      <w:rPr>
                        <w:sz w:val="20"/>
                        <w:szCs w:val="20"/>
                      </w:rPr>
                      <w:delText xml:space="preserve">the </w:delText>
                    </w:r>
                  </w:del>
                  <w:del w:id="927" w:author="ERCOT" w:date="2024-04-04T12:37:00Z">
                    <w:r w:rsidRPr="008F2343" w:rsidDel="001E1F97">
                      <w:rPr>
                        <w:sz w:val="20"/>
                        <w:szCs w:val="20"/>
                      </w:rPr>
                      <w:delText xml:space="preserve">Adjustment Period for the hour </w:delText>
                    </w:r>
                    <w:r w:rsidRPr="008F2343" w:rsidDel="001E1F97">
                      <w:rPr>
                        <w:i/>
                        <w:sz w:val="20"/>
                        <w:szCs w:val="20"/>
                      </w:rPr>
                      <w:delText xml:space="preserve">h </w:delText>
                    </w:r>
                    <w:r w:rsidRPr="008F2343" w:rsidDel="001E1F97">
                      <w:rPr>
                        <w:sz w:val="20"/>
                        <w:szCs w:val="20"/>
                      </w:rPr>
                      <w:delText>that includes the 15-minute Settlement Interval</w:delText>
                    </w:r>
                  </w:del>
                  <w:del w:id="928"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8F2343">
                      <w:rPr>
                        <w:i/>
                        <w:sz w:val="20"/>
                        <w:szCs w:val="20"/>
                      </w:rPr>
                      <w:delText>h</w:delText>
                    </w:r>
                    <w:r w:rsidRPr="008F2343">
                      <w:rPr>
                        <w:sz w:val="20"/>
                        <w:szCs w:val="20"/>
                      </w:rPr>
                      <w:delText>.</w:delText>
                    </w:r>
                  </w:del>
                </w:p>
              </w:tc>
            </w:tr>
            <w:tr w:rsidR="00FA4931" w:rsidDel="001E1F97" w14:paraId="39D5137F" w14:textId="2D3036EF" w:rsidTr="001E1F97">
              <w:trPr>
                <w:cantSplit/>
                <w:del w:id="929" w:author="ERCOT" w:date="2024-04-04T12:37:00Z"/>
              </w:trPr>
              <w:tc>
                <w:tcPr>
                  <w:tcW w:w="1231" w:type="pct"/>
                </w:tcPr>
                <w:p w14:paraId="5355CA29" w14:textId="3A46057E" w:rsidR="00FA4931" w:rsidRPr="008F2343" w:rsidDel="001E1F97" w:rsidRDefault="00FA4931" w:rsidP="00FA4931">
                  <w:pPr>
                    <w:spacing w:after="60"/>
                    <w:rPr>
                      <w:del w:id="930" w:author="ERCOT" w:date="2024-04-04T12:37:00Z"/>
                      <w:sz w:val="20"/>
                      <w:szCs w:val="20"/>
                    </w:rPr>
                  </w:pPr>
                  <w:del w:id="931" w:author="ERCOT" w:date="2024-04-04T12:15:00Z">
                    <w:r w:rsidRPr="008F2343">
                      <w:rPr>
                        <w:sz w:val="20"/>
                        <w:szCs w:val="20"/>
                      </w:rPr>
                      <w:delText>ASOFR5ADJ</w:delText>
                    </w:r>
                  </w:del>
                  <w:del w:id="932" w:author="ERCOT" w:date="2024-04-04T12:37:00Z">
                    <w:r w:rsidRPr="008F2343" w:rsidDel="001E1F97">
                      <w:rPr>
                        <w:b/>
                        <w:iCs/>
                        <w:sz w:val="20"/>
                        <w:szCs w:val="20"/>
                        <w:rPrChange w:id="933" w:author="ERCOT" w:date="2024-04-04T12:15:00Z">
                          <w:rPr>
                            <w:i/>
                            <w:iCs/>
                            <w:vertAlign w:val="subscript"/>
                          </w:rPr>
                        </w:rPrChange>
                      </w:rPr>
                      <w:delText xml:space="preserve"> </w:delText>
                    </w:r>
                    <w:r w:rsidRPr="008F2343" w:rsidDel="001E1F97">
                      <w:rPr>
                        <w:b/>
                        <w:i/>
                        <w:iCs/>
                        <w:sz w:val="20"/>
                        <w:szCs w:val="20"/>
                        <w:vertAlign w:val="subscript"/>
                        <w:rPrChange w:id="934" w:author="ERCOT" w:date="2024-04-04T12:15:00Z">
                          <w:rPr>
                            <w:i/>
                            <w:iCs/>
                            <w:vertAlign w:val="subscript"/>
                          </w:rPr>
                        </w:rPrChange>
                      </w:rPr>
                      <w:delText xml:space="preserve">q, </w:delText>
                    </w:r>
                  </w:del>
                  <w:del w:id="935" w:author="ERCOT" w:date="2024-04-04T12:15:00Z">
                    <w:r w:rsidRPr="008F2343">
                      <w:rPr>
                        <w:i/>
                        <w:sz w:val="20"/>
                        <w:szCs w:val="20"/>
                        <w:vertAlign w:val="subscript"/>
                      </w:rPr>
                      <w:delText xml:space="preserve">r, </w:delText>
                    </w:r>
                  </w:del>
                  <w:del w:id="936" w:author="ERCOT" w:date="2024-04-04T12:37:00Z">
                    <w:r w:rsidRPr="008F2343" w:rsidDel="001E1F97">
                      <w:rPr>
                        <w:b/>
                        <w:i/>
                        <w:iCs/>
                        <w:sz w:val="20"/>
                        <w:szCs w:val="20"/>
                        <w:vertAlign w:val="subscript"/>
                        <w:rPrChange w:id="937" w:author="ERCOT" w:date="2024-04-04T12:15:00Z">
                          <w:rPr>
                            <w:i/>
                            <w:iCs/>
                            <w:vertAlign w:val="subscript"/>
                          </w:rPr>
                        </w:rPrChange>
                      </w:rPr>
                      <w:delText>h</w:delText>
                    </w:r>
                  </w:del>
                </w:p>
              </w:tc>
              <w:tc>
                <w:tcPr>
                  <w:tcW w:w="615" w:type="pct"/>
                </w:tcPr>
                <w:p w14:paraId="1D3957D2" w14:textId="595A51BB" w:rsidR="00FA4931" w:rsidRPr="008F2343" w:rsidDel="001E1F97" w:rsidRDefault="00FA4931" w:rsidP="00FA4931">
                  <w:pPr>
                    <w:spacing w:after="60"/>
                    <w:jc w:val="center"/>
                    <w:rPr>
                      <w:del w:id="938" w:author="ERCOT" w:date="2024-04-04T12:37:00Z"/>
                      <w:sz w:val="20"/>
                      <w:szCs w:val="20"/>
                    </w:rPr>
                  </w:pPr>
                  <w:del w:id="939" w:author="ERCOT" w:date="2024-04-04T12:37:00Z">
                    <w:r w:rsidRPr="008F2343" w:rsidDel="001E1F97">
                      <w:rPr>
                        <w:sz w:val="20"/>
                        <w:szCs w:val="20"/>
                      </w:rPr>
                      <w:delText>MW</w:delText>
                    </w:r>
                  </w:del>
                </w:p>
              </w:tc>
              <w:tc>
                <w:tcPr>
                  <w:tcW w:w="3154" w:type="pct"/>
                </w:tcPr>
                <w:p w14:paraId="3BEACD5C" w14:textId="425E0D47" w:rsidR="00FA4931" w:rsidRPr="008F2343" w:rsidDel="001E1F97" w:rsidRDefault="00FA4931" w:rsidP="00FA4931">
                  <w:pPr>
                    <w:spacing w:after="60"/>
                    <w:rPr>
                      <w:del w:id="940" w:author="ERCOT" w:date="2024-04-04T12:37:00Z"/>
                      <w:i/>
                      <w:sz w:val="20"/>
                      <w:szCs w:val="20"/>
                    </w:rPr>
                  </w:pPr>
                  <w:del w:id="941" w:author="ERCOT" w:date="2024-04-04T12:37:00Z">
                    <w:r w:rsidRPr="008F2343" w:rsidDel="001E1F97">
                      <w:rPr>
                        <w:i/>
                        <w:sz w:val="20"/>
                        <w:szCs w:val="20"/>
                      </w:rPr>
                      <w:delText xml:space="preserve">Ancillary Service </w:delText>
                    </w:r>
                  </w:del>
                  <w:del w:id="942" w:author="ERCOT" w:date="2024-04-04T12:15:00Z">
                    <w:r w:rsidRPr="008F2343">
                      <w:rPr>
                        <w:i/>
                        <w:sz w:val="20"/>
                        <w:szCs w:val="20"/>
                      </w:rPr>
                      <w:delText xml:space="preserve">Offer Level 5 at </w:delText>
                    </w:r>
                  </w:del>
                  <w:del w:id="943" w:author="ERCOT" w:date="2024-04-04T12:37:00Z">
                    <w:r w:rsidRPr="008F2343" w:rsidDel="001E1F97">
                      <w:rPr>
                        <w:i/>
                        <w:sz w:val="20"/>
                        <w:szCs w:val="20"/>
                      </w:rPr>
                      <w:delText xml:space="preserve">End of Adjustment Period– </w:delText>
                    </w:r>
                    <w:r w:rsidRPr="008F2343" w:rsidDel="001E1F97">
                      <w:rPr>
                        <w:sz w:val="20"/>
                        <w:szCs w:val="20"/>
                      </w:rPr>
                      <w:delText xml:space="preserve">The capacity </w:delText>
                    </w:r>
                  </w:del>
                  <w:del w:id="944" w:author="ERCOT" w:date="2024-04-04T12:15:00Z">
                    <w:r w:rsidRPr="008F2343">
                      <w:rPr>
                        <w:sz w:val="20"/>
                        <w:szCs w:val="20"/>
                      </w:rPr>
                      <w:delText xml:space="preserve">represented by validated </w:delText>
                    </w:r>
                  </w:del>
                  <w:del w:id="945" w:author="ERCOT" w:date="2024-04-04T12:37:00Z">
                    <w:r w:rsidRPr="008F2343" w:rsidDel="001E1F97">
                      <w:rPr>
                        <w:sz w:val="20"/>
                        <w:szCs w:val="20"/>
                      </w:rPr>
                      <w:delText xml:space="preserve">Reg-Up, RRS, ECRS, and Non-Spin </w:delText>
                    </w:r>
                  </w:del>
                  <w:del w:id="946" w:author="ERCOT" w:date="2024-04-04T12:15:00Z">
                    <w:r w:rsidRPr="008F2343">
                      <w:rPr>
                        <w:sz w:val="20"/>
                        <w:szCs w:val="20"/>
                      </w:rPr>
                      <w:delText xml:space="preserve">Ancillary Service Offers for Resource </w:delText>
                    </w:r>
                    <w:r w:rsidRPr="008F2343">
                      <w:rPr>
                        <w:i/>
                        <w:sz w:val="20"/>
                        <w:szCs w:val="20"/>
                      </w:rPr>
                      <w:delText xml:space="preserve">r </w:delText>
                    </w:r>
                    <w:r w:rsidRPr="008F2343">
                      <w:rPr>
                        <w:sz w:val="20"/>
                        <w:szCs w:val="20"/>
                      </w:rPr>
                      <w:delText xml:space="preserve">represented by QSE </w:delText>
                    </w:r>
                    <w:r w:rsidRPr="008F2343">
                      <w:rPr>
                        <w:i/>
                        <w:sz w:val="20"/>
                        <w:szCs w:val="20"/>
                      </w:rPr>
                      <w:delText xml:space="preserve">q </w:delText>
                    </w:r>
                    <w:r w:rsidRPr="008F2343">
                      <w:rPr>
                        <w:sz w:val="20"/>
                        <w:szCs w:val="20"/>
                      </w:rPr>
                      <w:delText xml:space="preserve">at the </w:delText>
                    </w:r>
                  </w:del>
                  <w:del w:id="947" w:author="ERCOT" w:date="2024-04-04T12:37:00Z">
                    <w:r w:rsidRPr="008F2343" w:rsidDel="001E1F97">
                      <w:rPr>
                        <w:sz w:val="20"/>
                        <w:szCs w:val="20"/>
                      </w:rPr>
                      <w:delText xml:space="preserve">end of </w:delText>
                    </w:r>
                  </w:del>
                  <w:del w:id="948" w:author="ERCOT" w:date="2024-04-04T12:15:00Z">
                    <w:r w:rsidRPr="008F2343">
                      <w:rPr>
                        <w:sz w:val="20"/>
                        <w:szCs w:val="20"/>
                      </w:rPr>
                      <w:delText xml:space="preserve">the </w:delText>
                    </w:r>
                  </w:del>
                  <w:del w:id="949" w:author="ERCOT" w:date="2024-04-04T12:37:00Z">
                    <w:r w:rsidRPr="008F2343" w:rsidDel="001E1F97">
                      <w:rPr>
                        <w:sz w:val="20"/>
                        <w:szCs w:val="20"/>
                      </w:rPr>
                      <w:delText xml:space="preserve">Adjustment Period for the hour </w:delText>
                    </w:r>
                    <w:r w:rsidRPr="008F2343" w:rsidDel="001E1F97">
                      <w:rPr>
                        <w:i/>
                        <w:sz w:val="20"/>
                        <w:szCs w:val="20"/>
                      </w:rPr>
                      <w:delText>h</w:delText>
                    </w:r>
                    <w:r w:rsidRPr="008F2343" w:rsidDel="001E1F97">
                      <w:rPr>
                        <w:iCs/>
                        <w:sz w:val="20"/>
                        <w:szCs w:val="20"/>
                        <w:rPrChange w:id="950" w:author="ERCOT" w:date="2024-04-04T12:15:00Z">
                          <w:rPr>
                            <w:i/>
                            <w:iCs/>
                          </w:rPr>
                        </w:rPrChange>
                      </w:rPr>
                      <w:delText xml:space="preserve"> </w:delText>
                    </w:r>
                    <w:r w:rsidRPr="008F2343" w:rsidDel="001E1F97">
                      <w:rPr>
                        <w:sz w:val="20"/>
                        <w:szCs w:val="20"/>
                      </w:rPr>
                      <w:delText>that includes the 15-minute Settlement Interval.</w:delText>
                    </w:r>
                  </w:del>
                  <w:del w:id="951"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8F2343">
                      <w:rPr>
                        <w:i/>
                        <w:sz w:val="20"/>
                        <w:szCs w:val="20"/>
                      </w:rPr>
                      <w:delText>h</w:delText>
                    </w:r>
                    <w:r w:rsidRPr="008F2343">
                      <w:rPr>
                        <w:sz w:val="20"/>
                        <w:szCs w:val="20"/>
                      </w:rPr>
                      <w:delText>.</w:delText>
                    </w:r>
                  </w:del>
                </w:p>
              </w:tc>
            </w:tr>
            <w:tr w:rsidR="00FA4931" w:rsidDel="001E1F97" w14:paraId="482F0C74" w14:textId="5321869A" w:rsidTr="001E1F97">
              <w:trPr>
                <w:cantSplit/>
                <w:del w:id="952" w:author="ERCOT" w:date="2024-04-04T12:37:00Z"/>
              </w:trPr>
              <w:tc>
                <w:tcPr>
                  <w:tcW w:w="1231" w:type="pct"/>
                </w:tcPr>
                <w:p w14:paraId="4EDF2B27" w14:textId="5EFF5A63" w:rsidR="00FA4931" w:rsidRPr="008F2343" w:rsidDel="001E1F97" w:rsidRDefault="00FA4931" w:rsidP="00FA4931">
                  <w:pPr>
                    <w:spacing w:after="60"/>
                    <w:rPr>
                      <w:del w:id="953" w:author="ERCOT" w:date="2024-04-04T12:37:00Z"/>
                      <w:sz w:val="20"/>
                      <w:szCs w:val="20"/>
                    </w:rPr>
                  </w:pPr>
                  <w:del w:id="954" w:author="ERCOT" w:date="2024-04-04T12:15:00Z">
                    <w:r w:rsidRPr="008F2343">
                      <w:rPr>
                        <w:sz w:val="20"/>
                        <w:szCs w:val="20"/>
                      </w:rPr>
                      <w:delText>ASOFR6ADJ</w:delText>
                    </w:r>
                  </w:del>
                  <w:del w:id="955" w:author="ERCOT" w:date="2024-04-04T12:37:00Z">
                    <w:r w:rsidRPr="008F2343" w:rsidDel="001E1F97">
                      <w:rPr>
                        <w:b/>
                        <w:iCs/>
                        <w:sz w:val="20"/>
                        <w:szCs w:val="20"/>
                        <w:rPrChange w:id="956" w:author="ERCOT" w:date="2024-04-04T12:15:00Z">
                          <w:rPr>
                            <w:i/>
                            <w:iCs/>
                            <w:vertAlign w:val="subscript"/>
                          </w:rPr>
                        </w:rPrChange>
                      </w:rPr>
                      <w:delText xml:space="preserve"> </w:delText>
                    </w:r>
                    <w:r w:rsidRPr="008F2343" w:rsidDel="001E1F97">
                      <w:rPr>
                        <w:b/>
                        <w:i/>
                        <w:iCs/>
                        <w:sz w:val="20"/>
                        <w:szCs w:val="20"/>
                        <w:vertAlign w:val="subscript"/>
                        <w:rPrChange w:id="957" w:author="ERCOT" w:date="2024-04-04T12:15:00Z">
                          <w:rPr>
                            <w:i/>
                            <w:iCs/>
                            <w:vertAlign w:val="subscript"/>
                          </w:rPr>
                        </w:rPrChange>
                      </w:rPr>
                      <w:delText xml:space="preserve">q, </w:delText>
                    </w:r>
                  </w:del>
                  <w:del w:id="958" w:author="ERCOT" w:date="2024-04-04T12:15:00Z">
                    <w:r w:rsidRPr="008F2343">
                      <w:rPr>
                        <w:i/>
                        <w:sz w:val="20"/>
                        <w:szCs w:val="20"/>
                        <w:vertAlign w:val="subscript"/>
                      </w:rPr>
                      <w:delText xml:space="preserve">r, </w:delText>
                    </w:r>
                  </w:del>
                  <w:del w:id="959" w:author="ERCOT" w:date="2024-04-04T12:37:00Z">
                    <w:r w:rsidRPr="008F2343" w:rsidDel="001E1F97">
                      <w:rPr>
                        <w:b/>
                        <w:i/>
                        <w:iCs/>
                        <w:sz w:val="20"/>
                        <w:szCs w:val="20"/>
                        <w:vertAlign w:val="subscript"/>
                        <w:rPrChange w:id="960" w:author="ERCOT" w:date="2024-04-04T12:15:00Z">
                          <w:rPr>
                            <w:i/>
                            <w:iCs/>
                            <w:vertAlign w:val="subscript"/>
                          </w:rPr>
                        </w:rPrChange>
                      </w:rPr>
                      <w:delText>h</w:delText>
                    </w:r>
                  </w:del>
                </w:p>
              </w:tc>
              <w:tc>
                <w:tcPr>
                  <w:tcW w:w="615" w:type="pct"/>
                </w:tcPr>
                <w:p w14:paraId="62875F64" w14:textId="54B79FDD" w:rsidR="00FA4931" w:rsidRPr="008F2343" w:rsidDel="001E1F97" w:rsidRDefault="00FA4931" w:rsidP="00FA4931">
                  <w:pPr>
                    <w:spacing w:after="60"/>
                    <w:jc w:val="center"/>
                    <w:rPr>
                      <w:del w:id="961" w:author="ERCOT" w:date="2024-04-04T12:37:00Z"/>
                      <w:sz w:val="20"/>
                      <w:szCs w:val="20"/>
                    </w:rPr>
                  </w:pPr>
                  <w:del w:id="962" w:author="ERCOT" w:date="2024-04-04T12:37:00Z">
                    <w:r w:rsidRPr="008F2343" w:rsidDel="001E1F97">
                      <w:rPr>
                        <w:sz w:val="20"/>
                        <w:szCs w:val="20"/>
                      </w:rPr>
                      <w:delText>MW</w:delText>
                    </w:r>
                  </w:del>
                </w:p>
              </w:tc>
              <w:tc>
                <w:tcPr>
                  <w:tcW w:w="3154" w:type="pct"/>
                </w:tcPr>
                <w:p w14:paraId="7E637290" w14:textId="51555EC5" w:rsidR="00FA4931" w:rsidRPr="008F2343" w:rsidDel="001E1F97" w:rsidRDefault="00FA4931" w:rsidP="00FA4931">
                  <w:pPr>
                    <w:spacing w:after="60"/>
                    <w:rPr>
                      <w:del w:id="963" w:author="ERCOT" w:date="2024-04-04T12:37:00Z"/>
                      <w:i/>
                      <w:sz w:val="20"/>
                      <w:szCs w:val="20"/>
                    </w:rPr>
                  </w:pPr>
                  <w:del w:id="964" w:author="ERCOT" w:date="2024-04-04T12:37:00Z">
                    <w:r w:rsidRPr="008F2343" w:rsidDel="001E1F97">
                      <w:rPr>
                        <w:i/>
                        <w:sz w:val="20"/>
                        <w:szCs w:val="20"/>
                      </w:rPr>
                      <w:delText xml:space="preserve">Ancillary Service </w:delText>
                    </w:r>
                  </w:del>
                  <w:del w:id="965" w:author="ERCOT" w:date="2024-04-04T12:15:00Z">
                    <w:r w:rsidRPr="008F2343">
                      <w:rPr>
                        <w:i/>
                        <w:sz w:val="20"/>
                        <w:szCs w:val="20"/>
                      </w:rPr>
                      <w:delText xml:space="preserve">Offer Level 6 </w:delText>
                    </w:r>
                  </w:del>
                  <w:del w:id="966" w:author="ERCOT" w:date="2024-04-04T12:37:00Z">
                    <w:r w:rsidRPr="008F2343" w:rsidDel="001E1F97">
                      <w:rPr>
                        <w:i/>
                        <w:sz w:val="20"/>
                        <w:szCs w:val="20"/>
                      </w:rPr>
                      <w:delText xml:space="preserve">at End of Adjustment Period </w:delText>
                    </w:r>
                    <w:r w:rsidRPr="008F2343" w:rsidDel="001E1F97">
                      <w:rPr>
                        <w:iCs/>
                        <w:sz w:val="20"/>
                        <w:szCs w:val="20"/>
                        <w:rPrChange w:id="967" w:author="ERCOT" w:date="2024-04-04T12:15:00Z">
                          <w:rPr>
                            <w:i/>
                            <w:iCs/>
                          </w:rPr>
                        </w:rPrChange>
                      </w:rPr>
                      <w:delText xml:space="preserve">– </w:delText>
                    </w:r>
                    <w:r w:rsidRPr="008F2343" w:rsidDel="001E1F97">
                      <w:rPr>
                        <w:sz w:val="20"/>
                        <w:szCs w:val="20"/>
                      </w:rPr>
                      <w:delText xml:space="preserve">The </w:delText>
                    </w:r>
                  </w:del>
                  <w:del w:id="968" w:author="ERCOT" w:date="2024-04-04T12:15:00Z">
                    <w:r w:rsidRPr="008F2343">
                      <w:rPr>
                        <w:sz w:val="20"/>
                        <w:szCs w:val="20"/>
                      </w:rPr>
                      <w:delText>capacity represented by validated Reg-Down</w:delText>
                    </w:r>
                  </w:del>
                  <w:del w:id="969" w:author="ERCOT" w:date="2024-04-04T12:37:00Z">
                    <w:r w:rsidRPr="008F2343" w:rsidDel="001E1F97">
                      <w:rPr>
                        <w:sz w:val="20"/>
                        <w:szCs w:val="20"/>
                      </w:rPr>
                      <w:delText xml:space="preserve"> Ancillary Service </w:delText>
                    </w:r>
                  </w:del>
                  <w:del w:id="970" w:author="ERCOT" w:date="2024-04-04T12:15:00Z">
                    <w:r w:rsidRPr="008F2343">
                      <w:rPr>
                        <w:sz w:val="20"/>
                        <w:szCs w:val="20"/>
                      </w:rPr>
                      <w:delText xml:space="preserve">Offers for Resource </w:delText>
                    </w:r>
                    <w:r w:rsidRPr="008F2343">
                      <w:rPr>
                        <w:i/>
                        <w:sz w:val="20"/>
                        <w:szCs w:val="20"/>
                      </w:rPr>
                      <w:delText xml:space="preserve">r </w:delText>
                    </w:r>
                    <w:r w:rsidRPr="008F2343">
                      <w:rPr>
                        <w:sz w:val="20"/>
                        <w:szCs w:val="20"/>
                      </w:rPr>
                      <w:delText>represented</w:delText>
                    </w:r>
                  </w:del>
                  <w:del w:id="971" w:author="ERCOT" w:date="2024-04-04T12:37:00Z">
                    <w:r w:rsidRPr="008F2343" w:rsidDel="001E1F97">
                      <w:rPr>
                        <w:sz w:val="20"/>
                        <w:szCs w:val="20"/>
                      </w:rPr>
                      <w:delText xml:space="preserve"> by QSE </w:delText>
                    </w:r>
                  </w:del>
                  <w:del w:id="972" w:author="ERCOT" w:date="2024-04-04T12:15:00Z">
                    <w:r w:rsidRPr="008F2343">
                      <w:rPr>
                        <w:i/>
                        <w:sz w:val="20"/>
                        <w:szCs w:val="20"/>
                      </w:rPr>
                      <w:delText>q</w:delText>
                    </w:r>
                  </w:del>
                  <w:del w:id="973" w:author="ERCOT" w:date="2024-04-04T12:37:00Z">
                    <w:r w:rsidRPr="008F2343" w:rsidDel="001E1F97">
                      <w:rPr>
                        <w:iCs/>
                        <w:sz w:val="20"/>
                        <w:szCs w:val="20"/>
                        <w:rPrChange w:id="974" w:author="ERCOT" w:date="2024-04-04T12:15:00Z">
                          <w:rPr>
                            <w:i/>
                            <w:iCs/>
                          </w:rPr>
                        </w:rPrChange>
                      </w:rPr>
                      <w:delText xml:space="preserve"> </w:delText>
                    </w:r>
                    <w:r w:rsidRPr="008F2343" w:rsidDel="001E1F97">
                      <w:rPr>
                        <w:sz w:val="20"/>
                        <w:szCs w:val="20"/>
                      </w:rPr>
                      <w:delText xml:space="preserve">at the end of </w:delText>
                    </w:r>
                  </w:del>
                  <w:del w:id="975" w:author="ERCOT" w:date="2024-04-04T12:15:00Z">
                    <w:r w:rsidRPr="008F2343">
                      <w:rPr>
                        <w:sz w:val="20"/>
                        <w:szCs w:val="20"/>
                      </w:rPr>
                      <w:delText xml:space="preserve">the </w:delText>
                    </w:r>
                  </w:del>
                  <w:del w:id="976" w:author="ERCOT" w:date="2024-04-04T12:37:00Z">
                    <w:r w:rsidRPr="008F2343" w:rsidDel="001E1F97">
                      <w:rPr>
                        <w:sz w:val="20"/>
                        <w:szCs w:val="20"/>
                      </w:rPr>
                      <w:delText xml:space="preserve">Adjustment Period for the hour </w:delText>
                    </w:r>
                    <w:r w:rsidRPr="008F2343" w:rsidDel="001E1F97">
                      <w:rPr>
                        <w:i/>
                        <w:sz w:val="20"/>
                        <w:szCs w:val="20"/>
                      </w:rPr>
                      <w:delText>h</w:delText>
                    </w:r>
                    <w:r w:rsidRPr="008F2343" w:rsidDel="001E1F97">
                      <w:rPr>
                        <w:iCs/>
                        <w:sz w:val="20"/>
                        <w:szCs w:val="20"/>
                        <w:rPrChange w:id="977" w:author="ERCOT" w:date="2024-04-04T12:15:00Z">
                          <w:rPr>
                            <w:i/>
                            <w:iCs/>
                          </w:rPr>
                        </w:rPrChange>
                      </w:rPr>
                      <w:delText xml:space="preserve"> </w:delText>
                    </w:r>
                    <w:r w:rsidRPr="008F2343" w:rsidDel="001E1F97">
                      <w:rPr>
                        <w:sz w:val="20"/>
                        <w:szCs w:val="20"/>
                      </w:rPr>
                      <w:delText>that includes the 15-minute Settlement Interval</w:delText>
                    </w:r>
                  </w:del>
                  <w:del w:id="978"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is a Combined Cycle Generation Resource within</w:delText>
                    </w:r>
                  </w:del>
                  <w:del w:id="979" w:author="ERCOT" w:date="2024-04-04T12:37:00Z">
                    <w:r w:rsidRPr="008F2343" w:rsidDel="001E1F97">
                      <w:rPr>
                        <w:sz w:val="20"/>
                        <w:szCs w:val="20"/>
                      </w:rPr>
                      <w:delText xml:space="preserve"> the </w:delText>
                    </w:r>
                  </w:del>
                  <w:del w:id="980" w:author="ERCOT" w:date="2024-04-04T12:15:00Z">
                    <w:r w:rsidRPr="008F2343">
                      <w:rPr>
                        <w:sz w:val="20"/>
                        <w:szCs w:val="20"/>
                      </w:rPr>
                      <w:delText xml:space="preserve">Combined Cycle Train.  A Resource’s offered capacity is only included in the sum to the extent that the Resource’s </w:delText>
                    </w:r>
                  </w:del>
                  <w:del w:id="981" w:author="ERCOT" w:date="2024-04-04T12:37:00Z">
                    <w:r w:rsidRPr="008F2343" w:rsidDel="001E1F97">
                      <w:rPr>
                        <w:sz w:val="20"/>
                        <w:szCs w:val="20"/>
                      </w:rPr>
                      <w:delText xml:space="preserve">COP </w:delText>
                    </w:r>
                  </w:del>
                  <w:del w:id="982" w:author="ERCOT" w:date="2024-04-04T12:15:00Z">
                    <w:r w:rsidRPr="008F2343">
                      <w:rPr>
                        <w:sz w:val="20"/>
                        <w:szCs w:val="20"/>
                      </w:rPr>
                      <w:delText xml:space="preserve">status and Ancillary Service Capability indicate it would be capable of providing the Ancillary Service during the hour </w:delText>
                    </w:r>
                    <w:r w:rsidRPr="008F2343">
                      <w:rPr>
                        <w:i/>
                        <w:sz w:val="20"/>
                        <w:szCs w:val="20"/>
                      </w:rPr>
                      <w:delText>h</w:delText>
                    </w:r>
                  </w:del>
                  <w:del w:id="983" w:author="ERCOT" w:date="2024-04-04T12:37:00Z">
                    <w:r w:rsidRPr="008F2343" w:rsidDel="001E1F97">
                      <w:rPr>
                        <w:sz w:val="20"/>
                        <w:szCs w:val="20"/>
                      </w:rPr>
                      <w:delText>.</w:delText>
                    </w:r>
                  </w:del>
                </w:p>
              </w:tc>
            </w:tr>
            <w:tr w:rsidR="00FA4931" w14:paraId="43791FFE" w14:textId="77777777" w:rsidTr="001E1F97">
              <w:trPr>
                <w:cantSplit/>
                <w:ins w:id="984" w:author="ERCOT" w:date="2024-04-04T12:38:00Z"/>
              </w:trPr>
              <w:tc>
                <w:tcPr>
                  <w:tcW w:w="1231" w:type="pct"/>
                </w:tcPr>
                <w:p w14:paraId="7E040B2E" w14:textId="3060FBA5" w:rsidR="00FA4931" w:rsidRPr="0079770A" w:rsidRDefault="00FA4931" w:rsidP="00FA4931">
                  <w:pPr>
                    <w:pStyle w:val="TableBody"/>
                    <w:rPr>
                      <w:ins w:id="985" w:author="ERCOT" w:date="2024-04-04T12:38:00Z"/>
                    </w:rPr>
                  </w:pPr>
                  <w:ins w:id="986" w:author="ERCOT" w:date="2024-04-04T12:56:00Z">
                    <w:r w:rsidRPr="008F36C0">
                      <w:rPr>
                        <w:bCs/>
                      </w:rPr>
                      <w:t>PFPOS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7C2DD081" w14:textId="64CF9312" w:rsidR="00FA4931" w:rsidRPr="0079770A" w:rsidRDefault="00FA4931" w:rsidP="00FA4931">
                  <w:pPr>
                    <w:pStyle w:val="TableBody"/>
                    <w:jc w:val="center"/>
                    <w:rPr>
                      <w:ins w:id="987" w:author="ERCOT" w:date="2024-04-04T12:38:00Z"/>
                    </w:rPr>
                  </w:pPr>
                  <w:ins w:id="988" w:author="ERCOT" w:date="2024-04-04T12:56:00Z">
                    <w:r>
                      <w:t>MW</w:t>
                    </w:r>
                  </w:ins>
                </w:p>
              </w:tc>
              <w:tc>
                <w:tcPr>
                  <w:tcW w:w="3154" w:type="pct"/>
                </w:tcPr>
                <w:p w14:paraId="04A4DB2E" w14:textId="31726C52" w:rsidR="00FA4931" w:rsidRPr="0079770A" w:rsidRDefault="00FA4931" w:rsidP="00FA4931">
                  <w:pPr>
                    <w:pStyle w:val="TableBody"/>
                    <w:rPr>
                      <w:ins w:id="989" w:author="ERCOT" w:date="2024-04-04T12:38:00Z"/>
                      <w:i/>
                    </w:rPr>
                  </w:pPr>
                  <w:ins w:id="990" w:author="ERCOT" w:date="2024-04-04T12:56:00Z">
                    <w:r w:rsidRPr="008F36C0">
                      <w:rPr>
                        <w:i/>
                      </w:rPr>
                      <w:t xml:space="preserve">Responsive Reserve (Governor Response or Governor-Like Response) Position at </w:t>
                    </w:r>
                    <w:r>
                      <w:rPr>
                        <w:i/>
                      </w:rPr>
                      <w:t>End of Adjustment Period</w:t>
                    </w:r>
                  </w:ins>
                  <w:ins w:id="991" w:author="ERCOT" w:date="2024-05-24T10:00:00Z">
                    <w:r w:rsidR="00D05977" w:rsidRPr="0079770A">
                      <w:t>—</w:t>
                    </w:r>
                  </w:ins>
                  <w:ins w:id="992" w:author="ERCOT" w:date="2024-04-04T12:56:00Z">
                    <w:r w:rsidRPr="00C93BDD">
                      <w:t xml:space="preserve">The </w:t>
                    </w:r>
                    <w:r>
                      <w:t xml:space="preserve">QSE </w:t>
                    </w:r>
                    <w:r w:rsidRPr="002A63B2">
                      <w:rPr>
                        <w:i/>
                      </w:rPr>
                      <w:t>q’s</w:t>
                    </w:r>
                    <w:r>
                      <w:rPr>
                        <w:i/>
                      </w:rPr>
                      <w:t xml:space="preserve"> </w:t>
                    </w:r>
                  </w:ins>
                  <w:ins w:id="993" w:author="ERCOT" w:date="2024-04-18T10:58:00Z">
                    <w:r w:rsidR="00B75ECE" w:rsidRPr="00E24D9A">
                      <w:rPr>
                        <w:iCs w:val="0"/>
                      </w:rPr>
                      <w:t xml:space="preserve">net </w:t>
                    </w:r>
                  </w:ins>
                  <w:ins w:id="994" w:author="ERCOT" w:date="2024-04-04T12:56:00Z">
                    <w:r>
                      <w:t>RRS-PFR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ins w:id="995" w:author="ERCOT" w:date="2024-04-18T08:09:00Z">
                    <w:r w:rsidR="006368FD">
                      <w:t xml:space="preserve"> This value can be positive or negative.</w:t>
                    </w:r>
                  </w:ins>
                </w:p>
              </w:tc>
            </w:tr>
            <w:tr w:rsidR="00FA4931" w14:paraId="76B0D975" w14:textId="77777777" w:rsidTr="001E1F97">
              <w:trPr>
                <w:cantSplit/>
                <w:ins w:id="996" w:author="ERCOT" w:date="2024-04-04T12:38:00Z"/>
              </w:trPr>
              <w:tc>
                <w:tcPr>
                  <w:tcW w:w="1231" w:type="pct"/>
                </w:tcPr>
                <w:p w14:paraId="18CD3A87" w14:textId="7B1FEC51" w:rsidR="00FA4931" w:rsidRPr="0079770A" w:rsidRDefault="00FA4931" w:rsidP="00FA4931">
                  <w:pPr>
                    <w:pStyle w:val="TableBody"/>
                    <w:rPr>
                      <w:ins w:id="997" w:author="ERCOT" w:date="2024-04-04T12:38:00Z"/>
                    </w:rPr>
                  </w:pPr>
                  <w:ins w:id="998" w:author="ERCOT" w:date="2024-04-04T12:56:00Z">
                    <w:r w:rsidRPr="008F36C0">
                      <w:rPr>
                        <w:bCs/>
                      </w:rPr>
                      <w:t>UFPOS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144B0C10" w14:textId="7C77DB41" w:rsidR="00FA4931" w:rsidRPr="0079770A" w:rsidRDefault="00FA4931" w:rsidP="00FA4931">
                  <w:pPr>
                    <w:pStyle w:val="TableBody"/>
                    <w:jc w:val="center"/>
                    <w:rPr>
                      <w:ins w:id="999" w:author="ERCOT" w:date="2024-04-04T12:38:00Z"/>
                    </w:rPr>
                  </w:pPr>
                  <w:ins w:id="1000" w:author="ERCOT" w:date="2024-04-04T12:56:00Z">
                    <w:r>
                      <w:t>MW</w:t>
                    </w:r>
                  </w:ins>
                </w:p>
              </w:tc>
              <w:tc>
                <w:tcPr>
                  <w:tcW w:w="3154" w:type="pct"/>
                </w:tcPr>
                <w:p w14:paraId="1E1A6C13" w14:textId="4BE8EAD2" w:rsidR="00FA4931" w:rsidRPr="0079770A" w:rsidRDefault="00FA4931" w:rsidP="00FA4931">
                  <w:pPr>
                    <w:pStyle w:val="TableBody"/>
                    <w:rPr>
                      <w:ins w:id="1001" w:author="ERCOT" w:date="2024-04-04T12:38:00Z"/>
                      <w:i/>
                    </w:rPr>
                  </w:pPr>
                  <w:ins w:id="1002" w:author="ERCOT" w:date="2024-04-04T12:56:00Z">
                    <w:r w:rsidRPr="008F36C0">
                      <w:rPr>
                        <w:i/>
                      </w:rPr>
                      <w:t xml:space="preserve">Responsive Reserve (Under Frequency trigger at 59.7 Hz.) Position at </w:t>
                    </w:r>
                    <w:r>
                      <w:rPr>
                        <w:i/>
                      </w:rPr>
                      <w:t>End of Adjustment Period</w:t>
                    </w:r>
                  </w:ins>
                  <w:ins w:id="1003" w:author="ERCOT" w:date="2024-05-24T10:00:00Z">
                    <w:r w:rsidR="00D05977" w:rsidRPr="0079770A">
                      <w:t>—</w:t>
                    </w:r>
                  </w:ins>
                  <w:ins w:id="1004" w:author="ERCOT" w:date="2024-04-04T12:56:00Z">
                    <w:r w:rsidRPr="00C93BDD">
                      <w:t xml:space="preserve">The </w:t>
                    </w:r>
                    <w:r>
                      <w:t xml:space="preserve">QSE </w:t>
                    </w:r>
                    <w:r w:rsidRPr="002A63B2">
                      <w:rPr>
                        <w:i/>
                      </w:rPr>
                      <w:t>q’s</w:t>
                    </w:r>
                    <w:r>
                      <w:rPr>
                        <w:i/>
                      </w:rPr>
                      <w:t xml:space="preserve"> </w:t>
                    </w:r>
                  </w:ins>
                  <w:ins w:id="1005" w:author="ERCOT" w:date="2024-04-18T10:58:00Z">
                    <w:r w:rsidR="00B75ECE" w:rsidRPr="00E24D9A">
                      <w:rPr>
                        <w:iCs w:val="0"/>
                      </w:rPr>
                      <w:t xml:space="preserve">net </w:t>
                    </w:r>
                  </w:ins>
                  <w:ins w:id="1006" w:author="ERCOT" w:date="2024-04-04T12:56:00Z">
                    <w:r>
                      <w:t>RRS-UFR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ins w:id="1007" w:author="ERCOT" w:date="2024-04-18T08:09:00Z">
                    <w:r w:rsidR="006368FD">
                      <w:t xml:space="preserve"> </w:t>
                    </w:r>
                  </w:ins>
                  <w:ins w:id="1008" w:author="ERCOT" w:date="2024-06-04T08:56:00Z">
                    <w:r w:rsidR="000F36C2">
                      <w:t xml:space="preserve"> </w:t>
                    </w:r>
                  </w:ins>
                  <w:ins w:id="1009" w:author="ERCOT" w:date="2024-04-18T08:09:00Z">
                    <w:r w:rsidR="006368FD">
                      <w:t>This value can be positive or negative.</w:t>
                    </w:r>
                  </w:ins>
                </w:p>
              </w:tc>
            </w:tr>
            <w:tr w:rsidR="00FA4931" w14:paraId="3FB670AC" w14:textId="77777777" w:rsidTr="001E1F97">
              <w:trPr>
                <w:cantSplit/>
                <w:ins w:id="1010" w:author="ERCOT" w:date="2024-04-04T12:38:00Z"/>
              </w:trPr>
              <w:tc>
                <w:tcPr>
                  <w:tcW w:w="1231" w:type="pct"/>
                </w:tcPr>
                <w:p w14:paraId="7993656C" w14:textId="238D00B3" w:rsidR="00FA4931" w:rsidRPr="0079770A" w:rsidRDefault="00FA4931" w:rsidP="00FA4931">
                  <w:pPr>
                    <w:pStyle w:val="TableBody"/>
                    <w:rPr>
                      <w:ins w:id="1011" w:author="ERCOT" w:date="2024-04-04T12:38:00Z"/>
                    </w:rPr>
                  </w:pPr>
                  <w:ins w:id="1012" w:author="ERCOT" w:date="2024-04-04T12:56:00Z">
                    <w:r w:rsidRPr="008F36C0">
                      <w:rPr>
                        <w:bCs/>
                      </w:rPr>
                      <w:lastRenderedPageBreak/>
                      <w:t>FFPOS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26A6CD42" w14:textId="5DE03D50" w:rsidR="00FA4931" w:rsidRPr="0079770A" w:rsidRDefault="00FA4931" w:rsidP="00FA4931">
                  <w:pPr>
                    <w:pStyle w:val="TableBody"/>
                    <w:jc w:val="center"/>
                    <w:rPr>
                      <w:ins w:id="1013" w:author="ERCOT" w:date="2024-04-04T12:38:00Z"/>
                    </w:rPr>
                  </w:pPr>
                  <w:ins w:id="1014" w:author="ERCOT" w:date="2024-04-04T12:56:00Z">
                    <w:r>
                      <w:t>MW</w:t>
                    </w:r>
                  </w:ins>
                </w:p>
              </w:tc>
              <w:tc>
                <w:tcPr>
                  <w:tcW w:w="3154" w:type="pct"/>
                </w:tcPr>
                <w:p w14:paraId="681D1B8A" w14:textId="6A9F7DDB" w:rsidR="00FA4931" w:rsidRPr="0079770A" w:rsidRDefault="00FA4931" w:rsidP="00FA4931">
                  <w:pPr>
                    <w:pStyle w:val="TableBody"/>
                    <w:rPr>
                      <w:ins w:id="1015" w:author="ERCOT" w:date="2024-04-04T12:38:00Z"/>
                      <w:i/>
                    </w:rPr>
                  </w:pPr>
                  <w:ins w:id="1016" w:author="ERCOT" w:date="2024-04-04T12:56:00Z">
                    <w:r w:rsidRPr="008F36C0">
                      <w:rPr>
                        <w:i/>
                      </w:rPr>
                      <w:t xml:space="preserve">Responsive Reserve (Fast Frequency Response) Position at </w:t>
                    </w:r>
                    <w:r>
                      <w:rPr>
                        <w:i/>
                      </w:rPr>
                      <w:t>End of Adjustment Period</w:t>
                    </w:r>
                  </w:ins>
                  <w:ins w:id="1017" w:author="ERCOT" w:date="2024-05-24T10:00:00Z">
                    <w:r w:rsidR="00D05977" w:rsidRPr="0079770A">
                      <w:t>—</w:t>
                    </w:r>
                  </w:ins>
                  <w:ins w:id="1018" w:author="ERCOT" w:date="2024-04-04T12:56:00Z">
                    <w:r w:rsidRPr="00C93BDD">
                      <w:t xml:space="preserve">The </w:t>
                    </w:r>
                    <w:r>
                      <w:t xml:space="preserve">QSE </w:t>
                    </w:r>
                    <w:r w:rsidRPr="002A63B2">
                      <w:rPr>
                        <w:i/>
                      </w:rPr>
                      <w:t>q’s</w:t>
                    </w:r>
                    <w:r>
                      <w:rPr>
                        <w:i/>
                      </w:rPr>
                      <w:t xml:space="preserve"> </w:t>
                    </w:r>
                  </w:ins>
                  <w:ins w:id="1019" w:author="ERCOT" w:date="2024-04-18T10:59:00Z">
                    <w:r w:rsidR="00B75ECE" w:rsidRPr="00E24D9A">
                      <w:rPr>
                        <w:iCs w:val="0"/>
                      </w:rPr>
                      <w:t xml:space="preserve">net </w:t>
                    </w:r>
                    <w:r w:rsidR="00B75ECE">
                      <w:rPr>
                        <w:iCs w:val="0"/>
                      </w:rPr>
                      <w:t xml:space="preserve">positive </w:t>
                    </w:r>
                  </w:ins>
                  <w:ins w:id="1020" w:author="ERCOT" w:date="2024-04-04T12:56:00Z">
                    <w:r>
                      <w:t>RRS-FFR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p>
              </w:tc>
            </w:tr>
            <w:tr w:rsidR="00FA4931" w14:paraId="16500EA0" w14:textId="77777777" w:rsidTr="001E1F97">
              <w:trPr>
                <w:cantSplit/>
                <w:ins w:id="1021" w:author="ERCOT" w:date="2024-04-04T12:38:00Z"/>
              </w:trPr>
              <w:tc>
                <w:tcPr>
                  <w:tcW w:w="1231" w:type="pct"/>
                </w:tcPr>
                <w:p w14:paraId="550D53C5" w14:textId="36BDC24A" w:rsidR="00FA4931" w:rsidRPr="0079770A" w:rsidRDefault="00FA4931" w:rsidP="00FA4931">
                  <w:pPr>
                    <w:pStyle w:val="TableBody"/>
                    <w:rPr>
                      <w:ins w:id="1022" w:author="ERCOT" w:date="2024-04-04T12:38:00Z"/>
                    </w:rPr>
                  </w:pPr>
                  <w:ins w:id="1023" w:author="ERCOT" w:date="2024-04-04T12:56:00Z">
                    <w:r w:rsidRPr="008F36C0">
                      <w:rPr>
                        <w:bCs/>
                      </w:rPr>
                      <w:t>E</w:t>
                    </w:r>
                    <w:r>
                      <w:rPr>
                        <w:bCs/>
                      </w:rPr>
                      <w:t>C</w:t>
                    </w:r>
                    <w:r w:rsidRPr="008F36C0">
                      <w:rPr>
                        <w:bCs/>
                      </w:rPr>
                      <w:t>SPOS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7B538BDF" w14:textId="4DDAF91C" w:rsidR="00FA4931" w:rsidRPr="0079770A" w:rsidRDefault="00FA4931" w:rsidP="00FA4931">
                  <w:pPr>
                    <w:pStyle w:val="TableBody"/>
                    <w:jc w:val="center"/>
                    <w:rPr>
                      <w:ins w:id="1024" w:author="ERCOT" w:date="2024-04-04T12:38:00Z"/>
                    </w:rPr>
                  </w:pPr>
                  <w:ins w:id="1025" w:author="ERCOT" w:date="2024-04-04T12:56:00Z">
                    <w:r>
                      <w:t>MW</w:t>
                    </w:r>
                  </w:ins>
                </w:p>
              </w:tc>
              <w:tc>
                <w:tcPr>
                  <w:tcW w:w="3154" w:type="pct"/>
                </w:tcPr>
                <w:p w14:paraId="4F29EC03" w14:textId="797BC401" w:rsidR="00FA4931" w:rsidRPr="0079770A" w:rsidRDefault="00FA4931" w:rsidP="00FA4931">
                  <w:pPr>
                    <w:pStyle w:val="TableBody"/>
                    <w:rPr>
                      <w:ins w:id="1026" w:author="ERCOT" w:date="2024-04-04T12:38:00Z"/>
                      <w:i/>
                    </w:rPr>
                  </w:pPr>
                  <w:ins w:id="1027" w:author="ERCOT" w:date="2024-04-04T12:56:00Z">
                    <w:r w:rsidRPr="008F36C0">
                      <w:rPr>
                        <w:i/>
                      </w:rPr>
                      <w:t>ERCOT Contingency Reserve Service (SCED Dispatchable) Position at End of Adjustment Period</w:t>
                    </w:r>
                  </w:ins>
                  <w:ins w:id="1028" w:author="ERCOT" w:date="2024-05-24T10:00:00Z">
                    <w:r w:rsidR="00D05977" w:rsidRPr="0079770A">
                      <w:t>—</w:t>
                    </w:r>
                  </w:ins>
                  <w:ins w:id="1029" w:author="ERCOT" w:date="2024-04-04T12:56:00Z">
                    <w:r w:rsidRPr="00C93BDD">
                      <w:t xml:space="preserve">The </w:t>
                    </w:r>
                    <w:r>
                      <w:t xml:space="preserve">QSE </w:t>
                    </w:r>
                    <w:r w:rsidRPr="002A63B2">
                      <w:rPr>
                        <w:i/>
                      </w:rPr>
                      <w:t>q’s</w:t>
                    </w:r>
                    <w:r>
                      <w:rPr>
                        <w:i/>
                      </w:rPr>
                      <w:t xml:space="preserve"> </w:t>
                    </w:r>
                  </w:ins>
                  <w:ins w:id="1030" w:author="ERCOT" w:date="2024-04-18T10:59:00Z">
                    <w:r w:rsidR="00B75ECE" w:rsidRPr="00E24D9A">
                      <w:rPr>
                        <w:iCs w:val="0"/>
                      </w:rPr>
                      <w:t xml:space="preserve">net </w:t>
                    </w:r>
                  </w:ins>
                  <w:ins w:id="1031" w:author="ERCOT" w:date="2024-04-04T12:56:00Z">
                    <w:r>
                      <w:t>ECRS SCED 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ins w:id="1032" w:author="ERCOT" w:date="2024-06-04T08:56:00Z">
                    <w:r w:rsidR="000F36C2">
                      <w:t xml:space="preserve"> </w:t>
                    </w:r>
                  </w:ins>
                  <w:ins w:id="1033" w:author="ERCOT" w:date="2024-04-18T08:10:00Z">
                    <w:r w:rsidR="006368FD">
                      <w:t xml:space="preserve"> This value can be positive or negative.</w:t>
                    </w:r>
                  </w:ins>
                </w:p>
              </w:tc>
            </w:tr>
            <w:tr w:rsidR="00FA4931" w14:paraId="67C34B0B" w14:textId="77777777" w:rsidTr="001E1F97">
              <w:trPr>
                <w:cantSplit/>
                <w:ins w:id="1034" w:author="ERCOT" w:date="2024-04-04T12:38:00Z"/>
              </w:trPr>
              <w:tc>
                <w:tcPr>
                  <w:tcW w:w="1231" w:type="pct"/>
                </w:tcPr>
                <w:p w14:paraId="184DDA4F" w14:textId="48269D56" w:rsidR="00FA4931" w:rsidRPr="0079770A" w:rsidRDefault="00FA4931" w:rsidP="00FA4931">
                  <w:pPr>
                    <w:pStyle w:val="TableBody"/>
                    <w:rPr>
                      <w:ins w:id="1035" w:author="ERCOT" w:date="2024-04-04T12:38:00Z"/>
                    </w:rPr>
                  </w:pPr>
                  <w:ins w:id="1036" w:author="ERCOT" w:date="2024-04-04T12:56:00Z">
                    <w:r w:rsidRPr="008F36C0">
                      <w:rPr>
                        <w:bCs/>
                      </w:rPr>
                      <w:t>E</w:t>
                    </w:r>
                    <w:r>
                      <w:rPr>
                        <w:bCs/>
                      </w:rPr>
                      <w:t>C</w:t>
                    </w:r>
                    <w:r w:rsidRPr="008F36C0">
                      <w:rPr>
                        <w:bCs/>
                      </w:rPr>
                      <w:t>MPOS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7DBCB56E" w14:textId="1263F1C7" w:rsidR="00FA4931" w:rsidRPr="0079770A" w:rsidRDefault="00FA4931" w:rsidP="00FA4931">
                  <w:pPr>
                    <w:pStyle w:val="TableBody"/>
                    <w:jc w:val="center"/>
                    <w:rPr>
                      <w:ins w:id="1037" w:author="ERCOT" w:date="2024-04-04T12:38:00Z"/>
                    </w:rPr>
                  </w:pPr>
                  <w:ins w:id="1038" w:author="ERCOT" w:date="2024-04-04T12:56:00Z">
                    <w:r>
                      <w:t>MW</w:t>
                    </w:r>
                  </w:ins>
                </w:p>
              </w:tc>
              <w:tc>
                <w:tcPr>
                  <w:tcW w:w="3154" w:type="pct"/>
                </w:tcPr>
                <w:p w14:paraId="4B8927A9" w14:textId="48980C89" w:rsidR="00FA4931" w:rsidRPr="0079770A" w:rsidRDefault="00FA4931" w:rsidP="00FA4931">
                  <w:pPr>
                    <w:pStyle w:val="TableBody"/>
                    <w:rPr>
                      <w:ins w:id="1039" w:author="ERCOT" w:date="2024-04-04T12:38:00Z"/>
                      <w:i/>
                    </w:rPr>
                  </w:pPr>
                  <w:ins w:id="1040" w:author="ERCOT" w:date="2024-04-04T12:56:00Z">
                    <w:r w:rsidRPr="008F36C0">
                      <w:rPr>
                        <w:i/>
                      </w:rPr>
                      <w:t>ERCOT Contingency Reserve Service (Non-SCED Dispatchable) Position at End of Adjustment Period</w:t>
                    </w:r>
                  </w:ins>
                  <w:ins w:id="1041" w:author="ERCOT" w:date="2024-05-24T10:00:00Z">
                    <w:r w:rsidR="00D05977" w:rsidRPr="0079770A">
                      <w:t>—</w:t>
                    </w:r>
                  </w:ins>
                  <w:ins w:id="1042" w:author="ERCOT" w:date="2024-04-04T12:56:00Z">
                    <w:r w:rsidRPr="00C93BDD">
                      <w:t xml:space="preserve">The </w:t>
                    </w:r>
                    <w:r>
                      <w:t xml:space="preserve">QSE </w:t>
                    </w:r>
                    <w:r w:rsidRPr="002A63B2">
                      <w:rPr>
                        <w:i/>
                      </w:rPr>
                      <w:t>q’s</w:t>
                    </w:r>
                    <w:r>
                      <w:rPr>
                        <w:i/>
                      </w:rPr>
                      <w:t xml:space="preserve"> </w:t>
                    </w:r>
                  </w:ins>
                  <w:ins w:id="1043" w:author="ERCOT" w:date="2024-04-18T10:59:00Z">
                    <w:r w:rsidR="00B75ECE" w:rsidRPr="00E24D9A">
                      <w:rPr>
                        <w:iCs w:val="0"/>
                      </w:rPr>
                      <w:t xml:space="preserve">net </w:t>
                    </w:r>
                    <w:r w:rsidR="00B75ECE">
                      <w:rPr>
                        <w:iCs w:val="0"/>
                      </w:rPr>
                      <w:t xml:space="preserve">positive </w:t>
                    </w:r>
                  </w:ins>
                  <w:ins w:id="1044" w:author="ERCOT" w:date="2024-04-04T12:56:00Z">
                    <w:r>
                      <w:t>ECRS non-SCED</w:t>
                    </w:r>
                  </w:ins>
                  <w:ins w:id="1045" w:author="ERCOT" w:date="2024-05-24T10:00:00Z">
                    <w:r w:rsidR="00D05977">
                      <w:t>-d</w:t>
                    </w:r>
                  </w:ins>
                  <w:ins w:id="1046" w:author="ERCOT" w:date="2024-04-04T12:56:00Z">
                    <w:r>
                      <w:t>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p>
              </w:tc>
            </w:tr>
            <w:tr w:rsidR="00FA4931" w14:paraId="5BC8DB8B" w14:textId="77777777" w:rsidTr="001E1F97">
              <w:trPr>
                <w:cantSplit/>
                <w:ins w:id="1047" w:author="ERCOT" w:date="2024-04-04T12:38:00Z"/>
              </w:trPr>
              <w:tc>
                <w:tcPr>
                  <w:tcW w:w="1231" w:type="pct"/>
                </w:tcPr>
                <w:p w14:paraId="3448F674" w14:textId="5BEBF438" w:rsidR="00FA4931" w:rsidRPr="0079770A" w:rsidRDefault="00FA4931" w:rsidP="00FA4931">
                  <w:pPr>
                    <w:pStyle w:val="TableBody"/>
                    <w:rPr>
                      <w:ins w:id="1048" w:author="ERCOT" w:date="2024-04-04T12:38:00Z"/>
                    </w:rPr>
                  </w:pPr>
                  <w:ins w:id="1049" w:author="ERCOT" w:date="2024-04-04T12:56:00Z">
                    <w:r w:rsidRPr="008F36C0">
                      <w:rPr>
                        <w:bCs/>
                      </w:rPr>
                      <w:t>NS</w:t>
                    </w:r>
                    <w:r>
                      <w:rPr>
                        <w:bCs/>
                      </w:rPr>
                      <w:t>S</w:t>
                    </w:r>
                    <w:r w:rsidRPr="008F36C0">
                      <w:rPr>
                        <w:bCs/>
                      </w:rPr>
                      <w:t>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6E239BA0" w14:textId="059F48A7" w:rsidR="00FA4931" w:rsidRPr="0079770A" w:rsidRDefault="00FA4931" w:rsidP="00FA4931">
                  <w:pPr>
                    <w:pStyle w:val="TableBody"/>
                    <w:jc w:val="center"/>
                    <w:rPr>
                      <w:ins w:id="1050" w:author="ERCOT" w:date="2024-04-04T12:38:00Z"/>
                    </w:rPr>
                  </w:pPr>
                  <w:ins w:id="1051" w:author="ERCOT" w:date="2024-04-04T12:56:00Z">
                    <w:r>
                      <w:t>MW</w:t>
                    </w:r>
                  </w:ins>
                </w:p>
              </w:tc>
              <w:tc>
                <w:tcPr>
                  <w:tcW w:w="3154" w:type="pct"/>
                </w:tcPr>
                <w:p w14:paraId="67164102" w14:textId="629F2018" w:rsidR="00FA4931" w:rsidRPr="0079770A" w:rsidRDefault="00FA4931" w:rsidP="00FA4931">
                  <w:pPr>
                    <w:pStyle w:val="TableBody"/>
                    <w:rPr>
                      <w:ins w:id="1052" w:author="ERCOT" w:date="2024-04-04T12:38:00Z"/>
                      <w:i/>
                    </w:rPr>
                  </w:pPr>
                  <w:ins w:id="1053" w:author="ERCOT" w:date="2024-04-04T12:56:00Z">
                    <w:r w:rsidRPr="008F36C0">
                      <w:rPr>
                        <w:i/>
                      </w:rPr>
                      <w:t>Non-Spin Reserve Service (SCED Dispatchable) Position at End of Adjustment Period</w:t>
                    </w:r>
                    <w:r w:rsidRPr="008F36C0">
                      <w:sym w:font="Symbol" w:char="F0BE"/>
                    </w:r>
                    <w:r w:rsidRPr="00C93BDD">
                      <w:t xml:space="preserve">The </w:t>
                    </w:r>
                    <w:r>
                      <w:t xml:space="preserve">QSE </w:t>
                    </w:r>
                    <w:r w:rsidRPr="002A63B2">
                      <w:rPr>
                        <w:i/>
                      </w:rPr>
                      <w:t>q’s</w:t>
                    </w:r>
                    <w:r>
                      <w:rPr>
                        <w:i/>
                      </w:rPr>
                      <w:t xml:space="preserve"> </w:t>
                    </w:r>
                  </w:ins>
                  <w:ins w:id="1054" w:author="ERCOT" w:date="2024-04-18T10:59:00Z">
                    <w:r w:rsidR="00B75ECE" w:rsidRPr="00E24D9A">
                      <w:rPr>
                        <w:iCs w:val="0"/>
                      </w:rPr>
                      <w:t xml:space="preserve">net </w:t>
                    </w:r>
                  </w:ins>
                  <w:ins w:id="1055" w:author="ERCOT" w:date="2024-04-04T12:56:00Z">
                    <w:r>
                      <w:t>Non-Spin SCED</w:t>
                    </w:r>
                  </w:ins>
                  <w:ins w:id="1056" w:author="ERCOT" w:date="2024-05-24T10:00:00Z">
                    <w:r w:rsidR="00D05977">
                      <w:t>-d</w:t>
                    </w:r>
                  </w:ins>
                  <w:ins w:id="1057" w:author="ERCOT" w:date="2024-04-04T12:56:00Z">
                    <w:r>
                      <w:t>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ins w:id="1058" w:author="ERCOT" w:date="2024-04-18T08:11:00Z">
                    <w:r w:rsidR="006368FD">
                      <w:t xml:space="preserve"> </w:t>
                    </w:r>
                  </w:ins>
                  <w:ins w:id="1059" w:author="ERCOT" w:date="2024-06-04T08:56:00Z">
                    <w:r w:rsidR="000F36C2">
                      <w:t xml:space="preserve"> </w:t>
                    </w:r>
                  </w:ins>
                  <w:ins w:id="1060" w:author="ERCOT" w:date="2024-04-18T08:11:00Z">
                    <w:r w:rsidR="006368FD">
                      <w:t>This value can be positive or negative.</w:t>
                    </w:r>
                  </w:ins>
                </w:p>
              </w:tc>
            </w:tr>
            <w:tr w:rsidR="00FA4931" w14:paraId="71988527" w14:textId="77777777" w:rsidTr="001E1F97">
              <w:trPr>
                <w:cantSplit/>
                <w:ins w:id="1061" w:author="ERCOT" w:date="2024-04-04T12:38:00Z"/>
              </w:trPr>
              <w:tc>
                <w:tcPr>
                  <w:tcW w:w="1231" w:type="pct"/>
                </w:tcPr>
                <w:p w14:paraId="439B39F7" w14:textId="0741890E" w:rsidR="00FA4931" w:rsidRPr="0079770A" w:rsidRDefault="00FA4931" w:rsidP="00FA4931">
                  <w:pPr>
                    <w:pStyle w:val="TableBody"/>
                    <w:rPr>
                      <w:ins w:id="1062" w:author="ERCOT" w:date="2024-04-04T12:38:00Z"/>
                    </w:rPr>
                  </w:pPr>
                  <w:ins w:id="1063" w:author="ERCOT" w:date="2024-04-04T12:56:00Z">
                    <w:r w:rsidRPr="008F36C0">
                      <w:rPr>
                        <w:bCs/>
                      </w:rPr>
                      <w:t>N</w:t>
                    </w:r>
                    <w:r>
                      <w:rPr>
                        <w:bCs/>
                      </w:rPr>
                      <w:t>S</w:t>
                    </w:r>
                    <w:r w:rsidRPr="008F36C0">
                      <w:rPr>
                        <w:bCs/>
                      </w:rPr>
                      <w:t>MPOS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350B83BC" w14:textId="6F863A69" w:rsidR="00FA4931" w:rsidRPr="0079770A" w:rsidRDefault="00FA4931" w:rsidP="00FA4931">
                  <w:pPr>
                    <w:pStyle w:val="TableBody"/>
                    <w:jc w:val="center"/>
                    <w:rPr>
                      <w:ins w:id="1064" w:author="ERCOT" w:date="2024-04-04T12:38:00Z"/>
                    </w:rPr>
                  </w:pPr>
                  <w:ins w:id="1065" w:author="ERCOT" w:date="2024-04-04T12:56:00Z">
                    <w:r>
                      <w:t>MW</w:t>
                    </w:r>
                  </w:ins>
                </w:p>
              </w:tc>
              <w:tc>
                <w:tcPr>
                  <w:tcW w:w="3154" w:type="pct"/>
                </w:tcPr>
                <w:p w14:paraId="15C99652" w14:textId="5EC6BA47" w:rsidR="00FA4931" w:rsidRPr="0079770A" w:rsidRDefault="00FA4931" w:rsidP="00FA4931">
                  <w:pPr>
                    <w:pStyle w:val="TableBody"/>
                    <w:rPr>
                      <w:ins w:id="1066" w:author="ERCOT" w:date="2024-04-04T12:38:00Z"/>
                      <w:i/>
                    </w:rPr>
                  </w:pPr>
                  <w:ins w:id="1067" w:author="ERCOT" w:date="2024-04-04T12:56:00Z">
                    <w:r w:rsidRPr="008F36C0">
                      <w:rPr>
                        <w:i/>
                      </w:rPr>
                      <w:t>Non-Spin Reserve Service (Non-SCED Dispatchable) Position at End of Adjustment Period</w:t>
                    </w:r>
                  </w:ins>
                  <w:ins w:id="1068" w:author="ERCOT" w:date="2024-05-24T09:58:00Z">
                    <w:r w:rsidR="00D05977" w:rsidRPr="0079770A">
                      <w:t>—</w:t>
                    </w:r>
                  </w:ins>
                  <w:ins w:id="1069" w:author="ERCOT" w:date="2024-04-04T12:56:00Z">
                    <w:r w:rsidRPr="00C93BDD">
                      <w:t xml:space="preserve">The </w:t>
                    </w:r>
                    <w:r>
                      <w:t xml:space="preserve">QSE </w:t>
                    </w:r>
                    <w:r w:rsidRPr="002A63B2">
                      <w:rPr>
                        <w:i/>
                      </w:rPr>
                      <w:t>q’s</w:t>
                    </w:r>
                    <w:r>
                      <w:rPr>
                        <w:i/>
                      </w:rPr>
                      <w:t xml:space="preserve"> </w:t>
                    </w:r>
                  </w:ins>
                  <w:ins w:id="1070" w:author="ERCOT" w:date="2024-04-18T10:59:00Z">
                    <w:r w:rsidR="00B75ECE" w:rsidRPr="00E24D9A">
                      <w:rPr>
                        <w:iCs w:val="0"/>
                      </w:rPr>
                      <w:t xml:space="preserve">net </w:t>
                    </w:r>
                  </w:ins>
                  <w:ins w:id="1071" w:author="ERCOT" w:date="2024-04-18T11:00:00Z">
                    <w:r w:rsidR="00B75ECE">
                      <w:rPr>
                        <w:iCs w:val="0"/>
                      </w:rPr>
                      <w:t xml:space="preserve">positive </w:t>
                    </w:r>
                  </w:ins>
                  <w:ins w:id="1072" w:author="ERCOT" w:date="2024-04-04T12:56:00Z">
                    <w:r>
                      <w:t>Non-Spin non-SCED</w:t>
                    </w:r>
                  </w:ins>
                  <w:ins w:id="1073" w:author="ERCOT" w:date="2024-05-24T09:59:00Z">
                    <w:r w:rsidR="00D05977">
                      <w:t>-d</w:t>
                    </w:r>
                  </w:ins>
                  <w:ins w:id="1074" w:author="ERCOT" w:date="2024-04-04T12:56:00Z">
                    <w:r>
                      <w:t>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p>
              </w:tc>
            </w:tr>
            <w:tr w:rsidR="00FA4931" w14:paraId="494A7EF6" w14:textId="77777777" w:rsidTr="001E1F97">
              <w:trPr>
                <w:cantSplit/>
                <w:ins w:id="1075" w:author="ERCOT" w:date="2024-04-16T16:42:00Z"/>
              </w:trPr>
              <w:tc>
                <w:tcPr>
                  <w:tcW w:w="1231" w:type="pct"/>
                </w:tcPr>
                <w:p w14:paraId="52AA2F8B" w14:textId="6AF465C4" w:rsidR="00FA4931" w:rsidRPr="008F36C0" w:rsidRDefault="00FA4931" w:rsidP="00FA4931">
                  <w:pPr>
                    <w:pStyle w:val="TableBody"/>
                    <w:rPr>
                      <w:ins w:id="1076" w:author="ERCOT" w:date="2024-04-16T16:42:00Z"/>
                      <w:bCs/>
                    </w:rPr>
                  </w:pPr>
                  <w:ins w:id="1077" w:author="ERCOT" w:date="2024-04-16T16:42:00Z">
                    <w:r w:rsidRPr="008F36C0">
                      <w:rPr>
                        <w:bCs/>
                      </w:rPr>
                      <w:t>ASMWCAPU</w:t>
                    </w:r>
                    <w:r>
                      <w:rPr>
                        <w:bCs/>
                      </w:rPr>
                      <w:t>QADJ</w:t>
                    </w:r>
                    <w:r w:rsidRPr="008F36C0">
                      <w:rPr>
                        <w:bCs/>
                      </w:rPr>
                      <w:t xml:space="preserve"> </w:t>
                    </w:r>
                    <w:r>
                      <w:rPr>
                        <w:bCs/>
                        <w:i/>
                        <w:vertAlign w:val="subscript"/>
                      </w:rPr>
                      <w:t>q</w:t>
                    </w:r>
                    <w:r w:rsidRPr="008F36C0">
                      <w:rPr>
                        <w:bCs/>
                        <w:i/>
                        <w:vertAlign w:val="subscript"/>
                      </w:rPr>
                      <w:t>, h</w:t>
                    </w:r>
                  </w:ins>
                </w:p>
              </w:tc>
              <w:tc>
                <w:tcPr>
                  <w:tcW w:w="615" w:type="pct"/>
                </w:tcPr>
                <w:p w14:paraId="65EEC1A2" w14:textId="210623DF" w:rsidR="00FA4931" w:rsidRDefault="00FA4931" w:rsidP="00FA4931">
                  <w:pPr>
                    <w:pStyle w:val="TableBody"/>
                    <w:jc w:val="center"/>
                    <w:rPr>
                      <w:ins w:id="1078" w:author="ERCOT" w:date="2024-04-16T16:42:00Z"/>
                    </w:rPr>
                  </w:pPr>
                  <w:ins w:id="1079" w:author="ERCOT" w:date="2024-04-16T16:42:00Z">
                    <w:r>
                      <w:t>MW</w:t>
                    </w:r>
                  </w:ins>
                </w:p>
              </w:tc>
              <w:tc>
                <w:tcPr>
                  <w:tcW w:w="3154" w:type="pct"/>
                </w:tcPr>
                <w:p w14:paraId="13875166" w14:textId="1783ADBE" w:rsidR="00FA4931" w:rsidRPr="008F36C0" w:rsidRDefault="00FA4931" w:rsidP="00FA4931">
                  <w:pPr>
                    <w:pStyle w:val="TableBody"/>
                    <w:rPr>
                      <w:ins w:id="1080" w:author="ERCOT" w:date="2024-04-16T16:42:00Z"/>
                      <w:i/>
                    </w:rPr>
                  </w:pPr>
                  <w:ins w:id="1081" w:author="ERCOT" w:date="2024-04-16T16:42:00Z">
                    <w:r>
                      <w:rPr>
                        <w:i/>
                      </w:rPr>
                      <w:t xml:space="preserve">Calculated </w:t>
                    </w:r>
                  </w:ins>
                  <w:ins w:id="1082" w:author="ERCOT" w:date="2024-04-16T16:43:00Z">
                    <w:r>
                      <w:rPr>
                        <w:i/>
                      </w:rPr>
                      <w:t xml:space="preserve">Total </w:t>
                    </w:r>
                  </w:ins>
                  <w:ins w:id="1083" w:author="ERCOT" w:date="2024-04-16T16:42:00Z">
                    <w:r w:rsidRPr="008F36C0">
                      <w:rPr>
                        <w:i/>
                      </w:rPr>
                      <w:t xml:space="preserve">MW Capacity used to cover the QSE’s Ancillary Service Position </w:t>
                    </w:r>
                    <w:r>
                      <w:rPr>
                        <w:i/>
                      </w:rPr>
                      <w:t>at End of Adjustment Period</w:t>
                    </w:r>
                  </w:ins>
                  <w:ins w:id="1084" w:author="ERCOT" w:date="2024-05-24T09:58:00Z">
                    <w:r w:rsidR="00D05977" w:rsidRPr="0079770A">
                      <w:t>—</w:t>
                    </w:r>
                  </w:ins>
                  <w:ins w:id="1085" w:author="ERCOT" w:date="2024-04-17T08:11:00Z">
                    <w:r w:rsidR="00934E33">
                      <w:rPr>
                        <w:iCs w:val="0"/>
                      </w:rPr>
                      <w:t xml:space="preserve">The </w:t>
                    </w:r>
                    <w:r w:rsidR="00934E33">
                      <w:t>c</w:t>
                    </w:r>
                  </w:ins>
                  <w:ins w:id="1086" w:author="ERCOT" w:date="2024-04-16T16:42:00Z">
                    <w:r w:rsidRPr="008F36C0">
                      <w:t xml:space="preserve">alculated </w:t>
                    </w:r>
                  </w:ins>
                  <w:ins w:id="1087" w:author="ERCOT" w:date="2024-04-16T16:43:00Z">
                    <w:r>
                      <w:t xml:space="preserve">total </w:t>
                    </w:r>
                  </w:ins>
                  <w:ins w:id="1088" w:author="ERCOT" w:date="2024-04-16T16:42:00Z">
                    <w:r w:rsidRPr="008F36C0">
                      <w:t xml:space="preserve">MW </w:t>
                    </w:r>
                  </w:ins>
                  <w:ins w:id="1089" w:author="ERCOT" w:date="2024-04-17T08:12:00Z">
                    <w:r w:rsidR="00934E33">
                      <w:t>c</w:t>
                    </w:r>
                  </w:ins>
                  <w:ins w:id="1090" w:author="ERCOT" w:date="2024-04-16T16:42:00Z">
                    <w:r w:rsidRPr="008F36C0">
                      <w:t xml:space="preserve">apacity </w:t>
                    </w:r>
                  </w:ins>
                  <w:ins w:id="1091" w:author="ERCOT" w:date="2024-04-16T16:44:00Z">
                    <w:r>
                      <w:t>for a</w:t>
                    </w:r>
                  </w:ins>
                  <w:ins w:id="1092" w:author="ERCOT" w:date="2024-04-16T16:43:00Z">
                    <w:r>
                      <w:t xml:space="preserve"> QSE </w:t>
                    </w:r>
                    <w:r w:rsidRPr="00FD3CC9">
                      <w:rPr>
                        <w:i/>
                        <w:iCs w:val="0"/>
                      </w:rPr>
                      <w:t>q</w:t>
                    </w:r>
                    <w:r>
                      <w:t xml:space="preserve"> </w:t>
                    </w:r>
                  </w:ins>
                  <w:ins w:id="1093" w:author="ERCOT" w:date="2024-04-16T16:47:00Z">
                    <w:r>
                      <w:t xml:space="preserve">that represents the amount of the </w:t>
                    </w:r>
                  </w:ins>
                  <w:ins w:id="1094" w:author="ERCOT" w:date="2024-04-16T16:43:00Z">
                    <w:r w:rsidRPr="008F36C0">
                      <w:t>QSE’s Ancillary Service Position</w:t>
                    </w:r>
                  </w:ins>
                  <w:ins w:id="1095" w:author="ERCOT" w:date="2024-04-16T16:45:00Z">
                    <w:r>
                      <w:t xml:space="preserve"> covered by its Resources</w:t>
                    </w:r>
                  </w:ins>
                  <w:ins w:id="1096" w:author="ERCOT" w:date="2024-04-16T16:43:00Z">
                    <w:r w:rsidRPr="008F36C0">
                      <w:rPr>
                        <w:i/>
                      </w:rPr>
                      <w:t xml:space="preserve"> </w:t>
                    </w:r>
                  </w:ins>
                  <w:ins w:id="1097" w:author="ERCOT" w:date="2024-04-16T16:42:00Z">
                    <w:r>
                      <w:t>at the end of Adjustment Period</w:t>
                    </w:r>
                    <w:r w:rsidRPr="008F36C0">
                      <w:t xml:space="preserve"> for the hour </w:t>
                    </w:r>
                    <w:r w:rsidRPr="008F36C0">
                      <w:rPr>
                        <w:i/>
                      </w:rPr>
                      <w:t xml:space="preserve">h </w:t>
                    </w:r>
                    <w:r w:rsidRPr="008F36C0">
                      <w:t>that includes the 15-minute Settlement Interval.</w:t>
                    </w:r>
                  </w:ins>
                </w:p>
              </w:tc>
            </w:tr>
            <w:tr w:rsidR="00FA4931" w14:paraId="168DADD7" w14:textId="77777777" w:rsidTr="001E1F97">
              <w:trPr>
                <w:cantSplit/>
                <w:ins w:id="1098" w:author="ERCOT" w:date="2024-04-04T12:38:00Z"/>
              </w:trPr>
              <w:tc>
                <w:tcPr>
                  <w:tcW w:w="1231" w:type="pct"/>
                </w:tcPr>
                <w:p w14:paraId="6D099B4F" w14:textId="1E12FB1E" w:rsidR="00FA4931" w:rsidRPr="0079770A" w:rsidRDefault="00FA4931" w:rsidP="00FA4931">
                  <w:pPr>
                    <w:pStyle w:val="TableBody"/>
                    <w:rPr>
                      <w:ins w:id="1099" w:author="ERCOT" w:date="2024-04-04T12:38:00Z"/>
                    </w:rPr>
                  </w:pPr>
                  <w:ins w:id="1100" w:author="ERCOT" w:date="2024-04-04T12:56:00Z">
                    <w:r w:rsidRPr="008F36C0">
                      <w:rPr>
                        <w:bCs/>
                      </w:rPr>
                      <w:t>ASMWCAPU</w:t>
                    </w:r>
                    <w:r>
                      <w:rPr>
                        <w:bCs/>
                      </w:rPr>
                      <w:t>ADJ</w:t>
                    </w:r>
                    <w:r w:rsidRPr="008F36C0">
                      <w:rPr>
                        <w:bCs/>
                      </w:rPr>
                      <w:t xml:space="preserve"> </w:t>
                    </w:r>
                    <w:r>
                      <w:rPr>
                        <w:bCs/>
                        <w:i/>
                        <w:vertAlign w:val="subscript"/>
                      </w:rPr>
                      <w:t>q</w:t>
                    </w:r>
                    <w:r w:rsidRPr="008F36C0">
                      <w:rPr>
                        <w:bCs/>
                        <w:i/>
                        <w:vertAlign w:val="subscript"/>
                      </w:rPr>
                      <w:t xml:space="preserve">, h, </w:t>
                    </w:r>
                    <w:proofErr w:type="spellStart"/>
                    <w:r w:rsidRPr="008F36C0">
                      <w:rPr>
                        <w:bCs/>
                        <w:i/>
                        <w:vertAlign w:val="subscript"/>
                      </w:rPr>
                      <w:t>AS</w:t>
                    </w:r>
                    <w:r>
                      <w:rPr>
                        <w:bCs/>
                        <w:i/>
                        <w:vertAlign w:val="subscript"/>
                      </w:rPr>
                      <w:t>Sub</w:t>
                    </w:r>
                    <w:r w:rsidRPr="008F36C0">
                      <w:rPr>
                        <w:bCs/>
                        <w:i/>
                        <w:vertAlign w:val="subscript"/>
                      </w:rPr>
                      <w:t>type</w:t>
                    </w:r>
                    <w:proofErr w:type="spellEnd"/>
                    <w:r w:rsidRPr="008F36C0">
                      <w:rPr>
                        <w:bCs/>
                        <w:i/>
                        <w:vertAlign w:val="subscript"/>
                      </w:rPr>
                      <w:t>, r</w:t>
                    </w:r>
                  </w:ins>
                </w:p>
              </w:tc>
              <w:tc>
                <w:tcPr>
                  <w:tcW w:w="615" w:type="pct"/>
                </w:tcPr>
                <w:p w14:paraId="24981173" w14:textId="7E5271F5" w:rsidR="00FA4931" w:rsidRPr="0079770A" w:rsidRDefault="00FA4931" w:rsidP="00FA4931">
                  <w:pPr>
                    <w:pStyle w:val="TableBody"/>
                    <w:jc w:val="center"/>
                    <w:rPr>
                      <w:ins w:id="1101" w:author="ERCOT" w:date="2024-04-04T12:38:00Z"/>
                    </w:rPr>
                  </w:pPr>
                  <w:ins w:id="1102" w:author="ERCOT" w:date="2024-04-04T12:56:00Z">
                    <w:r>
                      <w:t>MW</w:t>
                    </w:r>
                  </w:ins>
                </w:p>
              </w:tc>
              <w:tc>
                <w:tcPr>
                  <w:tcW w:w="3154" w:type="pct"/>
                </w:tcPr>
                <w:p w14:paraId="78E2240B" w14:textId="0E1179FF" w:rsidR="00FA4931" w:rsidRPr="0079770A" w:rsidRDefault="00FA4931" w:rsidP="00FA4931">
                  <w:pPr>
                    <w:pStyle w:val="TableBody"/>
                    <w:rPr>
                      <w:ins w:id="1103" w:author="ERCOT" w:date="2024-04-04T12:38:00Z"/>
                      <w:i/>
                    </w:rPr>
                  </w:pPr>
                  <w:ins w:id="1104" w:author="ERCOT" w:date="2024-04-04T12:56:00Z">
                    <w:r>
                      <w:rPr>
                        <w:i/>
                      </w:rPr>
                      <w:t xml:space="preserve">Calculated </w:t>
                    </w:r>
                    <w:r w:rsidRPr="008F36C0">
                      <w:rPr>
                        <w:i/>
                      </w:rPr>
                      <w:t>MW Capacity used to cover the QSE’s ‘</w:t>
                    </w:r>
                    <w:proofErr w:type="spellStart"/>
                    <w:r w:rsidRPr="008F36C0">
                      <w:rPr>
                        <w:i/>
                      </w:rPr>
                      <w:t>AStype</w:t>
                    </w:r>
                    <w:proofErr w:type="spellEnd"/>
                    <w:r w:rsidRPr="008F36C0">
                      <w:rPr>
                        <w:i/>
                      </w:rPr>
                      <w:t xml:space="preserve">’ Ancillary Service Position </w:t>
                    </w:r>
                    <w:r>
                      <w:rPr>
                        <w:i/>
                      </w:rPr>
                      <w:t>at End of Adjustment Period</w:t>
                    </w:r>
                  </w:ins>
                  <w:ins w:id="1105" w:author="ERCOT" w:date="2024-05-24T09:58:00Z">
                    <w:r w:rsidR="00BB61AA" w:rsidRPr="0079770A">
                      <w:t>—</w:t>
                    </w:r>
                  </w:ins>
                  <w:ins w:id="1106" w:author="ERCOT" w:date="2024-04-17T08:13:00Z">
                    <w:r w:rsidR="00934E33">
                      <w:rPr>
                        <w:iCs w:val="0"/>
                      </w:rPr>
                      <w:t xml:space="preserve">The </w:t>
                    </w:r>
                    <w:r w:rsidR="00934E33">
                      <w:t>c</w:t>
                    </w:r>
                  </w:ins>
                  <w:ins w:id="1107" w:author="ERCOT" w:date="2024-04-04T12:56:00Z">
                    <w:r w:rsidRPr="008F36C0">
                      <w:t xml:space="preserve">alculated MW </w:t>
                    </w:r>
                    <w:del w:id="1108" w:author="ERCOT" w:date="2024-04-17T08:13:00Z">
                      <w:r w:rsidRPr="008F36C0" w:rsidDel="00934E33">
                        <w:delText>C</w:delText>
                      </w:r>
                    </w:del>
                  </w:ins>
                  <w:ins w:id="1109" w:author="ERCOT" w:date="2024-04-17T08:13:00Z">
                    <w:r w:rsidR="00934E33">
                      <w:t>c</w:t>
                    </w:r>
                  </w:ins>
                  <w:ins w:id="1110" w:author="ERCOT" w:date="2024-04-04T12:56:00Z">
                    <w:r w:rsidRPr="008F36C0">
                      <w:t xml:space="preserve">apacity of a Resource </w:t>
                    </w:r>
                    <w:r w:rsidRPr="009E1304">
                      <w:rPr>
                        <w:i/>
                        <w:iCs w:val="0"/>
                      </w:rPr>
                      <w:t>r</w:t>
                    </w:r>
                    <w:r>
                      <w:t xml:space="preserve"> represented by QSE </w:t>
                    </w:r>
                    <w:r w:rsidRPr="009E1304">
                      <w:rPr>
                        <w:i/>
                        <w:iCs w:val="0"/>
                      </w:rPr>
                      <w:t>q</w:t>
                    </w:r>
                    <w:r>
                      <w:t xml:space="preserve"> that is </w:t>
                    </w:r>
                    <w:r w:rsidRPr="008F36C0">
                      <w:t>used to cover its QSE’s “</w:t>
                    </w:r>
                    <w:proofErr w:type="spellStart"/>
                    <w:r w:rsidRPr="008F36C0">
                      <w:t>AS</w:t>
                    </w:r>
                    <w:r>
                      <w:t>Sub</w:t>
                    </w:r>
                    <w:r w:rsidRPr="008F36C0">
                      <w:t>type</w:t>
                    </w:r>
                    <w:proofErr w:type="spellEnd"/>
                    <w:r w:rsidRPr="008F36C0">
                      <w:t>” Ancillary Service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ins>
                </w:p>
              </w:tc>
            </w:tr>
            <w:tr w:rsidR="00FA4931" w14:paraId="78C1A7DA" w14:textId="77777777" w:rsidTr="001E1F97">
              <w:trPr>
                <w:cantSplit/>
                <w:ins w:id="1111" w:author="ERCOT" w:date="2024-04-04T12:38:00Z"/>
              </w:trPr>
              <w:tc>
                <w:tcPr>
                  <w:tcW w:w="1231" w:type="pct"/>
                </w:tcPr>
                <w:p w14:paraId="5452BDB0" w14:textId="50B32A39" w:rsidR="00FA4931" w:rsidRPr="0079770A" w:rsidRDefault="00FA4931" w:rsidP="00FA4931">
                  <w:pPr>
                    <w:pStyle w:val="TableBody"/>
                    <w:rPr>
                      <w:ins w:id="1112" w:author="ERCOT" w:date="2024-04-04T12:38:00Z"/>
                    </w:rPr>
                  </w:pPr>
                  <w:ins w:id="1113" w:author="ERCOT" w:date="2024-04-04T12:56:00Z">
                    <w:r w:rsidRPr="009E1304">
                      <w:rPr>
                        <w:szCs w:val="28"/>
                      </w:rPr>
                      <w:t>MW</w:t>
                    </w:r>
                    <w:r>
                      <w:rPr>
                        <w:szCs w:val="28"/>
                      </w:rPr>
                      <w:t>ADJ</w:t>
                    </w:r>
                    <w:r w:rsidRPr="009E1304">
                      <w:rPr>
                        <w:szCs w:val="28"/>
                      </w:rPr>
                      <w:t xml:space="preserve"> </w:t>
                    </w:r>
                    <w:r>
                      <w:rPr>
                        <w:i/>
                        <w:vertAlign w:val="subscript"/>
                      </w:rPr>
                      <w:t>q</w:t>
                    </w:r>
                    <w:r w:rsidRPr="009E1304">
                      <w:rPr>
                        <w:i/>
                        <w:vertAlign w:val="subscript"/>
                      </w:rPr>
                      <w:t>, h, r</w:t>
                    </w:r>
                  </w:ins>
                </w:p>
              </w:tc>
              <w:tc>
                <w:tcPr>
                  <w:tcW w:w="615" w:type="pct"/>
                </w:tcPr>
                <w:p w14:paraId="0543E5B4" w14:textId="17A697F3" w:rsidR="00FA4931" w:rsidRPr="0079770A" w:rsidRDefault="00FA4931" w:rsidP="00FA4931">
                  <w:pPr>
                    <w:pStyle w:val="TableBody"/>
                    <w:jc w:val="center"/>
                    <w:rPr>
                      <w:ins w:id="1114" w:author="ERCOT" w:date="2024-04-04T12:38:00Z"/>
                    </w:rPr>
                  </w:pPr>
                  <w:ins w:id="1115" w:author="ERCOT" w:date="2024-04-04T12:56:00Z">
                    <w:r>
                      <w:t>MW</w:t>
                    </w:r>
                  </w:ins>
                </w:p>
              </w:tc>
              <w:tc>
                <w:tcPr>
                  <w:tcW w:w="3154" w:type="pct"/>
                </w:tcPr>
                <w:p w14:paraId="18CFD8EC" w14:textId="63C056CC" w:rsidR="00FA4931" w:rsidRPr="0079770A" w:rsidRDefault="00FA4931" w:rsidP="00FA4931">
                  <w:pPr>
                    <w:pStyle w:val="TableBody"/>
                    <w:rPr>
                      <w:ins w:id="1116" w:author="ERCOT" w:date="2024-04-04T12:38:00Z"/>
                      <w:i/>
                    </w:rPr>
                  </w:pPr>
                  <w:ins w:id="1117" w:author="ERCOT" w:date="2024-04-04T12:56:00Z">
                    <w:r>
                      <w:rPr>
                        <w:i/>
                      </w:rPr>
                      <w:t xml:space="preserve">Calculated </w:t>
                    </w:r>
                    <w:r w:rsidRPr="008F36C0">
                      <w:rPr>
                        <w:i/>
                      </w:rPr>
                      <w:t>MW</w:t>
                    </w:r>
                    <w:r>
                      <w:rPr>
                        <w:i/>
                      </w:rPr>
                      <w:t xml:space="preserve"> discharge (positive) or charge (negative) required to support ESR’s calculated Ancillary Service coverage at End of Adjustment Period</w:t>
                    </w:r>
                  </w:ins>
                  <w:ins w:id="1118" w:author="ERCOT" w:date="2024-05-24T09:58:00Z">
                    <w:r w:rsidR="00BB61AA" w:rsidRPr="0079770A">
                      <w:t>—</w:t>
                    </w:r>
                  </w:ins>
                  <w:ins w:id="1119" w:author="ERCOT" w:date="2024-04-04T12:56:00Z">
                    <w:r w:rsidRPr="00BB61AA">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w:t>
                    </w:r>
                  </w:ins>
                  <w:proofErr w:type="spellStart"/>
                  <w:ins w:id="1120" w:author="ERCOT" w:date="2024-04-04T12:57:00Z">
                    <w:r>
                      <w:rPr>
                        <w:szCs w:val="24"/>
                      </w:rPr>
                      <w:t>Min</w:t>
                    </w:r>
                  </w:ins>
                  <w:ins w:id="1121" w:author="ERCOT" w:date="2024-04-04T12:56:00Z">
                    <w:r>
                      <w:rPr>
                        <w:szCs w:val="24"/>
                      </w:rPr>
                      <w:t>SOC</w:t>
                    </w:r>
                    <w:proofErr w:type="spellEnd"/>
                    <w:r>
                      <w:rPr>
                        <w:szCs w:val="24"/>
                      </w:rPr>
                      <w:t xml:space="preserve">, </w:t>
                    </w:r>
                  </w:ins>
                  <w:proofErr w:type="spellStart"/>
                  <w:ins w:id="1122" w:author="ERCOT" w:date="2024-04-04T12:57:00Z">
                    <w:r>
                      <w:rPr>
                        <w:szCs w:val="24"/>
                      </w:rPr>
                      <w:t>MaxS</w:t>
                    </w:r>
                  </w:ins>
                  <w:ins w:id="1123" w:author="ERCOT" w:date="2024-04-04T12:56:00Z">
                    <w:r>
                      <w:rPr>
                        <w:szCs w:val="24"/>
                      </w:rPr>
                      <w:t>OC</w:t>
                    </w:r>
                    <w:proofErr w:type="spellEnd"/>
                    <w:r>
                      <w:rPr>
                        <w:szCs w:val="24"/>
                      </w:rPr>
                      <w:t xml:space="preserve">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ins>
                </w:p>
              </w:tc>
            </w:tr>
            <w:tr w:rsidR="00FA4931" w14:paraId="6B888D97" w14:textId="77777777" w:rsidTr="001E1F97">
              <w:trPr>
                <w:cantSplit/>
                <w:ins w:id="1124" w:author="ERCOT" w:date="2024-04-04T12:38:00Z"/>
              </w:trPr>
              <w:tc>
                <w:tcPr>
                  <w:tcW w:w="1231" w:type="pct"/>
                </w:tcPr>
                <w:p w14:paraId="38515965" w14:textId="6FBA2D8F" w:rsidR="00FA4931" w:rsidRPr="00BB61AA" w:rsidRDefault="00FA4931" w:rsidP="00FA4931">
                  <w:pPr>
                    <w:pStyle w:val="TableBody"/>
                    <w:rPr>
                      <w:ins w:id="1125" w:author="ERCOT" w:date="2024-04-04T12:38:00Z"/>
                      <w:bCs/>
                    </w:rPr>
                  </w:pPr>
                  <w:ins w:id="1126" w:author="ERCOT" w:date="2024-04-04T12:56:00Z">
                    <w:r w:rsidRPr="00BB61AA">
                      <w:rPr>
                        <w:bCs/>
                      </w:rPr>
                      <w:lastRenderedPageBreak/>
                      <w:t xml:space="preserve">ESRASADJ </w:t>
                    </w:r>
                    <w:r w:rsidRPr="00BB61AA">
                      <w:rPr>
                        <w:bCs/>
                        <w:i/>
                        <w:vertAlign w:val="subscript"/>
                      </w:rPr>
                      <w:t>q, h</w:t>
                    </w:r>
                  </w:ins>
                </w:p>
              </w:tc>
              <w:tc>
                <w:tcPr>
                  <w:tcW w:w="615" w:type="pct"/>
                </w:tcPr>
                <w:p w14:paraId="23DF53A1" w14:textId="4EEADBF8" w:rsidR="00FA4931" w:rsidRPr="0079770A" w:rsidRDefault="00FA4931" w:rsidP="00FA4931">
                  <w:pPr>
                    <w:pStyle w:val="TableBody"/>
                    <w:jc w:val="center"/>
                    <w:rPr>
                      <w:ins w:id="1127" w:author="ERCOT" w:date="2024-04-04T12:38:00Z"/>
                    </w:rPr>
                  </w:pPr>
                  <w:ins w:id="1128" w:author="ERCOT" w:date="2024-04-04T12:56:00Z">
                    <w:r w:rsidRPr="009E1304">
                      <w:t>MW</w:t>
                    </w:r>
                  </w:ins>
                </w:p>
              </w:tc>
              <w:tc>
                <w:tcPr>
                  <w:tcW w:w="3154" w:type="pct"/>
                </w:tcPr>
                <w:p w14:paraId="49981C75" w14:textId="16704312" w:rsidR="00FA4931" w:rsidRPr="0079770A" w:rsidRDefault="00FA4931" w:rsidP="00FA4931">
                  <w:pPr>
                    <w:pStyle w:val="TableBody"/>
                    <w:rPr>
                      <w:ins w:id="1129" w:author="ERCOT" w:date="2024-04-04T12:38:00Z"/>
                      <w:i/>
                    </w:rPr>
                  </w:pPr>
                  <w:ins w:id="1130" w:author="ERCOT" w:date="2024-04-04T12:56:00Z">
                    <w:r w:rsidRPr="009E1304">
                      <w:rPr>
                        <w:i/>
                      </w:rPr>
                      <w:t xml:space="preserve">Calculated </w:t>
                    </w:r>
                    <w:r>
                      <w:rPr>
                        <w:i/>
                      </w:rPr>
                      <w:t>Ancillary Service</w:t>
                    </w:r>
                    <w:r w:rsidRPr="009E1304">
                      <w:rPr>
                        <w:i/>
                      </w:rPr>
                      <w:t xml:space="preserve"> MW Capacity Provided By QSE’s ESR Portfolio </w:t>
                    </w:r>
                    <w:r>
                      <w:rPr>
                        <w:i/>
                      </w:rPr>
                      <w:t>at the End of Adjustment Period</w:t>
                    </w:r>
                  </w:ins>
                  <w:ins w:id="1131" w:author="ERCOT" w:date="2024-05-24T09:58:00Z">
                    <w:r w:rsidR="00BB61AA" w:rsidRPr="0079770A">
                      <w:t>—</w:t>
                    </w:r>
                  </w:ins>
                  <w:ins w:id="1132" w:author="ERCOT" w:date="2024-04-04T12:56:00Z">
                    <w:r w:rsidRPr="009E1304">
                      <w:t>The total ESR MW capacity used to cover the QSE</w:t>
                    </w:r>
                    <w:r w:rsidRPr="009E1304">
                      <w:rPr>
                        <w:i/>
                        <w:iCs w:val="0"/>
                      </w:rPr>
                      <w:t xml:space="preserve"> q’s</w:t>
                    </w:r>
                    <w:r w:rsidRPr="009E1304">
                      <w:t xml:space="preserve"> Upward </w:t>
                    </w:r>
                    <w:r>
                      <w:t>Ancillary Service</w:t>
                    </w:r>
                    <w:r w:rsidRPr="009E1304">
                      <w:t xml:space="preserve"> position for Reg-Up, RRS,</w:t>
                    </w:r>
                    <w:r>
                      <w:t xml:space="preserve"> </w:t>
                    </w:r>
                    <w:r w:rsidRPr="009E1304">
                      <w:t>ECRS,</w:t>
                    </w:r>
                    <w:r>
                      <w:t xml:space="preserve"> </w:t>
                    </w:r>
                    <w:r w:rsidRPr="009E1304">
                      <w:t>and N</w:t>
                    </w:r>
                    <w:r>
                      <w:t>on-Spin</w:t>
                    </w:r>
                    <w:r w:rsidRPr="009E1304">
                      <w:t xml:space="preserve">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w:t>
                    </w:r>
                  </w:ins>
                </w:p>
              </w:tc>
            </w:tr>
            <w:tr w:rsidR="00FA4931" w14:paraId="29FF9F0F" w14:textId="77777777" w:rsidTr="001E1F97">
              <w:trPr>
                <w:cantSplit/>
                <w:ins w:id="1133" w:author="ERCOT" w:date="2024-04-04T12:38:00Z"/>
              </w:trPr>
              <w:tc>
                <w:tcPr>
                  <w:tcW w:w="1231" w:type="pct"/>
                </w:tcPr>
                <w:p w14:paraId="48C5B9BD" w14:textId="3B377E7A" w:rsidR="00FA4931" w:rsidRPr="00BB61AA" w:rsidRDefault="00FA4931" w:rsidP="00FA4931">
                  <w:pPr>
                    <w:pStyle w:val="TableBody"/>
                    <w:rPr>
                      <w:ins w:id="1134" w:author="ERCOT" w:date="2024-04-04T12:38:00Z"/>
                      <w:bCs/>
                    </w:rPr>
                  </w:pPr>
                  <w:ins w:id="1135" w:author="ERCOT" w:date="2024-04-04T12:56:00Z">
                    <w:r w:rsidRPr="00BB61AA">
                      <w:rPr>
                        <w:bCs/>
                      </w:rPr>
                      <w:t xml:space="preserve">ESRMWADJ </w:t>
                    </w:r>
                    <w:r w:rsidRPr="00BB61AA">
                      <w:rPr>
                        <w:bCs/>
                        <w:i/>
                        <w:vertAlign w:val="subscript"/>
                      </w:rPr>
                      <w:t>q, h</w:t>
                    </w:r>
                  </w:ins>
                </w:p>
              </w:tc>
              <w:tc>
                <w:tcPr>
                  <w:tcW w:w="615" w:type="pct"/>
                </w:tcPr>
                <w:p w14:paraId="647358CE" w14:textId="0EA42BF2" w:rsidR="00FA4931" w:rsidRPr="0079770A" w:rsidRDefault="00FA4931" w:rsidP="00FA4931">
                  <w:pPr>
                    <w:pStyle w:val="TableBody"/>
                    <w:jc w:val="center"/>
                    <w:rPr>
                      <w:ins w:id="1136" w:author="ERCOT" w:date="2024-04-04T12:38:00Z"/>
                    </w:rPr>
                  </w:pPr>
                  <w:ins w:id="1137" w:author="ERCOT" w:date="2024-04-04T12:56:00Z">
                    <w:r w:rsidRPr="009E1304">
                      <w:t>MW</w:t>
                    </w:r>
                  </w:ins>
                </w:p>
              </w:tc>
              <w:tc>
                <w:tcPr>
                  <w:tcW w:w="3154" w:type="pct"/>
                </w:tcPr>
                <w:p w14:paraId="3822CC2D" w14:textId="56969B98" w:rsidR="00FA4931" w:rsidRPr="0079770A" w:rsidRDefault="00FA4931" w:rsidP="00FA4931">
                  <w:pPr>
                    <w:pStyle w:val="TableBody"/>
                    <w:rPr>
                      <w:ins w:id="1138" w:author="ERCOT" w:date="2024-04-04T12:38:00Z"/>
                      <w:i/>
                    </w:rPr>
                  </w:pPr>
                  <w:ins w:id="1139" w:author="ERCOT" w:date="2024-04-04T12:56:00Z">
                    <w:r w:rsidRPr="009E1304">
                      <w:rPr>
                        <w:i/>
                      </w:rPr>
                      <w:t xml:space="preserve">Calculated QSE Total ESR MW Discharging or Charging Required To Support </w:t>
                    </w:r>
                    <w:r>
                      <w:rPr>
                        <w:i/>
                      </w:rPr>
                      <w:t>Ancillary Service</w:t>
                    </w:r>
                    <w:r w:rsidRPr="009E1304">
                      <w:rPr>
                        <w:i/>
                      </w:rPr>
                      <w:t xml:space="preserve"> </w:t>
                    </w:r>
                    <w:r>
                      <w:rPr>
                        <w:i/>
                      </w:rPr>
                      <w:t>at</w:t>
                    </w:r>
                    <w:r w:rsidRPr="009E1304">
                      <w:rPr>
                        <w:i/>
                      </w:rPr>
                      <w:t xml:space="preserve"> </w:t>
                    </w:r>
                    <w:r>
                      <w:rPr>
                        <w:i/>
                      </w:rPr>
                      <w:t>End of Adjustment Period</w:t>
                    </w:r>
                  </w:ins>
                  <w:ins w:id="1140" w:author="ERCOT" w:date="2024-05-24T09:58:00Z">
                    <w:r w:rsidR="00BB61AA" w:rsidRPr="0079770A">
                      <w:t>—</w:t>
                    </w:r>
                  </w:ins>
                  <w:ins w:id="1141" w:author="ERCOT" w:date="2024-04-04T12:56:00Z">
                    <w:r w:rsidRPr="009E1304">
                      <w:t xml:space="preserve">The total net ESR MW discharging or charging required to cover the QSE </w:t>
                    </w:r>
                    <w:r w:rsidRPr="009E1304">
                      <w:rPr>
                        <w:i/>
                        <w:iCs w:val="0"/>
                      </w:rPr>
                      <w:t>q’s</w:t>
                    </w:r>
                    <w:r w:rsidRPr="009E1304">
                      <w:t xml:space="preserve"> </w:t>
                    </w:r>
                    <w:r>
                      <w:t>Ancillary Service</w:t>
                    </w:r>
                    <w:r w:rsidRPr="009E1304">
                      <w:t xml:space="preserve"> position provided by the QSE ESR portfolio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 xml:space="preserve">, </w:t>
                    </w:r>
                    <w:proofErr w:type="gramStart"/>
                    <w:r w:rsidRPr="009E1304">
                      <w:t>taking into account</w:t>
                    </w:r>
                    <w:proofErr w:type="gramEnd"/>
                    <w:r w:rsidRPr="009E1304">
                      <w:t xml:space="preserve"> the COP SOC values from COP.</w:t>
                    </w:r>
                  </w:ins>
                </w:p>
              </w:tc>
            </w:tr>
            <w:tr w:rsidR="00FA4931" w14:paraId="685A12C0" w14:textId="77777777" w:rsidTr="001E1F97">
              <w:trPr>
                <w:cantSplit/>
              </w:trPr>
              <w:tc>
                <w:tcPr>
                  <w:tcW w:w="1231" w:type="pct"/>
                </w:tcPr>
                <w:p w14:paraId="26E94222" w14:textId="77777777" w:rsidR="00FA4931" w:rsidRPr="0079770A" w:rsidRDefault="00FA4931" w:rsidP="00FA4931">
                  <w:pPr>
                    <w:pStyle w:val="TableBody"/>
                  </w:pPr>
                  <w:r w:rsidRPr="0079770A">
                    <w:t xml:space="preserve">RTAML </w:t>
                  </w:r>
                  <w:r w:rsidRPr="0079770A">
                    <w:rPr>
                      <w:i/>
                      <w:vertAlign w:val="subscript"/>
                    </w:rPr>
                    <w:t>q, p, i</w:t>
                  </w:r>
                </w:p>
              </w:tc>
              <w:tc>
                <w:tcPr>
                  <w:tcW w:w="615" w:type="pct"/>
                </w:tcPr>
                <w:p w14:paraId="5D9AEA8A" w14:textId="77777777" w:rsidR="00FA4931" w:rsidRPr="0079770A" w:rsidRDefault="00FA4931" w:rsidP="00FA4931">
                  <w:pPr>
                    <w:pStyle w:val="TableBody"/>
                    <w:jc w:val="center"/>
                  </w:pPr>
                  <w:r w:rsidRPr="0079770A">
                    <w:t>MWh</w:t>
                  </w:r>
                </w:p>
              </w:tc>
              <w:tc>
                <w:tcPr>
                  <w:tcW w:w="3154" w:type="pct"/>
                </w:tcPr>
                <w:p w14:paraId="1B24A852" w14:textId="77777777" w:rsidR="00FA4931" w:rsidRPr="0079770A" w:rsidRDefault="00FA4931" w:rsidP="00FA4931">
                  <w:pPr>
                    <w:pStyle w:val="TableBody"/>
                    <w:rPr>
                      <w:i/>
                    </w:rPr>
                  </w:pPr>
                  <w:r w:rsidRPr="0079770A">
                    <w:rPr>
                      <w:i/>
                    </w:rPr>
                    <w:t>Real-Time Adjusted Metered Load</w:t>
                  </w:r>
                  <w:r w:rsidRPr="0079770A">
                    <w:t xml:space="preserve">—The QSE </w:t>
                  </w:r>
                  <w:r w:rsidRPr="0079770A">
                    <w:rPr>
                      <w:i/>
                    </w:rPr>
                    <w:t>q</w:t>
                  </w:r>
                  <w:r w:rsidRPr="0079770A">
                    <w:t xml:space="preserve">’s Adjusted Metered Load (AML) at the Settlement Point </w:t>
                  </w:r>
                  <w:r w:rsidRPr="0079770A">
                    <w:rPr>
                      <w:i/>
                    </w:rPr>
                    <w:t>p</w:t>
                  </w:r>
                  <w:r w:rsidRPr="0079770A">
                    <w:t xml:space="preserve"> for the 15-minute Settlement Interval</w:t>
                  </w:r>
                  <w:r w:rsidRPr="0079770A">
                    <w:rPr>
                      <w:i/>
                    </w:rPr>
                    <w:t xml:space="preserve"> i</w:t>
                  </w:r>
                  <w:r w:rsidRPr="0079770A">
                    <w:t>.</w:t>
                  </w:r>
                </w:p>
              </w:tc>
            </w:tr>
            <w:tr w:rsidR="00FA4931" w14:paraId="5D8865A2" w14:textId="77777777" w:rsidTr="001E1F97">
              <w:trPr>
                <w:cantSplit/>
              </w:trPr>
              <w:tc>
                <w:tcPr>
                  <w:tcW w:w="1231" w:type="pct"/>
                </w:tcPr>
                <w:p w14:paraId="628E3C18" w14:textId="77777777" w:rsidR="00FA4931" w:rsidRPr="0079770A" w:rsidRDefault="00FA4931" w:rsidP="00FA4931">
                  <w:pPr>
                    <w:pStyle w:val="TableBody"/>
                  </w:pPr>
                  <w:r w:rsidRPr="0079770A">
                    <w:t xml:space="preserve">RUCCAPSNAP </w:t>
                  </w:r>
                  <w:proofErr w:type="spellStart"/>
                  <w:r w:rsidRPr="0079770A">
                    <w:rPr>
                      <w:i/>
                      <w:vertAlign w:val="subscript"/>
                    </w:rPr>
                    <w:t>ruc</w:t>
                  </w:r>
                  <w:proofErr w:type="spellEnd"/>
                  <w:r w:rsidRPr="0079770A">
                    <w:rPr>
                      <w:i/>
                      <w:vertAlign w:val="subscript"/>
                    </w:rPr>
                    <w:t>, q, i</w:t>
                  </w:r>
                </w:p>
              </w:tc>
              <w:tc>
                <w:tcPr>
                  <w:tcW w:w="615" w:type="pct"/>
                </w:tcPr>
                <w:p w14:paraId="05A45796" w14:textId="77777777" w:rsidR="00FA4931" w:rsidRPr="0079770A" w:rsidRDefault="00FA4931" w:rsidP="00FA4931">
                  <w:pPr>
                    <w:pStyle w:val="TableBody"/>
                    <w:jc w:val="center"/>
                  </w:pPr>
                  <w:r w:rsidRPr="0079770A">
                    <w:t>MW</w:t>
                  </w:r>
                </w:p>
              </w:tc>
              <w:tc>
                <w:tcPr>
                  <w:tcW w:w="3154" w:type="pct"/>
                </w:tcPr>
                <w:p w14:paraId="0CC0DA6E" w14:textId="77777777" w:rsidR="00FA4931" w:rsidRPr="0079770A" w:rsidRDefault="00FA4931" w:rsidP="00FA4931">
                  <w:pPr>
                    <w:pStyle w:val="TableBody"/>
                    <w:rPr>
                      <w:i/>
                    </w:rPr>
                  </w:pPr>
                  <w:r w:rsidRPr="0079770A">
                    <w:rPr>
                      <w:i/>
                    </w:rPr>
                    <w:t>RUC Capacity Snapshot at time of RUC</w:t>
                  </w:r>
                  <w:r w:rsidRPr="0079770A">
                    <w:t>—The amount of the QSE</w:t>
                  </w:r>
                  <w:r w:rsidRPr="0079770A">
                    <w:rPr>
                      <w:i/>
                    </w:rPr>
                    <w:t xml:space="preserve"> q</w:t>
                  </w:r>
                  <w:r w:rsidRPr="0079770A">
                    <w:t xml:space="preserve">’s calculated capacity in the RUC Snapshot for the RUC process </w:t>
                  </w:r>
                  <w:proofErr w:type="spellStart"/>
                  <w:r w:rsidRPr="0079770A">
                    <w:rPr>
                      <w:i/>
                    </w:rPr>
                    <w:t>ruc</w:t>
                  </w:r>
                  <w:proofErr w:type="spellEnd"/>
                  <w:r w:rsidRPr="0079770A">
                    <w:t xml:space="preserve"> for a 15-minute Settlement Interval</w:t>
                  </w:r>
                  <w:r w:rsidRPr="0079770A">
                    <w:rPr>
                      <w:i/>
                    </w:rPr>
                    <w:t xml:space="preserve"> i</w:t>
                  </w:r>
                  <w:r w:rsidRPr="0079770A">
                    <w:t xml:space="preserve">.  </w:t>
                  </w:r>
                </w:p>
              </w:tc>
            </w:tr>
            <w:tr w:rsidR="00FA4931" w14:paraId="350F07CD" w14:textId="77777777" w:rsidTr="001E1F97">
              <w:trPr>
                <w:cantSplit/>
              </w:trPr>
              <w:tc>
                <w:tcPr>
                  <w:tcW w:w="1231" w:type="pct"/>
                </w:tcPr>
                <w:p w14:paraId="54AFD01E" w14:textId="77777777" w:rsidR="00FA4931" w:rsidRPr="0079770A" w:rsidRDefault="00FA4931" w:rsidP="00FA4931">
                  <w:pPr>
                    <w:pStyle w:val="TableBody"/>
                  </w:pPr>
                  <w:r w:rsidRPr="0079770A">
                    <w:t xml:space="preserve">RCAPSNAP </w:t>
                  </w:r>
                  <w:proofErr w:type="spellStart"/>
                  <w:r w:rsidRPr="0079770A">
                    <w:rPr>
                      <w:i/>
                      <w:vertAlign w:val="subscript"/>
                    </w:rPr>
                    <w:t>ruc</w:t>
                  </w:r>
                  <w:proofErr w:type="spellEnd"/>
                  <w:r w:rsidRPr="0079770A">
                    <w:rPr>
                      <w:i/>
                      <w:vertAlign w:val="subscript"/>
                    </w:rPr>
                    <w:t>, q, r, h</w:t>
                  </w:r>
                </w:p>
              </w:tc>
              <w:tc>
                <w:tcPr>
                  <w:tcW w:w="615" w:type="pct"/>
                </w:tcPr>
                <w:p w14:paraId="77CFE7AF" w14:textId="77777777" w:rsidR="00FA4931" w:rsidRPr="0079770A" w:rsidRDefault="00FA4931" w:rsidP="00FA4931">
                  <w:pPr>
                    <w:pStyle w:val="TableBody"/>
                    <w:jc w:val="center"/>
                  </w:pPr>
                  <w:r w:rsidRPr="0079770A">
                    <w:t>MW</w:t>
                  </w:r>
                </w:p>
              </w:tc>
              <w:tc>
                <w:tcPr>
                  <w:tcW w:w="3154" w:type="pct"/>
                </w:tcPr>
                <w:p w14:paraId="7DF82E24" w14:textId="6E7D7105" w:rsidR="00FA4931" w:rsidRPr="0079770A" w:rsidRDefault="00FA4931" w:rsidP="00FA4931">
                  <w:pPr>
                    <w:pStyle w:val="TableBody"/>
                    <w:rPr>
                      <w:i/>
                    </w:rPr>
                  </w:pPr>
                  <w:r w:rsidRPr="0079770A">
                    <w:rPr>
                      <w:i/>
                    </w:rPr>
                    <w:t>Resource Capacity at Snapshot</w:t>
                  </w:r>
                  <w:r w:rsidRPr="0079770A">
                    <w:t>—The available capacity of Generation Resource</w:t>
                  </w:r>
                  <w:del w:id="1142" w:author="ERCOT" w:date="2024-04-04T12:15:00Z">
                    <w:r w:rsidRPr="00744E13">
                      <w:delText xml:space="preserve"> or ESR</w:delText>
                    </w:r>
                  </w:del>
                  <w:r w:rsidRPr="0079770A">
                    <w:t xml:space="preserve"> </w:t>
                  </w:r>
                  <w:r w:rsidRPr="0079770A">
                    <w:rPr>
                      <w:i/>
                    </w:rPr>
                    <w:t>r</w:t>
                  </w:r>
                  <w:r w:rsidRPr="0079770A">
                    <w:t xml:space="preserve"> represented by the QSE </w:t>
                  </w:r>
                  <w:r w:rsidRPr="0079770A">
                    <w:rPr>
                      <w:i/>
                    </w:rPr>
                    <w:t>q</w:t>
                  </w:r>
                  <w:r w:rsidRPr="0079770A">
                    <w:t xml:space="preserve">, according to the RUC Snapshot for the RUC process </w:t>
                  </w:r>
                  <w:proofErr w:type="spellStart"/>
                  <w:r w:rsidRPr="0079770A">
                    <w:rPr>
                      <w:i/>
                    </w:rPr>
                    <w:t>ruc</w:t>
                  </w:r>
                  <w:proofErr w:type="spellEnd"/>
                  <w:r w:rsidRPr="0079770A">
                    <w:rPr>
                      <w:i/>
                    </w:rPr>
                    <w:t xml:space="preserve"> </w:t>
                  </w:r>
                  <w:r w:rsidRPr="0079770A">
                    <w:t xml:space="preserve">for the hour </w:t>
                  </w:r>
                  <w:r w:rsidRPr="0079770A">
                    <w:rPr>
                      <w:i/>
                    </w:rPr>
                    <w:t>h</w:t>
                  </w:r>
                  <w:r w:rsidRPr="0079770A">
                    <w:t xml:space="preserve"> that includes the 15-minute Settlement Interval.  For</w:t>
                  </w:r>
                  <w:del w:id="1143" w:author="ERCOT" w:date="2024-04-04T12:15:00Z">
                    <w:r w:rsidRPr="00744E13">
                      <w:delText xml:space="preserve"> ESRs and</w:delText>
                    </w:r>
                  </w:del>
                  <w:r w:rsidRPr="0079770A">
                    <w:t xml:space="preserve"> Generation Resources that are not IRRs, the available capacity shall be equal to HSL.  For WGRs and PVGRs, the available capacity shall be equal to the </w:t>
                  </w:r>
                  <w:ins w:id="1144" w:author="PRS 071824" w:date="2024-07-18T08:19:00Z">
                    <w:r w:rsidR="00405878">
                      <w:t>lesser of the HSL or</w:t>
                    </w:r>
                  </w:ins>
                  <w:ins w:id="1145" w:author="PRS 071824" w:date="2024-07-18T08:20:00Z">
                    <w:r w:rsidR="00405878">
                      <w:t xml:space="preserve"> the </w:t>
                    </w:r>
                  </w:ins>
                  <w:r w:rsidRPr="0079770A">
                    <w:t xml:space="preserve">WGRPP and the PVGRPP, respectively.  Where for a Combined Cycle Train, the Resource </w:t>
                  </w:r>
                  <w:r w:rsidRPr="0079770A">
                    <w:rPr>
                      <w:i/>
                    </w:rPr>
                    <w:t xml:space="preserve">r </w:t>
                  </w:r>
                  <w:r w:rsidRPr="0079770A">
                    <w:t xml:space="preserve">is a Combined Cycle Generation Resource within the Combined Cycle Train. </w:t>
                  </w:r>
                </w:p>
              </w:tc>
            </w:tr>
            <w:tr w:rsidR="00FA4931" w14:paraId="1A9520BF" w14:textId="77777777" w:rsidTr="001E1F97">
              <w:trPr>
                <w:cantSplit/>
              </w:trPr>
              <w:tc>
                <w:tcPr>
                  <w:tcW w:w="1231" w:type="pct"/>
                </w:tcPr>
                <w:p w14:paraId="1CAB0C88" w14:textId="77777777" w:rsidR="00FA4931" w:rsidRPr="0079770A" w:rsidRDefault="00FA4931" w:rsidP="00FA4931">
                  <w:pPr>
                    <w:pStyle w:val="TableBody"/>
                  </w:pPr>
                  <w:r w:rsidRPr="0079770A">
                    <w:t xml:space="preserve">DCIMPSNAP </w:t>
                  </w:r>
                  <w:r w:rsidRPr="0079770A">
                    <w:rPr>
                      <w:i/>
                      <w:vertAlign w:val="subscript"/>
                      <w:lang w:val="it-IT"/>
                    </w:rPr>
                    <w:t xml:space="preserve">ruc, </w:t>
                  </w:r>
                  <w:r w:rsidRPr="0079770A">
                    <w:rPr>
                      <w:i/>
                      <w:vertAlign w:val="subscript"/>
                    </w:rPr>
                    <w:t>q, p, i</w:t>
                  </w:r>
                </w:p>
              </w:tc>
              <w:tc>
                <w:tcPr>
                  <w:tcW w:w="615" w:type="pct"/>
                </w:tcPr>
                <w:p w14:paraId="690C74B3" w14:textId="77777777" w:rsidR="00FA4931" w:rsidRPr="0079770A" w:rsidRDefault="00FA4931" w:rsidP="00FA4931">
                  <w:pPr>
                    <w:pStyle w:val="TableBody"/>
                    <w:jc w:val="center"/>
                  </w:pPr>
                  <w:r w:rsidRPr="0079770A">
                    <w:t>MW</w:t>
                  </w:r>
                </w:p>
              </w:tc>
              <w:tc>
                <w:tcPr>
                  <w:tcW w:w="3154" w:type="pct"/>
                </w:tcPr>
                <w:p w14:paraId="1DE5F92E" w14:textId="77777777" w:rsidR="00FA4931" w:rsidRPr="0079770A" w:rsidRDefault="00FA4931" w:rsidP="00FA4931">
                  <w:pPr>
                    <w:pStyle w:val="TableBody"/>
                    <w:rPr>
                      <w:i/>
                    </w:rPr>
                  </w:pPr>
                  <w:r w:rsidRPr="0079770A">
                    <w:rPr>
                      <w:i/>
                    </w:rPr>
                    <w:t>DC Import at Snapshot</w:t>
                  </w:r>
                  <w:r w:rsidRPr="0079770A">
                    <w:t xml:space="preserve">—The approved aggregated DC Tie Schedule submitted by QSE </w:t>
                  </w:r>
                  <w:r w:rsidRPr="0079770A">
                    <w:rPr>
                      <w:i/>
                    </w:rPr>
                    <w:t>q</w:t>
                  </w:r>
                  <w:r w:rsidRPr="0079770A">
                    <w:t xml:space="preserve"> as an importer into the ERCOT System through DC Tie </w:t>
                  </w:r>
                  <w:r w:rsidRPr="0079770A">
                    <w:rPr>
                      <w:i/>
                    </w:rPr>
                    <w:t>p</w:t>
                  </w:r>
                  <w:r w:rsidRPr="0079770A">
                    <w:t xml:space="preserve">, according to the RUC Snapshot for the RUC process </w:t>
                  </w:r>
                  <w:proofErr w:type="spellStart"/>
                  <w:r w:rsidRPr="0079770A">
                    <w:rPr>
                      <w:i/>
                    </w:rPr>
                    <w:t>ruc</w:t>
                  </w:r>
                  <w:proofErr w:type="spellEnd"/>
                  <w:r w:rsidRPr="0079770A">
                    <w:t xml:space="preserve"> for the 15-minute Settlement Interval</w:t>
                  </w:r>
                  <w:r w:rsidRPr="0079770A">
                    <w:rPr>
                      <w:i/>
                    </w:rPr>
                    <w:t xml:space="preserve"> i</w:t>
                  </w:r>
                  <w:r w:rsidRPr="0079770A">
                    <w:t>.</w:t>
                  </w:r>
                </w:p>
              </w:tc>
            </w:tr>
            <w:tr w:rsidR="00FA4931" w14:paraId="4C4DF645" w14:textId="77777777" w:rsidTr="001E1F97">
              <w:trPr>
                <w:cantSplit/>
              </w:trPr>
              <w:tc>
                <w:tcPr>
                  <w:tcW w:w="1231" w:type="pct"/>
                </w:tcPr>
                <w:p w14:paraId="6615FA5A" w14:textId="77777777" w:rsidR="00FA4931" w:rsidRPr="0079770A" w:rsidRDefault="00FA4931" w:rsidP="00FA4931">
                  <w:pPr>
                    <w:pStyle w:val="TableBody"/>
                  </w:pPr>
                  <w:r w:rsidRPr="0079770A">
                    <w:t xml:space="preserve">RTDCIMP </w:t>
                  </w:r>
                  <w:r w:rsidRPr="0079770A">
                    <w:rPr>
                      <w:i/>
                      <w:vertAlign w:val="subscript"/>
                    </w:rPr>
                    <w:t>q, p</w:t>
                  </w:r>
                </w:p>
              </w:tc>
              <w:tc>
                <w:tcPr>
                  <w:tcW w:w="615" w:type="pct"/>
                </w:tcPr>
                <w:p w14:paraId="74324D06" w14:textId="77777777" w:rsidR="00FA4931" w:rsidRPr="0079770A" w:rsidRDefault="00FA4931" w:rsidP="00FA4931">
                  <w:pPr>
                    <w:pStyle w:val="TableBody"/>
                    <w:jc w:val="center"/>
                  </w:pPr>
                  <w:r w:rsidRPr="0079770A">
                    <w:t>MW</w:t>
                  </w:r>
                </w:p>
              </w:tc>
              <w:tc>
                <w:tcPr>
                  <w:tcW w:w="3154" w:type="pct"/>
                </w:tcPr>
                <w:p w14:paraId="48C1C276" w14:textId="77777777" w:rsidR="00FA4931" w:rsidRPr="0079770A" w:rsidRDefault="00FA4931" w:rsidP="00FA4931">
                  <w:pPr>
                    <w:pStyle w:val="TableBody"/>
                    <w:rPr>
                      <w:i/>
                    </w:rPr>
                  </w:pPr>
                  <w:r w:rsidRPr="0079770A">
                    <w:rPr>
                      <w:i/>
                    </w:rPr>
                    <w:t>Real-Time DC Import per QSE per Settlement Point</w:t>
                  </w:r>
                  <w:r w:rsidRPr="0079770A">
                    <w:t xml:space="preserve">—The aggregated final, approved DC Tie Schedule submitted by QSE </w:t>
                  </w:r>
                  <w:r w:rsidRPr="0079770A">
                    <w:rPr>
                      <w:i/>
                    </w:rPr>
                    <w:t>q</w:t>
                  </w:r>
                  <w:r w:rsidRPr="0079770A">
                    <w:t xml:space="preserve"> as an importer into the ERCOT System through DC Tie </w:t>
                  </w:r>
                  <w:r w:rsidRPr="0079770A">
                    <w:rPr>
                      <w:i/>
                    </w:rPr>
                    <w:t>p</w:t>
                  </w:r>
                  <w:r w:rsidRPr="0079770A">
                    <w:t>, for the 15-minute Settlement Interval.</w:t>
                  </w:r>
                </w:p>
              </w:tc>
            </w:tr>
            <w:tr w:rsidR="00FA4931" w14:paraId="2BEFB037" w14:textId="77777777" w:rsidTr="001E1F97">
              <w:trPr>
                <w:cantSplit/>
              </w:trPr>
              <w:tc>
                <w:tcPr>
                  <w:tcW w:w="1231" w:type="pct"/>
                </w:tcPr>
                <w:p w14:paraId="65ED80E4" w14:textId="77777777" w:rsidR="00FA4931" w:rsidRPr="0079770A" w:rsidRDefault="00FA4931" w:rsidP="00FA4931">
                  <w:pPr>
                    <w:pStyle w:val="TableBody"/>
                  </w:pPr>
                  <w:r w:rsidRPr="0079770A">
                    <w:t xml:space="preserve">RUCCPSNAP </w:t>
                  </w:r>
                  <w:r w:rsidRPr="0079770A">
                    <w:rPr>
                      <w:i/>
                      <w:vertAlign w:val="subscript"/>
                      <w:lang w:val="it-IT"/>
                    </w:rPr>
                    <w:t xml:space="preserve">ruc, </w:t>
                  </w:r>
                  <w:r w:rsidRPr="0079770A">
                    <w:rPr>
                      <w:i/>
                      <w:vertAlign w:val="subscript"/>
                    </w:rPr>
                    <w:t>q, h</w:t>
                  </w:r>
                </w:p>
              </w:tc>
              <w:tc>
                <w:tcPr>
                  <w:tcW w:w="615" w:type="pct"/>
                </w:tcPr>
                <w:p w14:paraId="6376A423" w14:textId="77777777" w:rsidR="00FA4931" w:rsidRPr="0079770A" w:rsidRDefault="00FA4931" w:rsidP="00FA4931">
                  <w:pPr>
                    <w:pStyle w:val="TableBody"/>
                    <w:jc w:val="center"/>
                  </w:pPr>
                  <w:r w:rsidRPr="0079770A">
                    <w:t>MW</w:t>
                  </w:r>
                </w:p>
              </w:tc>
              <w:tc>
                <w:tcPr>
                  <w:tcW w:w="3154" w:type="pct"/>
                </w:tcPr>
                <w:p w14:paraId="5983AF7A" w14:textId="77777777" w:rsidR="00FA4931" w:rsidRPr="0079770A" w:rsidRDefault="00FA4931" w:rsidP="00FA4931">
                  <w:pPr>
                    <w:pStyle w:val="TableBody"/>
                    <w:rPr>
                      <w:i/>
                    </w:rPr>
                  </w:pPr>
                  <w:r w:rsidRPr="0079770A">
                    <w:rPr>
                      <w:i/>
                    </w:rPr>
                    <w:t>RUC Capacity Purchase at Snapshot</w:t>
                  </w:r>
                  <w:r w:rsidRPr="0079770A">
                    <w:t xml:space="preserve">—The QSE </w:t>
                  </w:r>
                  <w:r w:rsidRPr="0079770A">
                    <w:rPr>
                      <w:i/>
                    </w:rPr>
                    <w:t>q</w:t>
                  </w:r>
                  <w:r w:rsidRPr="0079770A">
                    <w:t xml:space="preserve">’s capacity purchase, according to the RUC Snapshot for the RUC process </w:t>
                  </w:r>
                  <w:proofErr w:type="spellStart"/>
                  <w:r w:rsidRPr="0079770A">
                    <w:rPr>
                      <w:i/>
                    </w:rPr>
                    <w:t>ruc</w:t>
                  </w:r>
                  <w:proofErr w:type="spellEnd"/>
                  <w:r w:rsidRPr="0079770A">
                    <w:t xml:space="preserve"> for the hour</w:t>
                  </w:r>
                  <w:r w:rsidRPr="0079770A">
                    <w:rPr>
                      <w:i/>
                    </w:rPr>
                    <w:t xml:space="preserve"> h</w:t>
                  </w:r>
                  <w:r w:rsidRPr="0079770A">
                    <w:t xml:space="preserve"> that includes the 15-minute Settlement Interval.</w:t>
                  </w:r>
                </w:p>
              </w:tc>
            </w:tr>
            <w:tr w:rsidR="00FA4931" w14:paraId="4D132DD1" w14:textId="77777777" w:rsidTr="001E1F97">
              <w:trPr>
                <w:cantSplit/>
              </w:trPr>
              <w:tc>
                <w:tcPr>
                  <w:tcW w:w="1231" w:type="pct"/>
                </w:tcPr>
                <w:p w14:paraId="2548001B" w14:textId="77777777" w:rsidR="00FA4931" w:rsidRPr="0079770A" w:rsidRDefault="00FA4931" w:rsidP="00FA4931">
                  <w:pPr>
                    <w:pStyle w:val="TableBody"/>
                  </w:pPr>
                  <w:r w:rsidRPr="0079770A">
                    <w:t xml:space="preserve">RUCCSSNAP </w:t>
                  </w:r>
                  <w:r w:rsidRPr="0079770A">
                    <w:rPr>
                      <w:i/>
                      <w:vertAlign w:val="subscript"/>
                      <w:lang w:val="it-IT"/>
                    </w:rPr>
                    <w:t xml:space="preserve">ruc, </w:t>
                  </w:r>
                  <w:r w:rsidRPr="0079770A">
                    <w:rPr>
                      <w:i/>
                      <w:vertAlign w:val="subscript"/>
                    </w:rPr>
                    <w:t>q, h</w:t>
                  </w:r>
                </w:p>
              </w:tc>
              <w:tc>
                <w:tcPr>
                  <w:tcW w:w="615" w:type="pct"/>
                </w:tcPr>
                <w:p w14:paraId="5638C248" w14:textId="77777777" w:rsidR="00FA4931" w:rsidRPr="0079770A" w:rsidRDefault="00FA4931" w:rsidP="00FA4931">
                  <w:pPr>
                    <w:pStyle w:val="TableBody"/>
                    <w:jc w:val="center"/>
                  </w:pPr>
                  <w:r w:rsidRPr="0079770A">
                    <w:t>MW</w:t>
                  </w:r>
                </w:p>
              </w:tc>
              <w:tc>
                <w:tcPr>
                  <w:tcW w:w="3154" w:type="pct"/>
                </w:tcPr>
                <w:p w14:paraId="5A822004" w14:textId="77777777" w:rsidR="00FA4931" w:rsidRPr="0079770A" w:rsidRDefault="00FA4931" w:rsidP="00FA4931">
                  <w:pPr>
                    <w:pStyle w:val="TableBody"/>
                    <w:rPr>
                      <w:i/>
                    </w:rPr>
                  </w:pPr>
                  <w:r w:rsidRPr="0079770A">
                    <w:rPr>
                      <w:i/>
                    </w:rPr>
                    <w:t>RUC Capacity Sale at Snapshot</w:t>
                  </w:r>
                  <w:r w:rsidRPr="0079770A">
                    <w:t xml:space="preserve">—The QSE </w:t>
                  </w:r>
                  <w:r w:rsidRPr="0079770A">
                    <w:rPr>
                      <w:i/>
                    </w:rPr>
                    <w:t>q</w:t>
                  </w:r>
                  <w:r w:rsidRPr="0079770A">
                    <w:t xml:space="preserve">’s capacity sale, according to the RUC Snapshot for the RUC process </w:t>
                  </w:r>
                  <w:proofErr w:type="spellStart"/>
                  <w:r w:rsidRPr="0079770A">
                    <w:rPr>
                      <w:i/>
                    </w:rPr>
                    <w:t>ruc</w:t>
                  </w:r>
                  <w:proofErr w:type="spellEnd"/>
                  <w:r w:rsidRPr="0079770A">
                    <w:t xml:space="preserve"> for the hour</w:t>
                  </w:r>
                  <w:r w:rsidRPr="0079770A">
                    <w:rPr>
                      <w:i/>
                    </w:rPr>
                    <w:t xml:space="preserve"> h</w:t>
                  </w:r>
                  <w:r w:rsidRPr="0079770A">
                    <w:t xml:space="preserve"> that includes the 15-minute Settlement Interval.</w:t>
                  </w:r>
                </w:p>
              </w:tc>
            </w:tr>
            <w:tr w:rsidR="00FA4931" w14:paraId="7AF6EC6C" w14:textId="77777777" w:rsidTr="001E1F97">
              <w:trPr>
                <w:cantSplit/>
              </w:trPr>
              <w:tc>
                <w:tcPr>
                  <w:tcW w:w="1231" w:type="pct"/>
                </w:tcPr>
                <w:p w14:paraId="73D18822" w14:textId="77777777" w:rsidR="00FA4931" w:rsidRPr="0079770A" w:rsidRDefault="00FA4931" w:rsidP="00FA4931">
                  <w:pPr>
                    <w:pStyle w:val="TableBody"/>
                  </w:pPr>
                  <w:r w:rsidRPr="0079770A">
                    <w:t xml:space="preserve">RUCCAPADJ </w:t>
                  </w:r>
                  <w:r w:rsidRPr="0079770A">
                    <w:rPr>
                      <w:i/>
                      <w:vertAlign w:val="subscript"/>
                    </w:rPr>
                    <w:t>q, i</w:t>
                  </w:r>
                </w:p>
              </w:tc>
              <w:tc>
                <w:tcPr>
                  <w:tcW w:w="615" w:type="pct"/>
                </w:tcPr>
                <w:p w14:paraId="48607F0E" w14:textId="77777777" w:rsidR="00FA4931" w:rsidRPr="0079770A" w:rsidRDefault="00FA4931" w:rsidP="00FA4931">
                  <w:pPr>
                    <w:pStyle w:val="TableBody"/>
                    <w:jc w:val="center"/>
                  </w:pPr>
                  <w:r w:rsidRPr="0079770A">
                    <w:t>MW</w:t>
                  </w:r>
                </w:p>
              </w:tc>
              <w:tc>
                <w:tcPr>
                  <w:tcW w:w="3154" w:type="pct"/>
                </w:tcPr>
                <w:p w14:paraId="38F71BEC" w14:textId="77777777" w:rsidR="00FA4931" w:rsidRPr="0079770A" w:rsidRDefault="00FA4931" w:rsidP="00FA4931">
                  <w:pPr>
                    <w:pStyle w:val="TableBody"/>
                    <w:rPr>
                      <w:i/>
                    </w:rPr>
                  </w:pPr>
                  <w:r w:rsidRPr="0079770A">
                    <w:rPr>
                      <w:i/>
                    </w:rPr>
                    <w:t>RUC Capacity at End of Adjustment Period</w:t>
                  </w:r>
                  <w:r w:rsidRPr="0079770A">
                    <w:t>—The amount of the QSE</w:t>
                  </w:r>
                  <w:r w:rsidRPr="0079770A">
                    <w:rPr>
                      <w:i/>
                    </w:rPr>
                    <w:t xml:space="preserve"> q</w:t>
                  </w:r>
                  <w:r w:rsidRPr="0079770A">
                    <w:t>’s calculated capacity, excluding capacity for IRRs, at the end of the Adjustment Period for a 15-minute Settlement Interval</w:t>
                  </w:r>
                  <w:r w:rsidRPr="0079770A">
                    <w:rPr>
                      <w:i/>
                    </w:rPr>
                    <w:t xml:space="preserve"> i.</w:t>
                  </w:r>
                </w:p>
              </w:tc>
            </w:tr>
            <w:tr w:rsidR="00FA4931" w14:paraId="30897FB1" w14:textId="77777777" w:rsidTr="001E1F97">
              <w:trPr>
                <w:cantSplit/>
              </w:trPr>
              <w:tc>
                <w:tcPr>
                  <w:tcW w:w="1231" w:type="pct"/>
                </w:tcPr>
                <w:p w14:paraId="6DD8D435" w14:textId="77777777" w:rsidR="00FA4931" w:rsidRPr="0079770A" w:rsidRDefault="00FA4931" w:rsidP="00FA4931">
                  <w:pPr>
                    <w:pStyle w:val="TableBody"/>
                    <w:rPr>
                      <w:i/>
                    </w:rPr>
                  </w:pPr>
                  <w:r w:rsidRPr="0079770A">
                    <w:t xml:space="preserve">RCAPADJ </w:t>
                  </w:r>
                  <w:r w:rsidRPr="0079770A">
                    <w:rPr>
                      <w:i/>
                      <w:vertAlign w:val="subscript"/>
                    </w:rPr>
                    <w:t>q, r, h</w:t>
                  </w:r>
                </w:p>
              </w:tc>
              <w:tc>
                <w:tcPr>
                  <w:tcW w:w="615" w:type="pct"/>
                </w:tcPr>
                <w:p w14:paraId="3251E187" w14:textId="77777777" w:rsidR="00FA4931" w:rsidRPr="0079770A" w:rsidRDefault="00FA4931" w:rsidP="00FA4931">
                  <w:pPr>
                    <w:pStyle w:val="TableBody"/>
                    <w:jc w:val="center"/>
                  </w:pPr>
                  <w:r w:rsidRPr="0079770A">
                    <w:t>MW</w:t>
                  </w:r>
                </w:p>
              </w:tc>
              <w:tc>
                <w:tcPr>
                  <w:tcW w:w="3154" w:type="pct"/>
                </w:tcPr>
                <w:p w14:paraId="0A45BDA8" w14:textId="1895A461" w:rsidR="00FA4931" w:rsidRPr="0079770A" w:rsidRDefault="00FA4931" w:rsidP="00FA4931">
                  <w:pPr>
                    <w:pStyle w:val="TableBody"/>
                    <w:rPr>
                      <w:i/>
                    </w:rPr>
                  </w:pPr>
                  <w:r w:rsidRPr="0079770A">
                    <w:rPr>
                      <w:i/>
                    </w:rPr>
                    <w:t>Resource Capacity at End of Adjustment Period</w:t>
                  </w:r>
                  <w:r w:rsidRPr="0079770A">
                    <w:t>—The HSL of a non-IRR Generation Resource</w:t>
                  </w:r>
                  <w:del w:id="1146" w:author="ERCOT" w:date="2024-04-04T12:15:00Z">
                    <w:r w:rsidRPr="00744E13">
                      <w:delText xml:space="preserve"> or ESR</w:delText>
                    </w:r>
                  </w:del>
                  <w:r w:rsidRPr="0079770A">
                    <w:t xml:space="preserve"> </w:t>
                  </w:r>
                  <w:r w:rsidRPr="0079770A">
                    <w:rPr>
                      <w:i/>
                    </w:rPr>
                    <w:t>r</w:t>
                  </w:r>
                  <w:r w:rsidRPr="0079770A">
                    <w:t xml:space="preserve"> represented by the QSE </w:t>
                  </w:r>
                  <w:r w:rsidRPr="0079770A">
                    <w:rPr>
                      <w:i/>
                    </w:rPr>
                    <w:t>q</w:t>
                  </w:r>
                  <w:r w:rsidRPr="0079770A">
                    <w:t xml:space="preserve"> at the end of the Adjustment Period,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 xml:space="preserve">is a Combined Cycle Generation Resource within the Combined Cycle Train. </w:t>
                  </w:r>
                </w:p>
              </w:tc>
            </w:tr>
            <w:tr w:rsidR="00FA4931" w14:paraId="53E2AA7E" w14:textId="77777777" w:rsidTr="001E1F97">
              <w:trPr>
                <w:cantSplit/>
              </w:trPr>
              <w:tc>
                <w:tcPr>
                  <w:tcW w:w="1231" w:type="pct"/>
                </w:tcPr>
                <w:p w14:paraId="25F482D8" w14:textId="77777777" w:rsidR="00FA4931" w:rsidRPr="0079770A" w:rsidRDefault="00FA4931" w:rsidP="00FA4931">
                  <w:pPr>
                    <w:pStyle w:val="TableBody"/>
                  </w:pPr>
                  <w:r w:rsidRPr="0079770A">
                    <w:lastRenderedPageBreak/>
                    <w:t xml:space="preserve">RUCCPADJ </w:t>
                  </w:r>
                  <w:r w:rsidRPr="0079770A">
                    <w:rPr>
                      <w:i/>
                      <w:vertAlign w:val="subscript"/>
                    </w:rPr>
                    <w:t>q, h</w:t>
                  </w:r>
                </w:p>
              </w:tc>
              <w:tc>
                <w:tcPr>
                  <w:tcW w:w="615" w:type="pct"/>
                </w:tcPr>
                <w:p w14:paraId="304C4E45" w14:textId="77777777" w:rsidR="00FA4931" w:rsidRPr="0079770A" w:rsidRDefault="00FA4931" w:rsidP="00FA4931">
                  <w:pPr>
                    <w:pStyle w:val="TableBody"/>
                    <w:jc w:val="center"/>
                  </w:pPr>
                  <w:r w:rsidRPr="0079770A">
                    <w:t>MW</w:t>
                  </w:r>
                </w:p>
              </w:tc>
              <w:tc>
                <w:tcPr>
                  <w:tcW w:w="3154" w:type="pct"/>
                </w:tcPr>
                <w:p w14:paraId="7A637093" w14:textId="77777777" w:rsidR="00FA4931" w:rsidRPr="0079770A" w:rsidRDefault="00FA4931" w:rsidP="00FA4931">
                  <w:pPr>
                    <w:pStyle w:val="TableBody"/>
                    <w:rPr>
                      <w:i/>
                    </w:rPr>
                  </w:pPr>
                  <w:r w:rsidRPr="0079770A">
                    <w:rPr>
                      <w:i/>
                    </w:rPr>
                    <w:t>RUC Capacity Purchase at End of Adjustment Period</w:t>
                  </w:r>
                  <w:r w:rsidRPr="0079770A">
                    <w:t xml:space="preserve">—The QSE </w:t>
                  </w:r>
                  <w:r w:rsidRPr="0079770A">
                    <w:rPr>
                      <w:i/>
                    </w:rPr>
                    <w:t>q</w:t>
                  </w:r>
                  <w:r w:rsidRPr="0079770A">
                    <w:t xml:space="preserve">’s capacity purchase, at the end of Adjustment Period for the hour </w:t>
                  </w:r>
                  <w:r w:rsidRPr="0079770A">
                    <w:rPr>
                      <w:i/>
                    </w:rPr>
                    <w:t>h</w:t>
                  </w:r>
                  <w:r w:rsidRPr="0079770A">
                    <w:t xml:space="preserve"> that includes the 15-minute Settlement Interval.</w:t>
                  </w:r>
                </w:p>
              </w:tc>
            </w:tr>
            <w:tr w:rsidR="00FA4931" w14:paraId="153857AB" w14:textId="77777777" w:rsidTr="001E1F97">
              <w:trPr>
                <w:cantSplit/>
              </w:trPr>
              <w:tc>
                <w:tcPr>
                  <w:tcW w:w="1231" w:type="pct"/>
                </w:tcPr>
                <w:p w14:paraId="39B37D9D" w14:textId="77777777" w:rsidR="00FA4931" w:rsidRPr="0079770A" w:rsidRDefault="00FA4931" w:rsidP="00FA4931">
                  <w:pPr>
                    <w:pStyle w:val="TableBody"/>
                  </w:pPr>
                  <w:r w:rsidRPr="0079770A">
                    <w:t xml:space="preserve">RUCCSADJ </w:t>
                  </w:r>
                  <w:r w:rsidRPr="0079770A">
                    <w:rPr>
                      <w:i/>
                      <w:vertAlign w:val="subscript"/>
                    </w:rPr>
                    <w:t>q, h</w:t>
                  </w:r>
                </w:p>
              </w:tc>
              <w:tc>
                <w:tcPr>
                  <w:tcW w:w="615" w:type="pct"/>
                </w:tcPr>
                <w:p w14:paraId="35E6C1B5" w14:textId="77777777" w:rsidR="00FA4931" w:rsidRPr="0079770A" w:rsidRDefault="00FA4931" w:rsidP="00FA4931">
                  <w:pPr>
                    <w:pStyle w:val="TableBody"/>
                    <w:jc w:val="center"/>
                  </w:pPr>
                  <w:r w:rsidRPr="0079770A">
                    <w:t>MW</w:t>
                  </w:r>
                </w:p>
              </w:tc>
              <w:tc>
                <w:tcPr>
                  <w:tcW w:w="3154" w:type="pct"/>
                </w:tcPr>
                <w:p w14:paraId="70A21624" w14:textId="77777777" w:rsidR="00FA4931" w:rsidRPr="0079770A" w:rsidRDefault="00FA4931" w:rsidP="00FA4931">
                  <w:pPr>
                    <w:pStyle w:val="TableBody"/>
                    <w:rPr>
                      <w:i/>
                    </w:rPr>
                  </w:pPr>
                  <w:r w:rsidRPr="0079770A">
                    <w:rPr>
                      <w:i/>
                    </w:rPr>
                    <w:t>RUC Capacity Sale at End of Adjustment Period</w:t>
                  </w:r>
                  <w:r w:rsidRPr="0079770A">
                    <w:t xml:space="preserve">—The QSE </w:t>
                  </w:r>
                  <w:r w:rsidRPr="0079770A">
                    <w:rPr>
                      <w:i/>
                    </w:rPr>
                    <w:t>q</w:t>
                  </w:r>
                  <w:r w:rsidRPr="0079770A">
                    <w:t xml:space="preserve">’s capacity sale, at the end of Adjustment Period for the hour </w:t>
                  </w:r>
                  <w:r w:rsidRPr="0079770A">
                    <w:rPr>
                      <w:i/>
                    </w:rPr>
                    <w:t>h</w:t>
                  </w:r>
                  <w:r w:rsidRPr="0079770A">
                    <w:t xml:space="preserve"> that includes the 15-minute Settlement Interval.</w:t>
                  </w:r>
                </w:p>
              </w:tc>
            </w:tr>
            <w:tr w:rsidR="00FA4931" w14:paraId="6CECEE48" w14:textId="77777777" w:rsidTr="001E1F97">
              <w:trPr>
                <w:cantSplit/>
              </w:trPr>
              <w:tc>
                <w:tcPr>
                  <w:tcW w:w="1231" w:type="pct"/>
                </w:tcPr>
                <w:p w14:paraId="2D8806E0" w14:textId="77777777" w:rsidR="00FA4931" w:rsidRPr="0079770A" w:rsidRDefault="00FA4931" w:rsidP="00FA4931">
                  <w:pPr>
                    <w:pStyle w:val="TableBody"/>
                  </w:pPr>
                  <w:r w:rsidRPr="0079770A">
                    <w:t xml:space="preserve">DAEP </w:t>
                  </w:r>
                  <w:r w:rsidRPr="0079770A">
                    <w:rPr>
                      <w:i/>
                      <w:vertAlign w:val="subscript"/>
                    </w:rPr>
                    <w:t>q, p, h</w:t>
                  </w:r>
                </w:p>
              </w:tc>
              <w:tc>
                <w:tcPr>
                  <w:tcW w:w="615" w:type="pct"/>
                </w:tcPr>
                <w:p w14:paraId="567C8B5A" w14:textId="77777777" w:rsidR="00FA4931" w:rsidRPr="0079770A" w:rsidRDefault="00FA4931" w:rsidP="00FA4931">
                  <w:pPr>
                    <w:pStyle w:val="TableBody"/>
                    <w:jc w:val="center"/>
                  </w:pPr>
                  <w:r w:rsidRPr="0079770A">
                    <w:t>MW</w:t>
                  </w:r>
                </w:p>
              </w:tc>
              <w:tc>
                <w:tcPr>
                  <w:tcW w:w="3154" w:type="pct"/>
                </w:tcPr>
                <w:p w14:paraId="02FADC95" w14:textId="77777777" w:rsidR="00FA4931" w:rsidRPr="0079770A" w:rsidRDefault="00FA4931" w:rsidP="00FA4931">
                  <w:pPr>
                    <w:pStyle w:val="TableBody"/>
                  </w:pPr>
                  <w:r w:rsidRPr="0079770A">
                    <w:rPr>
                      <w:i/>
                    </w:rPr>
                    <w:t>Day-Ahead Energy Purchase</w:t>
                  </w:r>
                  <w:r w:rsidRPr="0079770A">
                    <w:t xml:space="preserve">—The QSE </w:t>
                  </w:r>
                  <w:r w:rsidRPr="0079770A">
                    <w:rPr>
                      <w:i/>
                    </w:rPr>
                    <w:t>q</w:t>
                  </w:r>
                  <w:r w:rsidRPr="0079770A">
                    <w:t xml:space="preserve">’s energy purchased in the DAM at the Settlement Point </w:t>
                  </w:r>
                  <w:r w:rsidRPr="0079770A">
                    <w:rPr>
                      <w:i/>
                    </w:rPr>
                    <w:t>p</w:t>
                  </w:r>
                  <w:r w:rsidRPr="0079770A">
                    <w:t xml:space="preserve"> for the hour</w:t>
                  </w:r>
                  <w:r w:rsidRPr="0079770A">
                    <w:rPr>
                      <w:i/>
                    </w:rPr>
                    <w:t xml:space="preserve"> h</w:t>
                  </w:r>
                  <w:r w:rsidRPr="0079770A">
                    <w:t xml:space="preserve"> that includes the 15-minute Settlement Interval.</w:t>
                  </w:r>
                </w:p>
              </w:tc>
            </w:tr>
            <w:tr w:rsidR="00FA4931" w14:paraId="147FCE7B" w14:textId="77777777" w:rsidTr="001E1F97">
              <w:trPr>
                <w:cantSplit/>
              </w:trPr>
              <w:tc>
                <w:tcPr>
                  <w:tcW w:w="1231" w:type="pct"/>
                </w:tcPr>
                <w:p w14:paraId="587E3C2A" w14:textId="77777777" w:rsidR="00FA4931" w:rsidRPr="0079770A" w:rsidRDefault="00FA4931" w:rsidP="00FA4931">
                  <w:pPr>
                    <w:pStyle w:val="TableBody"/>
                  </w:pPr>
                  <w:r w:rsidRPr="0079770A">
                    <w:t xml:space="preserve">DAES </w:t>
                  </w:r>
                  <w:r w:rsidRPr="0079770A">
                    <w:rPr>
                      <w:i/>
                      <w:vertAlign w:val="subscript"/>
                    </w:rPr>
                    <w:t>q, p, h</w:t>
                  </w:r>
                </w:p>
              </w:tc>
              <w:tc>
                <w:tcPr>
                  <w:tcW w:w="615" w:type="pct"/>
                </w:tcPr>
                <w:p w14:paraId="7DD6F956" w14:textId="77777777" w:rsidR="00FA4931" w:rsidRPr="0079770A" w:rsidRDefault="00FA4931" w:rsidP="00FA4931">
                  <w:pPr>
                    <w:pStyle w:val="TableBody"/>
                    <w:jc w:val="center"/>
                  </w:pPr>
                  <w:r w:rsidRPr="0079770A">
                    <w:t>MW</w:t>
                  </w:r>
                </w:p>
              </w:tc>
              <w:tc>
                <w:tcPr>
                  <w:tcW w:w="3154" w:type="pct"/>
                </w:tcPr>
                <w:p w14:paraId="3B284F87" w14:textId="77777777" w:rsidR="00FA4931" w:rsidRPr="0079770A" w:rsidRDefault="00FA4931" w:rsidP="00FA4931">
                  <w:pPr>
                    <w:pStyle w:val="TableBody"/>
                  </w:pPr>
                  <w:r w:rsidRPr="0079770A">
                    <w:rPr>
                      <w:i/>
                    </w:rPr>
                    <w:t>Day-Ahead Energy Sale</w:t>
                  </w:r>
                  <w:r w:rsidRPr="0079770A">
                    <w:t xml:space="preserve">—The QSE </w:t>
                  </w:r>
                  <w:r w:rsidRPr="0079770A">
                    <w:rPr>
                      <w:i/>
                    </w:rPr>
                    <w:t>q</w:t>
                  </w:r>
                  <w:r w:rsidRPr="0079770A">
                    <w:t xml:space="preserve">’s energy sold in the DAM at the Settlement Point </w:t>
                  </w:r>
                  <w:r w:rsidRPr="0079770A">
                    <w:rPr>
                      <w:i/>
                    </w:rPr>
                    <w:t>p</w:t>
                  </w:r>
                  <w:r w:rsidRPr="0079770A">
                    <w:t xml:space="preserve"> for the hour</w:t>
                  </w:r>
                  <w:r w:rsidRPr="0079770A">
                    <w:rPr>
                      <w:i/>
                    </w:rPr>
                    <w:t xml:space="preserve"> h</w:t>
                  </w:r>
                  <w:r w:rsidRPr="0079770A">
                    <w:t xml:space="preserve"> that includes the 15-minute Settlement Interval.</w:t>
                  </w:r>
                </w:p>
              </w:tc>
            </w:tr>
            <w:tr w:rsidR="00FA4931" w14:paraId="2A9C74AE" w14:textId="77777777" w:rsidTr="001E1F97">
              <w:trPr>
                <w:cantSplit/>
              </w:trPr>
              <w:tc>
                <w:tcPr>
                  <w:tcW w:w="1231" w:type="pct"/>
                </w:tcPr>
                <w:p w14:paraId="0620EF66" w14:textId="77777777" w:rsidR="00FA4931" w:rsidRPr="0079770A" w:rsidRDefault="00FA4931" w:rsidP="00FA4931">
                  <w:pPr>
                    <w:pStyle w:val="TableBody"/>
                  </w:pPr>
                  <w:r w:rsidRPr="0079770A">
                    <w:t xml:space="preserve">RTQQEPSNAP </w:t>
                  </w:r>
                  <w:proofErr w:type="spellStart"/>
                  <w:r w:rsidRPr="0079770A">
                    <w:rPr>
                      <w:i/>
                      <w:vertAlign w:val="subscript"/>
                    </w:rPr>
                    <w:t>ruc</w:t>
                  </w:r>
                  <w:proofErr w:type="spellEnd"/>
                  <w:r w:rsidRPr="0079770A">
                    <w:rPr>
                      <w:i/>
                      <w:vertAlign w:val="subscript"/>
                    </w:rPr>
                    <w:t>, q, p, i</w:t>
                  </w:r>
                </w:p>
              </w:tc>
              <w:tc>
                <w:tcPr>
                  <w:tcW w:w="615" w:type="pct"/>
                </w:tcPr>
                <w:p w14:paraId="388CBDB3" w14:textId="77777777" w:rsidR="00FA4931" w:rsidRPr="0079770A" w:rsidRDefault="00FA4931" w:rsidP="00FA4931">
                  <w:pPr>
                    <w:pStyle w:val="TableBody"/>
                    <w:jc w:val="center"/>
                  </w:pPr>
                  <w:r w:rsidRPr="0079770A">
                    <w:t>MW</w:t>
                  </w:r>
                </w:p>
              </w:tc>
              <w:tc>
                <w:tcPr>
                  <w:tcW w:w="3154" w:type="pct"/>
                </w:tcPr>
                <w:p w14:paraId="0A5644DC" w14:textId="77777777" w:rsidR="00FA4931" w:rsidRPr="0079770A" w:rsidRDefault="00FA4931" w:rsidP="00FA4931">
                  <w:pPr>
                    <w:pStyle w:val="TableBody"/>
                    <w:rPr>
                      <w:i/>
                    </w:rPr>
                  </w:pPr>
                  <w:r w:rsidRPr="0079770A">
                    <w:rPr>
                      <w:i/>
                    </w:rPr>
                    <w:t>Real-Time QSE-to-QSE Energy Purchase at Snapshot</w:t>
                  </w:r>
                  <w:r w:rsidRPr="0079770A">
                    <w:t xml:space="preserve">—The QSE </w:t>
                  </w:r>
                  <w:r w:rsidRPr="0079770A">
                    <w:rPr>
                      <w:i/>
                    </w:rPr>
                    <w:t>q</w:t>
                  </w:r>
                  <w:r w:rsidRPr="0079770A">
                    <w:t xml:space="preserve">’s Energy Trades in which the QSE is the buyer at the delivery Settlement Point </w:t>
                  </w:r>
                  <w:r w:rsidRPr="0079770A">
                    <w:rPr>
                      <w:i/>
                    </w:rPr>
                    <w:t>p</w:t>
                  </w:r>
                  <w:r w:rsidRPr="0079770A">
                    <w:t xml:space="preserve"> for the 15-minute Settlement Interval</w:t>
                  </w:r>
                  <w:r w:rsidRPr="0079770A">
                    <w:rPr>
                      <w:i/>
                    </w:rPr>
                    <w:t xml:space="preserve"> i</w:t>
                  </w:r>
                  <w:r w:rsidRPr="0079770A">
                    <w:t xml:space="preserve">, in the RUC Snapshot for the RUC process </w:t>
                  </w:r>
                  <w:proofErr w:type="spellStart"/>
                  <w:r w:rsidRPr="0079770A">
                    <w:rPr>
                      <w:i/>
                    </w:rPr>
                    <w:t>ruc</w:t>
                  </w:r>
                  <w:proofErr w:type="spellEnd"/>
                  <w:r w:rsidRPr="0079770A">
                    <w:t>.</w:t>
                  </w:r>
                </w:p>
              </w:tc>
            </w:tr>
            <w:tr w:rsidR="00FA4931" w14:paraId="5E8F27C4" w14:textId="77777777" w:rsidTr="001E1F97">
              <w:trPr>
                <w:cantSplit/>
              </w:trPr>
              <w:tc>
                <w:tcPr>
                  <w:tcW w:w="1231" w:type="pct"/>
                </w:tcPr>
                <w:p w14:paraId="4F34F8FF" w14:textId="77777777" w:rsidR="00FA4931" w:rsidRPr="0079770A" w:rsidRDefault="00FA4931" w:rsidP="00FA4931">
                  <w:pPr>
                    <w:pStyle w:val="TableBody"/>
                  </w:pPr>
                  <w:r w:rsidRPr="0079770A">
                    <w:t xml:space="preserve">RTQQESSNAP </w:t>
                  </w:r>
                  <w:proofErr w:type="spellStart"/>
                  <w:r w:rsidRPr="0079770A">
                    <w:rPr>
                      <w:i/>
                      <w:vertAlign w:val="subscript"/>
                    </w:rPr>
                    <w:t>ruc</w:t>
                  </w:r>
                  <w:proofErr w:type="spellEnd"/>
                  <w:r w:rsidRPr="0079770A">
                    <w:rPr>
                      <w:i/>
                      <w:vertAlign w:val="subscript"/>
                    </w:rPr>
                    <w:t>, q, p, i</w:t>
                  </w:r>
                </w:p>
              </w:tc>
              <w:tc>
                <w:tcPr>
                  <w:tcW w:w="615" w:type="pct"/>
                </w:tcPr>
                <w:p w14:paraId="3E413AE9" w14:textId="77777777" w:rsidR="00FA4931" w:rsidRPr="0079770A" w:rsidRDefault="00FA4931" w:rsidP="00FA4931">
                  <w:pPr>
                    <w:pStyle w:val="TableBody"/>
                    <w:jc w:val="center"/>
                  </w:pPr>
                  <w:r w:rsidRPr="0079770A">
                    <w:t>MW</w:t>
                  </w:r>
                </w:p>
              </w:tc>
              <w:tc>
                <w:tcPr>
                  <w:tcW w:w="3154" w:type="pct"/>
                </w:tcPr>
                <w:p w14:paraId="677DC22D" w14:textId="77777777" w:rsidR="00FA4931" w:rsidRPr="0079770A" w:rsidRDefault="00FA4931" w:rsidP="00FA4931">
                  <w:pPr>
                    <w:pStyle w:val="TableBody"/>
                    <w:rPr>
                      <w:i/>
                    </w:rPr>
                  </w:pPr>
                  <w:r w:rsidRPr="0079770A">
                    <w:rPr>
                      <w:i/>
                    </w:rPr>
                    <w:t>Real-Time QSE-to-QSE Energy Sale at Snapshot</w:t>
                  </w:r>
                  <w:r w:rsidRPr="0079770A">
                    <w:t xml:space="preserve">—The QSE </w:t>
                  </w:r>
                  <w:r w:rsidRPr="0079770A">
                    <w:rPr>
                      <w:i/>
                    </w:rPr>
                    <w:t>q</w:t>
                  </w:r>
                  <w:r w:rsidRPr="0079770A">
                    <w:t xml:space="preserve">’s Energy Trades in which the QSE is the seller at the delivery Settlement Point </w:t>
                  </w:r>
                  <w:r w:rsidRPr="0079770A">
                    <w:rPr>
                      <w:i/>
                    </w:rPr>
                    <w:t>p</w:t>
                  </w:r>
                  <w:r w:rsidRPr="0079770A">
                    <w:t xml:space="preserve"> for the 15-minute Settlement Interval</w:t>
                  </w:r>
                  <w:r w:rsidRPr="0079770A">
                    <w:rPr>
                      <w:i/>
                    </w:rPr>
                    <w:t xml:space="preserve"> i</w:t>
                  </w:r>
                  <w:r w:rsidRPr="0079770A">
                    <w:t xml:space="preserve">, in the RUC Snapshot for the RUC process </w:t>
                  </w:r>
                  <w:proofErr w:type="spellStart"/>
                  <w:r w:rsidRPr="0079770A">
                    <w:rPr>
                      <w:i/>
                    </w:rPr>
                    <w:t>ruc</w:t>
                  </w:r>
                  <w:proofErr w:type="spellEnd"/>
                  <w:r w:rsidRPr="0079770A">
                    <w:t>.</w:t>
                  </w:r>
                </w:p>
              </w:tc>
            </w:tr>
            <w:tr w:rsidR="00FA4931" w14:paraId="3665C228" w14:textId="77777777" w:rsidTr="001E1F97">
              <w:trPr>
                <w:cantSplit/>
              </w:trPr>
              <w:tc>
                <w:tcPr>
                  <w:tcW w:w="1231" w:type="pct"/>
                </w:tcPr>
                <w:p w14:paraId="34F567DD" w14:textId="77777777" w:rsidR="00FA4931" w:rsidRPr="0079770A" w:rsidRDefault="00FA4931" w:rsidP="00FA4931">
                  <w:pPr>
                    <w:pStyle w:val="TableBody"/>
                  </w:pPr>
                  <w:r w:rsidRPr="0079770A">
                    <w:t xml:space="preserve">RTQQEPADJ </w:t>
                  </w:r>
                  <w:r w:rsidRPr="0079770A">
                    <w:rPr>
                      <w:i/>
                      <w:vertAlign w:val="subscript"/>
                    </w:rPr>
                    <w:t>q, p, i</w:t>
                  </w:r>
                </w:p>
              </w:tc>
              <w:tc>
                <w:tcPr>
                  <w:tcW w:w="615" w:type="pct"/>
                </w:tcPr>
                <w:p w14:paraId="459E6513" w14:textId="77777777" w:rsidR="00FA4931" w:rsidRPr="0079770A" w:rsidRDefault="00FA4931" w:rsidP="00FA4931">
                  <w:pPr>
                    <w:pStyle w:val="TableBody"/>
                    <w:jc w:val="center"/>
                  </w:pPr>
                  <w:r w:rsidRPr="0079770A">
                    <w:t>MW</w:t>
                  </w:r>
                </w:p>
              </w:tc>
              <w:tc>
                <w:tcPr>
                  <w:tcW w:w="3154" w:type="pct"/>
                </w:tcPr>
                <w:p w14:paraId="689850EF" w14:textId="77777777" w:rsidR="00FA4931" w:rsidRPr="0079770A" w:rsidRDefault="00FA4931" w:rsidP="00FA4931">
                  <w:pPr>
                    <w:pStyle w:val="TableBody"/>
                    <w:rPr>
                      <w:i/>
                    </w:rPr>
                  </w:pPr>
                  <w:r w:rsidRPr="0079770A">
                    <w:rPr>
                      <w:i/>
                    </w:rPr>
                    <w:t>Real-Time QSE-to-QSE Energy Purchase at End of Adjustment Period</w:t>
                  </w:r>
                  <w:r w:rsidRPr="0079770A">
                    <w:t xml:space="preserve">—The QSE </w:t>
                  </w:r>
                  <w:r w:rsidRPr="0079770A">
                    <w:rPr>
                      <w:i/>
                    </w:rPr>
                    <w:t>q</w:t>
                  </w:r>
                  <w:r w:rsidRPr="0079770A">
                    <w:t xml:space="preserve">’s Energy Trades in which the QSE is the buyer at the delivery Settlement Point </w:t>
                  </w:r>
                  <w:r w:rsidRPr="0079770A">
                    <w:rPr>
                      <w:i/>
                    </w:rPr>
                    <w:t>p</w:t>
                  </w:r>
                  <w:r w:rsidRPr="0079770A">
                    <w:t xml:space="preserve"> for the 15-minute Settlement Interval</w:t>
                  </w:r>
                  <w:r w:rsidRPr="0079770A">
                    <w:rPr>
                      <w:i/>
                    </w:rPr>
                    <w:t xml:space="preserve"> i</w:t>
                  </w:r>
                  <w:r w:rsidRPr="0079770A">
                    <w:t>, at the end of the Adjustment Period for that Settlement Interval.</w:t>
                  </w:r>
                </w:p>
              </w:tc>
            </w:tr>
            <w:tr w:rsidR="00FA4931" w14:paraId="28931A42" w14:textId="77777777" w:rsidTr="001E1F97">
              <w:trPr>
                <w:cantSplit/>
              </w:trPr>
              <w:tc>
                <w:tcPr>
                  <w:tcW w:w="1231" w:type="pct"/>
                </w:tcPr>
                <w:p w14:paraId="78D6507E" w14:textId="77777777" w:rsidR="00FA4931" w:rsidRPr="0079770A" w:rsidRDefault="00FA4931" w:rsidP="00FA4931">
                  <w:pPr>
                    <w:pStyle w:val="TableBody"/>
                  </w:pPr>
                  <w:r w:rsidRPr="0079770A">
                    <w:t xml:space="preserve">RTQQESADJ </w:t>
                  </w:r>
                  <w:r w:rsidRPr="0079770A">
                    <w:rPr>
                      <w:i/>
                      <w:vertAlign w:val="subscript"/>
                    </w:rPr>
                    <w:t>q, p, i</w:t>
                  </w:r>
                </w:p>
              </w:tc>
              <w:tc>
                <w:tcPr>
                  <w:tcW w:w="615" w:type="pct"/>
                </w:tcPr>
                <w:p w14:paraId="50DAFB6A" w14:textId="77777777" w:rsidR="00FA4931" w:rsidRPr="0079770A" w:rsidRDefault="00FA4931" w:rsidP="00FA4931">
                  <w:pPr>
                    <w:pStyle w:val="TableBody"/>
                    <w:jc w:val="center"/>
                  </w:pPr>
                  <w:r w:rsidRPr="0079770A">
                    <w:t>MW</w:t>
                  </w:r>
                </w:p>
              </w:tc>
              <w:tc>
                <w:tcPr>
                  <w:tcW w:w="3154" w:type="pct"/>
                </w:tcPr>
                <w:p w14:paraId="7BEC0545" w14:textId="77777777" w:rsidR="00FA4931" w:rsidRPr="0079770A" w:rsidRDefault="00FA4931" w:rsidP="00FA4931">
                  <w:pPr>
                    <w:pStyle w:val="TableBody"/>
                    <w:rPr>
                      <w:i/>
                    </w:rPr>
                  </w:pPr>
                  <w:r w:rsidRPr="0079770A">
                    <w:rPr>
                      <w:i/>
                    </w:rPr>
                    <w:t>Real-Time QSE-to-QSE Energy Sale at End of Adjustment Period</w:t>
                  </w:r>
                  <w:r w:rsidRPr="0079770A">
                    <w:t xml:space="preserve">—The QSE </w:t>
                  </w:r>
                  <w:r w:rsidRPr="0079770A">
                    <w:rPr>
                      <w:i/>
                    </w:rPr>
                    <w:t>q</w:t>
                  </w:r>
                  <w:r w:rsidRPr="0079770A">
                    <w:t xml:space="preserve">’s Energy Trades in which the QSE is the seller at the delivery Settlement Point </w:t>
                  </w:r>
                  <w:r w:rsidRPr="0079770A">
                    <w:rPr>
                      <w:i/>
                    </w:rPr>
                    <w:t>p</w:t>
                  </w:r>
                  <w:r w:rsidRPr="0079770A">
                    <w:t xml:space="preserve"> for the 15-minute Settlement Interval</w:t>
                  </w:r>
                  <w:r w:rsidRPr="0079770A">
                    <w:rPr>
                      <w:i/>
                    </w:rPr>
                    <w:t xml:space="preserve"> i</w:t>
                  </w:r>
                  <w:r w:rsidRPr="0079770A">
                    <w:t>, at the end of the Adjustment Period for that Settlement Interval.</w:t>
                  </w:r>
                </w:p>
              </w:tc>
            </w:tr>
            <w:tr w:rsidR="00FA4931" w14:paraId="414EA007" w14:textId="77777777" w:rsidTr="001E1F97">
              <w:trPr>
                <w:cantSplit/>
              </w:trPr>
              <w:tc>
                <w:tcPr>
                  <w:tcW w:w="1231" w:type="pct"/>
                </w:tcPr>
                <w:p w14:paraId="2E6328EC" w14:textId="77777777" w:rsidR="00FA4931" w:rsidRPr="0079770A" w:rsidRDefault="00FA4931" w:rsidP="00FA4931">
                  <w:pPr>
                    <w:pStyle w:val="TableBody"/>
                    <w:rPr>
                      <w:i/>
                    </w:rPr>
                  </w:pPr>
                  <w:r w:rsidRPr="0079770A">
                    <w:rPr>
                      <w:i/>
                    </w:rPr>
                    <w:t>q</w:t>
                  </w:r>
                </w:p>
              </w:tc>
              <w:tc>
                <w:tcPr>
                  <w:tcW w:w="615" w:type="pct"/>
                </w:tcPr>
                <w:p w14:paraId="2D25C27F" w14:textId="77777777" w:rsidR="00FA4931" w:rsidRPr="0079770A" w:rsidRDefault="00FA4931" w:rsidP="00FA4931">
                  <w:pPr>
                    <w:pStyle w:val="TableBody"/>
                    <w:jc w:val="center"/>
                  </w:pPr>
                  <w:r w:rsidRPr="0079770A">
                    <w:t>none</w:t>
                  </w:r>
                </w:p>
              </w:tc>
              <w:tc>
                <w:tcPr>
                  <w:tcW w:w="3154" w:type="pct"/>
                </w:tcPr>
                <w:p w14:paraId="1CA35708" w14:textId="77777777" w:rsidR="00FA4931" w:rsidRPr="0079770A" w:rsidRDefault="00FA4931" w:rsidP="00FA4931">
                  <w:pPr>
                    <w:pStyle w:val="TableBody"/>
                  </w:pPr>
                  <w:r w:rsidRPr="0079770A">
                    <w:t>A QSE.</w:t>
                  </w:r>
                </w:p>
              </w:tc>
            </w:tr>
            <w:tr w:rsidR="00FA4931" w14:paraId="2BB28203" w14:textId="77777777" w:rsidTr="001E1F97">
              <w:trPr>
                <w:cantSplit/>
              </w:trPr>
              <w:tc>
                <w:tcPr>
                  <w:tcW w:w="1231" w:type="pct"/>
                </w:tcPr>
                <w:p w14:paraId="005E0962" w14:textId="77777777" w:rsidR="00FA4931" w:rsidRPr="0079770A" w:rsidRDefault="00FA4931" w:rsidP="00FA4931">
                  <w:pPr>
                    <w:pStyle w:val="TableBody"/>
                    <w:rPr>
                      <w:i/>
                    </w:rPr>
                  </w:pPr>
                  <w:r w:rsidRPr="0079770A">
                    <w:rPr>
                      <w:i/>
                    </w:rPr>
                    <w:t>p</w:t>
                  </w:r>
                </w:p>
              </w:tc>
              <w:tc>
                <w:tcPr>
                  <w:tcW w:w="615" w:type="pct"/>
                </w:tcPr>
                <w:p w14:paraId="329AAA1A" w14:textId="77777777" w:rsidR="00FA4931" w:rsidRPr="0079770A" w:rsidRDefault="00FA4931" w:rsidP="00FA4931">
                  <w:pPr>
                    <w:pStyle w:val="TableBody"/>
                    <w:jc w:val="center"/>
                  </w:pPr>
                  <w:r w:rsidRPr="0079770A">
                    <w:t>none</w:t>
                  </w:r>
                </w:p>
              </w:tc>
              <w:tc>
                <w:tcPr>
                  <w:tcW w:w="3154" w:type="pct"/>
                </w:tcPr>
                <w:p w14:paraId="727C7572" w14:textId="77777777" w:rsidR="00FA4931" w:rsidRPr="0079770A" w:rsidRDefault="00FA4931" w:rsidP="00FA4931">
                  <w:pPr>
                    <w:pStyle w:val="TableBody"/>
                  </w:pPr>
                  <w:r w:rsidRPr="0079770A">
                    <w:t>A Settlement Point.</w:t>
                  </w:r>
                </w:p>
              </w:tc>
            </w:tr>
            <w:tr w:rsidR="00FA4931" w14:paraId="7BB93D07" w14:textId="77777777" w:rsidTr="001E1F97">
              <w:trPr>
                <w:cantSplit/>
              </w:trPr>
              <w:tc>
                <w:tcPr>
                  <w:tcW w:w="1231" w:type="pct"/>
                </w:tcPr>
                <w:p w14:paraId="7A3280A2" w14:textId="77777777" w:rsidR="00FA4931" w:rsidRPr="0079770A" w:rsidRDefault="00FA4931" w:rsidP="00FA4931">
                  <w:pPr>
                    <w:pStyle w:val="TableBody"/>
                    <w:rPr>
                      <w:i/>
                    </w:rPr>
                  </w:pPr>
                  <w:r w:rsidRPr="0079770A">
                    <w:rPr>
                      <w:i/>
                    </w:rPr>
                    <w:t>r</w:t>
                  </w:r>
                </w:p>
              </w:tc>
              <w:tc>
                <w:tcPr>
                  <w:tcW w:w="615" w:type="pct"/>
                </w:tcPr>
                <w:p w14:paraId="7E7DB4FE" w14:textId="77777777" w:rsidR="00FA4931" w:rsidRPr="0079770A" w:rsidRDefault="00FA4931" w:rsidP="00FA4931">
                  <w:pPr>
                    <w:pStyle w:val="TableBody"/>
                    <w:jc w:val="center"/>
                  </w:pPr>
                  <w:r w:rsidRPr="0079770A">
                    <w:t>none</w:t>
                  </w:r>
                </w:p>
              </w:tc>
              <w:tc>
                <w:tcPr>
                  <w:tcW w:w="3154" w:type="pct"/>
                </w:tcPr>
                <w:p w14:paraId="37957513" w14:textId="77777777" w:rsidR="00FA4931" w:rsidRPr="0079770A" w:rsidRDefault="00FA4931" w:rsidP="00FA4931">
                  <w:pPr>
                    <w:pStyle w:val="TableBody"/>
                  </w:pPr>
                  <w:r w:rsidRPr="0079770A">
                    <w:t>A Generation Resource, an ESR, or a Load Resource.</w:t>
                  </w:r>
                </w:p>
              </w:tc>
            </w:tr>
            <w:tr w:rsidR="00FA4931" w14:paraId="3D8B5105" w14:textId="77777777" w:rsidTr="001E1F97">
              <w:trPr>
                <w:cantSplit/>
                <w:ins w:id="1147" w:author="ERCOT" w:date="2024-04-04T12:15:00Z"/>
              </w:trPr>
              <w:tc>
                <w:tcPr>
                  <w:tcW w:w="1231" w:type="pct"/>
                </w:tcPr>
                <w:p w14:paraId="6B384C13" w14:textId="1352A4AC" w:rsidR="00FA4931" w:rsidRDefault="00FA4931" w:rsidP="00FA4931">
                  <w:pPr>
                    <w:pStyle w:val="TableBody"/>
                    <w:rPr>
                      <w:ins w:id="1148" w:author="ERCOT" w:date="2024-04-04T12:15:00Z"/>
                      <w:i/>
                    </w:rPr>
                  </w:pPr>
                  <w:proofErr w:type="spellStart"/>
                  <w:ins w:id="1149" w:author="ERCOT" w:date="2024-04-04T12:15:00Z">
                    <w:r>
                      <w:rPr>
                        <w:i/>
                      </w:rPr>
                      <w:t>ASSubType</w:t>
                    </w:r>
                    <w:proofErr w:type="spellEnd"/>
                  </w:ins>
                </w:p>
              </w:tc>
              <w:tc>
                <w:tcPr>
                  <w:tcW w:w="615" w:type="pct"/>
                </w:tcPr>
                <w:p w14:paraId="69CB697D" w14:textId="0C778E1F" w:rsidR="00FA4931" w:rsidRDefault="00FA4931" w:rsidP="00FA4931">
                  <w:pPr>
                    <w:pStyle w:val="TableBody"/>
                    <w:jc w:val="center"/>
                    <w:rPr>
                      <w:ins w:id="1150" w:author="ERCOT" w:date="2024-04-04T12:15:00Z"/>
                    </w:rPr>
                  </w:pPr>
                  <w:ins w:id="1151" w:author="ERCOT" w:date="2024-04-04T12:15:00Z">
                    <w:r>
                      <w:t>none</w:t>
                    </w:r>
                  </w:ins>
                </w:p>
              </w:tc>
              <w:tc>
                <w:tcPr>
                  <w:tcW w:w="3154" w:type="pct"/>
                </w:tcPr>
                <w:p w14:paraId="3B9AD287" w14:textId="0C8B5CE5" w:rsidR="00FA4931" w:rsidRPr="007C1298" w:rsidRDefault="00FA4931" w:rsidP="00FA4931">
                  <w:pPr>
                    <w:pStyle w:val="TableBody"/>
                    <w:rPr>
                      <w:ins w:id="1152" w:author="ERCOT" w:date="2024-04-04T12:15:00Z"/>
                    </w:rPr>
                  </w:pPr>
                  <w:ins w:id="1153" w:author="ERCOT" w:date="2024-04-04T12:15:00Z">
                    <w:r>
                      <w:t>Ancillary Service Sub-Type: Reg</w:t>
                    </w:r>
                  </w:ins>
                  <w:ins w:id="1154" w:author="ERCOT" w:date="2024-04-04T13:01:00Z">
                    <w:r>
                      <w:t>-</w:t>
                    </w:r>
                  </w:ins>
                  <w:ins w:id="1155" w:author="ERCOT" w:date="2024-04-04T12:15:00Z">
                    <w:r>
                      <w:t>Up, Reg</w:t>
                    </w:r>
                  </w:ins>
                  <w:ins w:id="1156" w:author="ERCOT" w:date="2024-04-04T13:01:00Z">
                    <w:r>
                      <w:t>-</w:t>
                    </w:r>
                  </w:ins>
                  <w:ins w:id="1157" w:author="ERCOT" w:date="2024-04-04T12:15:00Z">
                    <w:r>
                      <w:t>D</w:t>
                    </w:r>
                  </w:ins>
                  <w:ins w:id="1158" w:author="ERCOT" w:date="2024-04-04T13:01:00Z">
                    <w:r>
                      <w:t>ow</w:t>
                    </w:r>
                  </w:ins>
                  <w:ins w:id="1159" w:author="ERCOT" w:date="2024-04-04T12:15:00Z">
                    <w:r>
                      <w:t xml:space="preserve">n, </w:t>
                    </w:r>
                  </w:ins>
                  <w:ins w:id="1160" w:author="ERCOT" w:date="2024-04-04T13:01:00Z">
                    <w:r>
                      <w:t>RRS</w:t>
                    </w:r>
                  </w:ins>
                  <w:ins w:id="1161" w:author="ERCOT" w:date="2024-04-04T12:15:00Z">
                    <w:r>
                      <w:t xml:space="preserve"> provided as Primary Frequency Response, </w:t>
                    </w:r>
                  </w:ins>
                  <w:ins w:id="1162" w:author="ERCOT" w:date="2024-04-04T13:01:00Z">
                    <w:r>
                      <w:t>RRS</w:t>
                    </w:r>
                  </w:ins>
                  <w:ins w:id="1163" w:author="ERCOT" w:date="2024-04-04T12:15:00Z">
                    <w:r>
                      <w:t xml:space="preserve"> provided via a high</w:t>
                    </w:r>
                  </w:ins>
                  <w:ins w:id="1164" w:author="ERCOT" w:date="2024-04-04T13:02:00Z">
                    <w:r>
                      <w:t>-</w:t>
                    </w:r>
                  </w:ins>
                  <w:ins w:id="1165" w:author="ERCOT" w:date="2024-04-04T12:15:00Z">
                    <w:r>
                      <w:t>set under</w:t>
                    </w:r>
                  </w:ins>
                  <w:ins w:id="1166" w:author="ERCOT" w:date="2024-04-04T13:02:00Z">
                    <w:r>
                      <w:t>-</w:t>
                    </w:r>
                  </w:ins>
                  <w:ins w:id="1167" w:author="ERCOT" w:date="2024-04-04T12:15:00Z">
                    <w:r>
                      <w:t>frequency relay, Fast Frequency Response</w:t>
                    </w:r>
                  </w:ins>
                  <w:ins w:id="1168" w:author="ERCOT" w:date="2024-04-04T13:02:00Z">
                    <w:r>
                      <w:t xml:space="preserve"> (FFR)</w:t>
                    </w:r>
                  </w:ins>
                  <w:ins w:id="1169" w:author="ERCOT" w:date="2024-04-04T12:15:00Z">
                    <w:r>
                      <w:t>, ECRS that is SCED</w:t>
                    </w:r>
                  </w:ins>
                  <w:ins w:id="1170" w:author="ERCOT" w:date="2024-05-24T09:57:00Z">
                    <w:r w:rsidR="00BB61AA">
                      <w:t>-</w:t>
                    </w:r>
                  </w:ins>
                  <w:ins w:id="1171" w:author="ERCOT" w:date="2024-04-04T12:15:00Z">
                    <w:r>
                      <w:t>dispatchable, ECRS that is non-SCED dispatchable, Non-Spin that is SCED</w:t>
                    </w:r>
                  </w:ins>
                  <w:ins w:id="1172" w:author="ERCOT" w:date="2024-05-24T09:57:00Z">
                    <w:r w:rsidR="00BB61AA">
                      <w:t>-</w:t>
                    </w:r>
                  </w:ins>
                  <w:ins w:id="1173" w:author="ERCOT" w:date="2024-04-04T12:15:00Z">
                    <w:r>
                      <w:t>dispatchable</w:t>
                    </w:r>
                  </w:ins>
                  <w:ins w:id="1174" w:author="ERCOT" w:date="2024-04-04T13:02:00Z">
                    <w:r>
                      <w:t>,</w:t>
                    </w:r>
                  </w:ins>
                  <w:ins w:id="1175" w:author="ERCOT" w:date="2024-04-04T12:15:00Z">
                    <w:r>
                      <w:t xml:space="preserve"> and Non-Spin that is non-SCED</w:t>
                    </w:r>
                  </w:ins>
                  <w:ins w:id="1176" w:author="ERCOT" w:date="2024-05-24T09:57:00Z">
                    <w:r w:rsidR="00BB61AA">
                      <w:t>-</w:t>
                    </w:r>
                  </w:ins>
                  <w:ins w:id="1177" w:author="ERCOT" w:date="2024-04-04T12:15:00Z">
                    <w:r>
                      <w:t>dispatchable.</w:t>
                    </w:r>
                  </w:ins>
                </w:p>
              </w:tc>
            </w:tr>
            <w:tr w:rsidR="00FA4931" w14:paraId="5F8E2480" w14:textId="77777777" w:rsidTr="001E1F97">
              <w:trPr>
                <w:cantSplit/>
              </w:trPr>
              <w:tc>
                <w:tcPr>
                  <w:tcW w:w="1231" w:type="pct"/>
                </w:tcPr>
                <w:p w14:paraId="0C6741AA" w14:textId="77777777" w:rsidR="00FA4931" w:rsidRPr="0079770A" w:rsidRDefault="00FA4931" w:rsidP="00FA4931">
                  <w:pPr>
                    <w:pStyle w:val="TableBody"/>
                    <w:rPr>
                      <w:i/>
                    </w:rPr>
                  </w:pPr>
                  <w:r w:rsidRPr="0079770A">
                    <w:rPr>
                      <w:i/>
                    </w:rPr>
                    <w:t>z</w:t>
                  </w:r>
                </w:p>
              </w:tc>
              <w:tc>
                <w:tcPr>
                  <w:tcW w:w="615" w:type="pct"/>
                </w:tcPr>
                <w:p w14:paraId="704EBDA5" w14:textId="77777777" w:rsidR="00FA4931" w:rsidRPr="0079770A" w:rsidRDefault="00FA4931" w:rsidP="00FA4931">
                  <w:pPr>
                    <w:pStyle w:val="TableBody"/>
                    <w:jc w:val="center"/>
                  </w:pPr>
                  <w:r w:rsidRPr="0079770A">
                    <w:t>none</w:t>
                  </w:r>
                </w:p>
              </w:tc>
              <w:tc>
                <w:tcPr>
                  <w:tcW w:w="3154" w:type="pct"/>
                </w:tcPr>
                <w:p w14:paraId="17CE4733" w14:textId="77777777" w:rsidR="00FA4931" w:rsidRPr="0079770A" w:rsidRDefault="00FA4931" w:rsidP="00FA4931">
                  <w:pPr>
                    <w:pStyle w:val="TableBody"/>
                  </w:pPr>
                  <w:r w:rsidRPr="0079770A">
                    <w:t>A previous RUC process for the Operating Day.</w:t>
                  </w:r>
                </w:p>
              </w:tc>
            </w:tr>
            <w:tr w:rsidR="00FA4931" w14:paraId="50A7FCC4" w14:textId="77777777" w:rsidTr="001E1F97">
              <w:trPr>
                <w:cantSplit/>
              </w:trPr>
              <w:tc>
                <w:tcPr>
                  <w:tcW w:w="1231" w:type="pct"/>
                </w:tcPr>
                <w:p w14:paraId="6B1B2C72" w14:textId="77777777" w:rsidR="00FA4931" w:rsidRPr="0079770A" w:rsidRDefault="00FA4931" w:rsidP="00FA4931">
                  <w:pPr>
                    <w:pStyle w:val="TableBody"/>
                    <w:rPr>
                      <w:i/>
                    </w:rPr>
                  </w:pPr>
                  <w:r w:rsidRPr="0079770A">
                    <w:rPr>
                      <w:i/>
                    </w:rPr>
                    <w:t>i</w:t>
                  </w:r>
                </w:p>
              </w:tc>
              <w:tc>
                <w:tcPr>
                  <w:tcW w:w="615" w:type="pct"/>
                </w:tcPr>
                <w:p w14:paraId="0C850B7A" w14:textId="77777777" w:rsidR="00FA4931" w:rsidRPr="0079770A" w:rsidRDefault="00FA4931" w:rsidP="00FA4931">
                  <w:pPr>
                    <w:pStyle w:val="TableBody"/>
                    <w:jc w:val="center"/>
                  </w:pPr>
                  <w:r w:rsidRPr="0079770A">
                    <w:t>none</w:t>
                  </w:r>
                </w:p>
              </w:tc>
              <w:tc>
                <w:tcPr>
                  <w:tcW w:w="3154" w:type="pct"/>
                </w:tcPr>
                <w:p w14:paraId="6715F6BF" w14:textId="77777777" w:rsidR="00FA4931" w:rsidRPr="0079770A" w:rsidRDefault="00FA4931" w:rsidP="00FA4931">
                  <w:pPr>
                    <w:pStyle w:val="TableBody"/>
                  </w:pPr>
                  <w:r w:rsidRPr="0079770A">
                    <w:t>A 15-minute Settlement Interval.</w:t>
                  </w:r>
                </w:p>
              </w:tc>
            </w:tr>
            <w:tr w:rsidR="00FA4931" w14:paraId="6DF8D6EA" w14:textId="77777777" w:rsidTr="001E1F97">
              <w:trPr>
                <w:cantSplit/>
              </w:trPr>
              <w:tc>
                <w:tcPr>
                  <w:tcW w:w="1231" w:type="pct"/>
                </w:tcPr>
                <w:p w14:paraId="5798BCF3" w14:textId="77777777" w:rsidR="00FA4931" w:rsidRPr="0079770A" w:rsidRDefault="00FA4931" w:rsidP="00FA4931">
                  <w:pPr>
                    <w:pStyle w:val="TableBody"/>
                    <w:rPr>
                      <w:i/>
                    </w:rPr>
                  </w:pPr>
                  <w:r w:rsidRPr="0079770A">
                    <w:rPr>
                      <w:i/>
                    </w:rPr>
                    <w:t>h</w:t>
                  </w:r>
                </w:p>
              </w:tc>
              <w:tc>
                <w:tcPr>
                  <w:tcW w:w="615" w:type="pct"/>
                </w:tcPr>
                <w:p w14:paraId="199596A3" w14:textId="77777777" w:rsidR="00FA4931" w:rsidRPr="0079770A" w:rsidRDefault="00FA4931" w:rsidP="00FA4931">
                  <w:pPr>
                    <w:pStyle w:val="TableBody"/>
                    <w:jc w:val="center"/>
                  </w:pPr>
                  <w:r w:rsidRPr="0079770A">
                    <w:t>none</w:t>
                  </w:r>
                </w:p>
              </w:tc>
              <w:tc>
                <w:tcPr>
                  <w:tcW w:w="3154" w:type="pct"/>
                </w:tcPr>
                <w:p w14:paraId="1AC0B552" w14:textId="77777777" w:rsidR="00FA4931" w:rsidRPr="0079770A" w:rsidRDefault="00FA4931" w:rsidP="00FA4931">
                  <w:pPr>
                    <w:pStyle w:val="TableBody"/>
                  </w:pPr>
                  <w:r w:rsidRPr="0079770A">
                    <w:t xml:space="preserve">The hour that includes the Settlement Interval </w:t>
                  </w:r>
                  <w:r w:rsidRPr="0079770A">
                    <w:rPr>
                      <w:i/>
                    </w:rPr>
                    <w:t>i</w:t>
                  </w:r>
                  <w:r w:rsidRPr="0079770A">
                    <w:t xml:space="preserve">. </w:t>
                  </w:r>
                </w:p>
              </w:tc>
            </w:tr>
            <w:tr w:rsidR="00FA4931" w14:paraId="3A731260" w14:textId="77777777" w:rsidTr="001E1F97">
              <w:trPr>
                <w:cantSplit/>
              </w:trPr>
              <w:tc>
                <w:tcPr>
                  <w:tcW w:w="1231" w:type="pct"/>
                </w:tcPr>
                <w:p w14:paraId="7E59BDD3" w14:textId="77777777" w:rsidR="00FA4931" w:rsidRPr="0079770A" w:rsidRDefault="00FA4931" w:rsidP="00FA4931">
                  <w:pPr>
                    <w:pStyle w:val="TableBody"/>
                    <w:rPr>
                      <w:i/>
                    </w:rPr>
                  </w:pPr>
                  <w:proofErr w:type="spellStart"/>
                  <w:r w:rsidRPr="0079770A">
                    <w:rPr>
                      <w:i/>
                    </w:rPr>
                    <w:t>ruc</w:t>
                  </w:r>
                  <w:proofErr w:type="spellEnd"/>
                </w:p>
              </w:tc>
              <w:tc>
                <w:tcPr>
                  <w:tcW w:w="615" w:type="pct"/>
                </w:tcPr>
                <w:p w14:paraId="53D43A5E" w14:textId="77777777" w:rsidR="00FA4931" w:rsidRPr="0079770A" w:rsidRDefault="00FA4931" w:rsidP="00FA4931">
                  <w:pPr>
                    <w:pStyle w:val="TableBody"/>
                    <w:jc w:val="center"/>
                  </w:pPr>
                  <w:r w:rsidRPr="0079770A">
                    <w:t>none</w:t>
                  </w:r>
                </w:p>
              </w:tc>
              <w:tc>
                <w:tcPr>
                  <w:tcW w:w="3154" w:type="pct"/>
                </w:tcPr>
                <w:p w14:paraId="0FD00596" w14:textId="77777777" w:rsidR="00FA4931" w:rsidRPr="0079770A" w:rsidRDefault="00FA4931" w:rsidP="00FA4931">
                  <w:pPr>
                    <w:pStyle w:val="TableBody"/>
                  </w:pPr>
                  <w:r w:rsidRPr="0079770A">
                    <w:t>The RUC process for which this RUC Shortfall Ratio Share is calculated.</w:t>
                  </w:r>
                </w:p>
              </w:tc>
            </w:tr>
          </w:tbl>
          <w:p w14:paraId="6B94C045" w14:textId="77777777" w:rsidR="007D64A5" w:rsidRPr="00FC4D30" w:rsidRDefault="007D64A5" w:rsidP="009C6B68">
            <w:pPr>
              <w:spacing w:after="240"/>
              <w:ind w:left="720" w:hanging="720"/>
            </w:pPr>
          </w:p>
        </w:tc>
      </w:tr>
    </w:tbl>
    <w:p w14:paraId="035099FA" w14:textId="77777777" w:rsidR="009A3772" w:rsidRPr="00BA2009" w:rsidRDefault="009A3772" w:rsidP="008F2343"/>
    <w:sectPr w:rsidR="009A3772" w:rsidRPr="00BA2009">
      <w:headerReference w:type="default" r:id="rId98"/>
      <w:footerReference w:type="even" r:id="rId99"/>
      <w:footerReference w:type="default" r:id="rId100"/>
      <w:footerReference w:type="first" r:id="rId10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48D22" w14:textId="77777777" w:rsidR="00F140F7" w:rsidRDefault="00F140F7">
      <w:r>
        <w:separator/>
      </w:r>
    </w:p>
  </w:endnote>
  <w:endnote w:type="continuationSeparator" w:id="0">
    <w:p w14:paraId="04599E00" w14:textId="77777777" w:rsidR="00F140F7" w:rsidRDefault="00F140F7">
      <w:r>
        <w:continuationSeparator/>
      </w:r>
    </w:p>
  </w:endnote>
  <w:endnote w:type="continuationNotice" w:id="1">
    <w:p w14:paraId="48F7BBFB" w14:textId="77777777" w:rsidR="00F140F7" w:rsidRDefault="00F140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CB06AC0" w:rsidR="00D176CF" w:rsidRDefault="00EF6EE2">
    <w:pPr>
      <w:pStyle w:val="Footer"/>
      <w:tabs>
        <w:tab w:val="clear" w:pos="4320"/>
        <w:tab w:val="clear" w:pos="8640"/>
        <w:tab w:val="right" w:pos="9360"/>
      </w:tabs>
      <w:rPr>
        <w:rFonts w:ascii="Arial" w:hAnsi="Arial" w:cs="Arial"/>
        <w:sz w:val="18"/>
      </w:rPr>
    </w:pPr>
    <w:r>
      <w:rPr>
        <w:rFonts w:ascii="Arial" w:hAnsi="Arial" w:cs="Arial"/>
        <w:sz w:val="18"/>
      </w:rPr>
      <w:t>1236</w:t>
    </w:r>
    <w:r w:rsidR="00D176CF">
      <w:rPr>
        <w:rFonts w:ascii="Arial" w:hAnsi="Arial" w:cs="Arial"/>
        <w:sz w:val="18"/>
      </w:rPr>
      <w:t>NPRR</w:t>
    </w:r>
    <w:r w:rsidR="009E0A37">
      <w:rPr>
        <w:rFonts w:ascii="Arial" w:hAnsi="Arial" w:cs="Arial"/>
        <w:sz w:val="18"/>
      </w:rPr>
      <w:t>-0</w:t>
    </w:r>
    <w:r w:rsidR="00FC6241">
      <w:rPr>
        <w:rFonts w:ascii="Arial" w:hAnsi="Arial" w:cs="Arial"/>
        <w:sz w:val="18"/>
      </w:rPr>
      <w:t>8</w:t>
    </w:r>
    <w:r w:rsidR="00DC28BA">
      <w:rPr>
        <w:rFonts w:ascii="Arial" w:hAnsi="Arial" w:cs="Arial"/>
        <w:sz w:val="18"/>
      </w:rPr>
      <w:t xml:space="preserve"> </w:t>
    </w:r>
    <w:r w:rsidR="00FC6241">
      <w:rPr>
        <w:rFonts w:ascii="Arial" w:hAnsi="Arial" w:cs="Arial"/>
        <w:sz w:val="18"/>
      </w:rPr>
      <w:t>TAC</w:t>
    </w:r>
    <w:r w:rsidR="00DC28BA">
      <w:rPr>
        <w:rFonts w:ascii="Arial" w:hAnsi="Arial" w:cs="Arial"/>
        <w:sz w:val="18"/>
      </w:rPr>
      <w:t xml:space="preserve"> Report</w:t>
    </w:r>
    <w:r w:rsidR="009E0A37">
      <w:rPr>
        <w:rFonts w:ascii="Arial" w:hAnsi="Arial" w:cs="Arial"/>
        <w:sz w:val="18"/>
      </w:rPr>
      <w:t xml:space="preserve"> </w:t>
    </w:r>
    <w:r>
      <w:rPr>
        <w:rFonts w:ascii="Arial" w:hAnsi="Arial" w:cs="Arial"/>
        <w:sz w:val="18"/>
      </w:rPr>
      <w:t>0</w:t>
    </w:r>
    <w:r w:rsidR="00005701">
      <w:rPr>
        <w:rFonts w:ascii="Arial" w:hAnsi="Arial" w:cs="Arial"/>
        <w:sz w:val="18"/>
      </w:rPr>
      <w:t>8</w:t>
    </w:r>
    <w:r w:rsidR="00FC6241">
      <w:rPr>
        <w:rFonts w:ascii="Arial" w:hAnsi="Arial" w:cs="Arial"/>
        <w:sz w:val="18"/>
      </w:rPr>
      <w:t>2</w:t>
    </w:r>
    <w:r w:rsidR="00005701">
      <w:rPr>
        <w:rFonts w:ascii="Arial" w:hAnsi="Arial" w:cs="Arial"/>
        <w:sz w:val="18"/>
      </w:rPr>
      <w:t>8</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48608" w14:textId="77777777" w:rsidR="00F140F7" w:rsidRDefault="00F140F7">
      <w:r>
        <w:separator/>
      </w:r>
    </w:p>
  </w:footnote>
  <w:footnote w:type="continuationSeparator" w:id="0">
    <w:p w14:paraId="0D154336" w14:textId="77777777" w:rsidR="00F140F7" w:rsidRDefault="00F140F7">
      <w:r>
        <w:continuationSeparator/>
      </w:r>
    </w:p>
  </w:footnote>
  <w:footnote w:type="continuationNotice" w:id="1">
    <w:p w14:paraId="7ADCE3F5" w14:textId="77777777" w:rsidR="00F140F7" w:rsidRDefault="00F140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29CABA9" w:rsidR="00D176CF" w:rsidRDefault="00FC6241" w:rsidP="006E4597">
    <w:pPr>
      <w:pStyle w:val="Header"/>
      <w:jc w:val="center"/>
      <w:rPr>
        <w:sz w:val="32"/>
      </w:rPr>
    </w:pPr>
    <w:r>
      <w:rPr>
        <w:sz w:val="32"/>
      </w:rPr>
      <w:t>TAC</w:t>
    </w:r>
    <w:r w:rsidR="00DC28BA">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F019B5"/>
    <w:multiLevelType w:val="hybridMultilevel"/>
    <w:tmpl w:val="F7E49F10"/>
    <w:lvl w:ilvl="0" w:tplc="0D0A894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D726C4"/>
    <w:multiLevelType w:val="hybridMultilevel"/>
    <w:tmpl w:val="65C480BC"/>
    <w:lvl w:ilvl="0" w:tplc="8C586C9E">
      <w:start w:val="1"/>
      <w:numFmt w:val="bullet"/>
      <w:lvlText w:val="–"/>
      <w:lvlJc w:val="left"/>
      <w:pPr>
        <w:ind w:left="3572" w:hanging="360"/>
      </w:pPr>
      <w:rPr>
        <w:rFonts w:ascii="Times New Roman" w:eastAsia="Times New Roman" w:hAnsi="Times New Roman" w:cs="Times New Roman" w:hint="default"/>
      </w:rPr>
    </w:lvl>
    <w:lvl w:ilvl="1" w:tplc="04090003" w:tentative="1">
      <w:start w:val="1"/>
      <w:numFmt w:val="bullet"/>
      <w:lvlText w:val="o"/>
      <w:lvlJc w:val="left"/>
      <w:pPr>
        <w:ind w:left="4292" w:hanging="360"/>
      </w:pPr>
      <w:rPr>
        <w:rFonts w:ascii="Courier New" w:hAnsi="Courier New" w:cs="Courier New" w:hint="default"/>
      </w:rPr>
    </w:lvl>
    <w:lvl w:ilvl="2" w:tplc="04090005" w:tentative="1">
      <w:start w:val="1"/>
      <w:numFmt w:val="bullet"/>
      <w:lvlText w:val=""/>
      <w:lvlJc w:val="left"/>
      <w:pPr>
        <w:ind w:left="5012" w:hanging="360"/>
      </w:pPr>
      <w:rPr>
        <w:rFonts w:ascii="Wingdings" w:hAnsi="Wingdings" w:hint="default"/>
      </w:rPr>
    </w:lvl>
    <w:lvl w:ilvl="3" w:tplc="04090001" w:tentative="1">
      <w:start w:val="1"/>
      <w:numFmt w:val="bullet"/>
      <w:lvlText w:val=""/>
      <w:lvlJc w:val="left"/>
      <w:pPr>
        <w:ind w:left="5732" w:hanging="360"/>
      </w:pPr>
      <w:rPr>
        <w:rFonts w:ascii="Symbol" w:hAnsi="Symbol" w:hint="default"/>
      </w:rPr>
    </w:lvl>
    <w:lvl w:ilvl="4" w:tplc="04090003" w:tentative="1">
      <w:start w:val="1"/>
      <w:numFmt w:val="bullet"/>
      <w:lvlText w:val="o"/>
      <w:lvlJc w:val="left"/>
      <w:pPr>
        <w:ind w:left="6452" w:hanging="360"/>
      </w:pPr>
      <w:rPr>
        <w:rFonts w:ascii="Courier New" w:hAnsi="Courier New" w:cs="Courier New" w:hint="default"/>
      </w:rPr>
    </w:lvl>
    <w:lvl w:ilvl="5" w:tplc="04090005" w:tentative="1">
      <w:start w:val="1"/>
      <w:numFmt w:val="bullet"/>
      <w:lvlText w:val=""/>
      <w:lvlJc w:val="left"/>
      <w:pPr>
        <w:ind w:left="7172" w:hanging="360"/>
      </w:pPr>
      <w:rPr>
        <w:rFonts w:ascii="Wingdings" w:hAnsi="Wingdings" w:hint="default"/>
      </w:rPr>
    </w:lvl>
    <w:lvl w:ilvl="6" w:tplc="04090001" w:tentative="1">
      <w:start w:val="1"/>
      <w:numFmt w:val="bullet"/>
      <w:lvlText w:val=""/>
      <w:lvlJc w:val="left"/>
      <w:pPr>
        <w:ind w:left="7892" w:hanging="360"/>
      </w:pPr>
      <w:rPr>
        <w:rFonts w:ascii="Symbol" w:hAnsi="Symbol" w:hint="default"/>
      </w:rPr>
    </w:lvl>
    <w:lvl w:ilvl="7" w:tplc="04090003" w:tentative="1">
      <w:start w:val="1"/>
      <w:numFmt w:val="bullet"/>
      <w:lvlText w:val="o"/>
      <w:lvlJc w:val="left"/>
      <w:pPr>
        <w:ind w:left="8612" w:hanging="360"/>
      </w:pPr>
      <w:rPr>
        <w:rFonts w:ascii="Courier New" w:hAnsi="Courier New" w:cs="Courier New" w:hint="default"/>
      </w:rPr>
    </w:lvl>
    <w:lvl w:ilvl="8" w:tplc="04090005" w:tentative="1">
      <w:start w:val="1"/>
      <w:numFmt w:val="bullet"/>
      <w:lvlText w:val=""/>
      <w:lvlJc w:val="left"/>
      <w:pPr>
        <w:ind w:left="9332" w:hanging="360"/>
      </w:pPr>
      <w:rPr>
        <w:rFonts w:ascii="Wingdings" w:hAnsi="Wingdings" w:hint="default"/>
      </w:rPr>
    </w:lvl>
  </w:abstractNum>
  <w:abstractNum w:abstractNumId="18"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984919"/>
    <w:multiLevelType w:val="hybridMultilevel"/>
    <w:tmpl w:val="A81CC338"/>
    <w:lvl w:ilvl="0" w:tplc="56880ACC">
      <w:start w:val="1"/>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35C34B01"/>
    <w:multiLevelType w:val="hybridMultilevel"/>
    <w:tmpl w:val="4AB682E0"/>
    <w:lvl w:ilvl="0" w:tplc="1312DB04">
      <w:start w:val="1"/>
      <w:numFmt w:val="lowerRoman"/>
      <w:lvlText w:val="%1)"/>
      <w:lvlJc w:val="left"/>
      <w:pPr>
        <w:ind w:left="2340" w:hanging="720"/>
      </w:pPr>
      <w:rPr>
        <w:rFonts w:hint="default"/>
      </w:rPr>
    </w:lvl>
    <w:lvl w:ilvl="1" w:tplc="04090015">
      <w:start w:val="1"/>
      <w:numFmt w:val="upp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86C4B18"/>
    <w:multiLevelType w:val="hybridMultilevel"/>
    <w:tmpl w:val="1BB2E046"/>
    <w:lvl w:ilvl="0" w:tplc="9B0210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5"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BB474D9"/>
    <w:multiLevelType w:val="hybridMultilevel"/>
    <w:tmpl w:val="303E13A8"/>
    <w:lvl w:ilvl="0" w:tplc="6FFA32EE">
      <w:start w:val="1"/>
      <w:numFmt w:val="bullet"/>
      <w:lvlText w:val="–"/>
      <w:lvlJc w:val="left"/>
      <w:pPr>
        <w:ind w:left="3572" w:hanging="360"/>
      </w:pPr>
      <w:rPr>
        <w:rFonts w:ascii="Times New Roman" w:eastAsia="Times New Roman" w:hAnsi="Times New Roman" w:cs="Times New Roman" w:hint="default"/>
      </w:rPr>
    </w:lvl>
    <w:lvl w:ilvl="1" w:tplc="04090003" w:tentative="1">
      <w:start w:val="1"/>
      <w:numFmt w:val="bullet"/>
      <w:lvlText w:val="o"/>
      <w:lvlJc w:val="left"/>
      <w:pPr>
        <w:ind w:left="4292" w:hanging="360"/>
      </w:pPr>
      <w:rPr>
        <w:rFonts w:ascii="Courier New" w:hAnsi="Courier New" w:cs="Courier New" w:hint="default"/>
      </w:rPr>
    </w:lvl>
    <w:lvl w:ilvl="2" w:tplc="04090005" w:tentative="1">
      <w:start w:val="1"/>
      <w:numFmt w:val="bullet"/>
      <w:lvlText w:val=""/>
      <w:lvlJc w:val="left"/>
      <w:pPr>
        <w:ind w:left="5012" w:hanging="360"/>
      </w:pPr>
      <w:rPr>
        <w:rFonts w:ascii="Wingdings" w:hAnsi="Wingdings" w:hint="default"/>
      </w:rPr>
    </w:lvl>
    <w:lvl w:ilvl="3" w:tplc="04090001" w:tentative="1">
      <w:start w:val="1"/>
      <w:numFmt w:val="bullet"/>
      <w:lvlText w:val=""/>
      <w:lvlJc w:val="left"/>
      <w:pPr>
        <w:ind w:left="5732" w:hanging="360"/>
      </w:pPr>
      <w:rPr>
        <w:rFonts w:ascii="Symbol" w:hAnsi="Symbol" w:hint="default"/>
      </w:rPr>
    </w:lvl>
    <w:lvl w:ilvl="4" w:tplc="04090003" w:tentative="1">
      <w:start w:val="1"/>
      <w:numFmt w:val="bullet"/>
      <w:lvlText w:val="o"/>
      <w:lvlJc w:val="left"/>
      <w:pPr>
        <w:ind w:left="6452" w:hanging="360"/>
      </w:pPr>
      <w:rPr>
        <w:rFonts w:ascii="Courier New" w:hAnsi="Courier New" w:cs="Courier New" w:hint="default"/>
      </w:rPr>
    </w:lvl>
    <w:lvl w:ilvl="5" w:tplc="04090005" w:tentative="1">
      <w:start w:val="1"/>
      <w:numFmt w:val="bullet"/>
      <w:lvlText w:val=""/>
      <w:lvlJc w:val="left"/>
      <w:pPr>
        <w:ind w:left="7172" w:hanging="360"/>
      </w:pPr>
      <w:rPr>
        <w:rFonts w:ascii="Wingdings" w:hAnsi="Wingdings" w:hint="default"/>
      </w:rPr>
    </w:lvl>
    <w:lvl w:ilvl="6" w:tplc="04090001" w:tentative="1">
      <w:start w:val="1"/>
      <w:numFmt w:val="bullet"/>
      <w:lvlText w:val=""/>
      <w:lvlJc w:val="left"/>
      <w:pPr>
        <w:ind w:left="7892" w:hanging="360"/>
      </w:pPr>
      <w:rPr>
        <w:rFonts w:ascii="Symbol" w:hAnsi="Symbol" w:hint="default"/>
      </w:rPr>
    </w:lvl>
    <w:lvl w:ilvl="7" w:tplc="04090003" w:tentative="1">
      <w:start w:val="1"/>
      <w:numFmt w:val="bullet"/>
      <w:lvlText w:val="o"/>
      <w:lvlJc w:val="left"/>
      <w:pPr>
        <w:ind w:left="8612" w:hanging="360"/>
      </w:pPr>
      <w:rPr>
        <w:rFonts w:ascii="Courier New" w:hAnsi="Courier New" w:cs="Courier New" w:hint="default"/>
      </w:rPr>
    </w:lvl>
    <w:lvl w:ilvl="8" w:tplc="04090005" w:tentative="1">
      <w:start w:val="1"/>
      <w:numFmt w:val="bullet"/>
      <w:lvlText w:val=""/>
      <w:lvlJc w:val="left"/>
      <w:pPr>
        <w:ind w:left="9332" w:hanging="360"/>
      </w:pPr>
      <w:rPr>
        <w:rFonts w:ascii="Wingdings" w:hAnsi="Wingdings" w:hint="default"/>
      </w:rPr>
    </w:lvl>
  </w:abstractNum>
  <w:abstractNum w:abstractNumId="2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1" w15:restartNumberingAfterBreak="0">
    <w:nsid w:val="62383DF6"/>
    <w:multiLevelType w:val="hybridMultilevel"/>
    <w:tmpl w:val="BD68DE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7706E5"/>
    <w:multiLevelType w:val="hybridMultilevel"/>
    <w:tmpl w:val="3A263C46"/>
    <w:lvl w:ilvl="0" w:tplc="EB1C122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FA56F54"/>
    <w:multiLevelType w:val="hybridMultilevel"/>
    <w:tmpl w:val="6F2A3B66"/>
    <w:lvl w:ilvl="0" w:tplc="E9C48462">
      <w:start w:val="1"/>
      <w:numFmt w:val="lowerRoman"/>
      <w:lvlText w:val="%1)"/>
      <w:lvlJc w:val="left"/>
      <w:pPr>
        <w:ind w:left="1080" w:hanging="720"/>
      </w:pPr>
      <w:rPr>
        <w:rFonts w:hint="default"/>
      </w:rPr>
    </w:lvl>
    <w:lvl w:ilvl="1" w:tplc="0409001B">
      <w:start w:val="1"/>
      <w:numFmt w:val="lowerRoman"/>
      <w:lvlText w:val="%2."/>
      <w:lvlJc w:val="right"/>
      <w:pPr>
        <w:ind w:left="360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43"/>
  </w:num>
  <w:num w:numId="3" w16cid:durableId="971709594">
    <w:abstractNumId w:val="45"/>
  </w:num>
  <w:num w:numId="4" w16cid:durableId="1736123474">
    <w:abstractNumId w:val="1"/>
  </w:num>
  <w:num w:numId="5" w16cid:durableId="1475442967">
    <w:abstractNumId w:val="34"/>
  </w:num>
  <w:num w:numId="6" w16cid:durableId="1071393571">
    <w:abstractNumId w:val="34"/>
  </w:num>
  <w:num w:numId="7" w16cid:durableId="1413744175">
    <w:abstractNumId w:val="34"/>
  </w:num>
  <w:num w:numId="8" w16cid:durableId="1147820290">
    <w:abstractNumId w:val="34"/>
  </w:num>
  <w:num w:numId="9" w16cid:durableId="729764067">
    <w:abstractNumId w:val="34"/>
  </w:num>
  <w:num w:numId="10" w16cid:durableId="651908752">
    <w:abstractNumId w:val="34"/>
  </w:num>
  <w:num w:numId="11" w16cid:durableId="2021545621">
    <w:abstractNumId w:val="34"/>
  </w:num>
  <w:num w:numId="12" w16cid:durableId="2033334835">
    <w:abstractNumId w:val="34"/>
  </w:num>
  <w:num w:numId="13" w16cid:durableId="1354840513">
    <w:abstractNumId w:val="34"/>
  </w:num>
  <w:num w:numId="14" w16cid:durableId="2082215892">
    <w:abstractNumId w:val="12"/>
  </w:num>
  <w:num w:numId="15" w16cid:durableId="1265773267">
    <w:abstractNumId w:val="33"/>
  </w:num>
  <w:num w:numId="16" w16cid:durableId="304939696">
    <w:abstractNumId w:val="40"/>
  </w:num>
  <w:num w:numId="17" w16cid:durableId="1837302691">
    <w:abstractNumId w:val="42"/>
  </w:num>
  <w:num w:numId="18" w16cid:durableId="2140175323">
    <w:abstractNumId w:val="15"/>
  </w:num>
  <w:num w:numId="19" w16cid:durableId="731661008">
    <w:abstractNumId w:val="36"/>
  </w:num>
  <w:num w:numId="20" w16cid:durableId="1512917052">
    <w:abstractNumId w:val="8"/>
  </w:num>
  <w:num w:numId="21" w16cid:durableId="1399284407">
    <w:abstractNumId w:val="20"/>
  </w:num>
  <w:num w:numId="22" w16cid:durableId="1110930774">
    <w:abstractNumId w:val="22"/>
  </w:num>
  <w:num w:numId="23" w16cid:durableId="738868822">
    <w:abstractNumId w:val="32"/>
  </w:num>
  <w:num w:numId="24" w16cid:durableId="588655960">
    <w:abstractNumId w:val="29"/>
  </w:num>
  <w:num w:numId="25" w16cid:durableId="1426922536">
    <w:abstractNumId w:val="5"/>
  </w:num>
  <w:num w:numId="26" w16cid:durableId="1812674382">
    <w:abstractNumId w:val="14"/>
  </w:num>
  <w:num w:numId="27" w16cid:durableId="1642223610">
    <w:abstractNumId w:val="27"/>
  </w:num>
  <w:num w:numId="28" w16cid:durableId="1595819652">
    <w:abstractNumId w:val="38"/>
  </w:num>
  <w:num w:numId="29" w16cid:durableId="186451958">
    <w:abstractNumId w:val="9"/>
  </w:num>
  <w:num w:numId="30" w16cid:durableId="536695731">
    <w:abstractNumId w:val="2"/>
  </w:num>
  <w:num w:numId="31" w16cid:durableId="936016514">
    <w:abstractNumId w:val="30"/>
  </w:num>
  <w:num w:numId="32" w16cid:durableId="580410310">
    <w:abstractNumId w:val="4"/>
  </w:num>
  <w:num w:numId="33" w16cid:durableId="2125687029">
    <w:abstractNumId w:val="26"/>
  </w:num>
  <w:num w:numId="34" w16cid:durableId="973560626">
    <w:abstractNumId w:val="16"/>
  </w:num>
  <w:num w:numId="35" w16cid:durableId="1208446484">
    <w:abstractNumId w:val="7"/>
  </w:num>
  <w:num w:numId="36" w16cid:durableId="1229683284">
    <w:abstractNumId w:val="3"/>
  </w:num>
  <w:num w:numId="37" w16cid:durableId="986082656">
    <w:abstractNumId w:val="11"/>
  </w:num>
  <w:num w:numId="38" w16cid:durableId="1561599538">
    <w:abstractNumId w:val="6"/>
  </w:num>
  <w:num w:numId="39" w16cid:durableId="591401502">
    <w:abstractNumId w:val="25"/>
  </w:num>
  <w:num w:numId="40" w16cid:durableId="1307517001">
    <w:abstractNumId w:val="37"/>
  </w:num>
  <w:num w:numId="41" w16cid:durableId="935136085">
    <w:abstractNumId w:val="35"/>
  </w:num>
  <w:num w:numId="42" w16cid:durableId="1911959945">
    <w:abstractNumId w:val="44"/>
  </w:num>
  <w:num w:numId="43" w16cid:durableId="124584393">
    <w:abstractNumId w:val="10"/>
  </w:num>
  <w:num w:numId="44" w16cid:durableId="803429387">
    <w:abstractNumId w:val="24"/>
  </w:num>
  <w:num w:numId="45" w16cid:durableId="1235971966">
    <w:abstractNumId w:val="18"/>
  </w:num>
  <w:num w:numId="46" w16cid:durableId="1255482239">
    <w:abstractNumId w:val="23"/>
  </w:num>
  <w:num w:numId="47" w16cid:durableId="1743260222">
    <w:abstractNumId w:val="21"/>
  </w:num>
  <w:num w:numId="48" w16cid:durableId="319432347">
    <w:abstractNumId w:val="41"/>
  </w:num>
  <w:num w:numId="49" w16cid:durableId="1623921290">
    <w:abstractNumId w:val="39"/>
  </w:num>
  <w:num w:numId="50" w16cid:durableId="2125298450">
    <w:abstractNumId w:val="13"/>
  </w:num>
  <w:num w:numId="51" w16cid:durableId="1916238396">
    <w:abstractNumId w:val="31"/>
  </w:num>
  <w:num w:numId="52" w16cid:durableId="925727183">
    <w:abstractNumId w:val="17"/>
  </w:num>
  <w:num w:numId="53" w16cid:durableId="1937638204">
    <w:abstractNumId w:val="28"/>
  </w:num>
  <w:num w:numId="54" w16cid:durableId="890460944">
    <w:abstractNumId w:val="1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PRS 071824">
    <w15:presenceInfo w15:providerId="None" w15:userId="PRS 0718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DA7"/>
    <w:rsid w:val="00005701"/>
    <w:rsid w:val="00006711"/>
    <w:rsid w:val="000305C4"/>
    <w:rsid w:val="000316A7"/>
    <w:rsid w:val="000504FD"/>
    <w:rsid w:val="00060A5A"/>
    <w:rsid w:val="00063C7D"/>
    <w:rsid w:val="00064B44"/>
    <w:rsid w:val="00067079"/>
    <w:rsid w:val="00067C19"/>
    <w:rsid w:val="00067FE2"/>
    <w:rsid w:val="00073E13"/>
    <w:rsid w:val="0007682E"/>
    <w:rsid w:val="0009220D"/>
    <w:rsid w:val="0009763C"/>
    <w:rsid w:val="000D1AEB"/>
    <w:rsid w:val="000D3E64"/>
    <w:rsid w:val="000E67DE"/>
    <w:rsid w:val="000F13C5"/>
    <w:rsid w:val="000F36C2"/>
    <w:rsid w:val="0010546D"/>
    <w:rsid w:val="00105A36"/>
    <w:rsid w:val="001313B4"/>
    <w:rsid w:val="0014546D"/>
    <w:rsid w:val="001500D9"/>
    <w:rsid w:val="001538C8"/>
    <w:rsid w:val="00156DB7"/>
    <w:rsid w:val="00157228"/>
    <w:rsid w:val="00160C3C"/>
    <w:rsid w:val="0017427E"/>
    <w:rsid w:val="00176375"/>
    <w:rsid w:val="0017783C"/>
    <w:rsid w:val="0018442D"/>
    <w:rsid w:val="0019314C"/>
    <w:rsid w:val="001970F8"/>
    <w:rsid w:val="001A35AC"/>
    <w:rsid w:val="001C6853"/>
    <w:rsid w:val="001D20C9"/>
    <w:rsid w:val="001E1F97"/>
    <w:rsid w:val="001E3E83"/>
    <w:rsid w:val="001E7593"/>
    <w:rsid w:val="001F38F0"/>
    <w:rsid w:val="001F5C67"/>
    <w:rsid w:val="00202BC8"/>
    <w:rsid w:val="00237430"/>
    <w:rsid w:val="00250250"/>
    <w:rsid w:val="0026307D"/>
    <w:rsid w:val="00263E29"/>
    <w:rsid w:val="00276A99"/>
    <w:rsid w:val="00286AD9"/>
    <w:rsid w:val="00290AC8"/>
    <w:rsid w:val="002966F3"/>
    <w:rsid w:val="002B69F3"/>
    <w:rsid w:val="002B763A"/>
    <w:rsid w:val="002C353F"/>
    <w:rsid w:val="002D382A"/>
    <w:rsid w:val="002F1EDD"/>
    <w:rsid w:val="003013F2"/>
    <w:rsid w:val="0030232A"/>
    <w:rsid w:val="0030694A"/>
    <w:rsid w:val="003069F4"/>
    <w:rsid w:val="003257C3"/>
    <w:rsid w:val="00331C77"/>
    <w:rsid w:val="003334B5"/>
    <w:rsid w:val="00355B00"/>
    <w:rsid w:val="00360920"/>
    <w:rsid w:val="00365953"/>
    <w:rsid w:val="00384709"/>
    <w:rsid w:val="00386C35"/>
    <w:rsid w:val="003A13D6"/>
    <w:rsid w:val="003A3D77"/>
    <w:rsid w:val="003B5AED"/>
    <w:rsid w:val="003C4017"/>
    <w:rsid w:val="003C6022"/>
    <w:rsid w:val="003C6B7B"/>
    <w:rsid w:val="00405878"/>
    <w:rsid w:val="004135BD"/>
    <w:rsid w:val="004302A4"/>
    <w:rsid w:val="00442BFD"/>
    <w:rsid w:val="004463BA"/>
    <w:rsid w:val="004677DB"/>
    <w:rsid w:val="00481797"/>
    <w:rsid w:val="004822D4"/>
    <w:rsid w:val="0048508A"/>
    <w:rsid w:val="0049290B"/>
    <w:rsid w:val="00493313"/>
    <w:rsid w:val="004A051F"/>
    <w:rsid w:val="004A4451"/>
    <w:rsid w:val="004A742B"/>
    <w:rsid w:val="004B7C23"/>
    <w:rsid w:val="004C3B08"/>
    <w:rsid w:val="004D3958"/>
    <w:rsid w:val="004D6869"/>
    <w:rsid w:val="005008DF"/>
    <w:rsid w:val="005045D0"/>
    <w:rsid w:val="00524FCC"/>
    <w:rsid w:val="00534C6C"/>
    <w:rsid w:val="00544FD4"/>
    <w:rsid w:val="005472B2"/>
    <w:rsid w:val="0055451B"/>
    <w:rsid w:val="00555554"/>
    <w:rsid w:val="0056644F"/>
    <w:rsid w:val="00576DB6"/>
    <w:rsid w:val="005841C0"/>
    <w:rsid w:val="0059260F"/>
    <w:rsid w:val="00594B11"/>
    <w:rsid w:val="005B3FBA"/>
    <w:rsid w:val="005B7419"/>
    <w:rsid w:val="005E5074"/>
    <w:rsid w:val="005F5E98"/>
    <w:rsid w:val="00612E4F"/>
    <w:rsid w:val="00613501"/>
    <w:rsid w:val="00615D5E"/>
    <w:rsid w:val="00620974"/>
    <w:rsid w:val="00622E99"/>
    <w:rsid w:val="00625E5D"/>
    <w:rsid w:val="00631663"/>
    <w:rsid w:val="006368FD"/>
    <w:rsid w:val="00657C61"/>
    <w:rsid w:val="0066370F"/>
    <w:rsid w:val="00667F66"/>
    <w:rsid w:val="00675316"/>
    <w:rsid w:val="00676C7B"/>
    <w:rsid w:val="006827DC"/>
    <w:rsid w:val="006A0784"/>
    <w:rsid w:val="006A43A8"/>
    <w:rsid w:val="006A5F7B"/>
    <w:rsid w:val="006A60EB"/>
    <w:rsid w:val="006A697B"/>
    <w:rsid w:val="006B4DDE"/>
    <w:rsid w:val="006C1E4D"/>
    <w:rsid w:val="006E420B"/>
    <w:rsid w:val="006E4597"/>
    <w:rsid w:val="006F5579"/>
    <w:rsid w:val="00704620"/>
    <w:rsid w:val="0072673D"/>
    <w:rsid w:val="00743968"/>
    <w:rsid w:val="007448B6"/>
    <w:rsid w:val="00744E13"/>
    <w:rsid w:val="00756D3F"/>
    <w:rsid w:val="00762AE5"/>
    <w:rsid w:val="007804EC"/>
    <w:rsid w:val="00785415"/>
    <w:rsid w:val="00786294"/>
    <w:rsid w:val="00786C4D"/>
    <w:rsid w:val="00791CB9"/>
    <w:rsid w:val="00792FD2"/>
    <w:rsid w:val="00793130"/>
    <w:rsid w:val="0079770A"/>
    <w:rsid w:val="00797DEE"/>
    <w:rsid w:val="007A1BE1"/>
    <w:rsid w:val="007B3233"/>
    <w:rsid w:val="007B5A42"/>
    <w:rsid w:val="007C199B"/>
    <w:rsid w:val="007C69EF"/>
    <w:rsid w:val="007D1ABE"/>
    <w:rsid w:val="007D3073"/>
    <w:rsid w:val="007D4406"/>
    <w:rsid w:val="007D64A5"/>
    <w:rsid w:val="007D64B9"/>
    <w:rsid w:val="007D72D4"/>
    <w:rsid w:val="007E0452"/>
    <w:rsid w:val="007E6625"/>
    <w:rsid w:val="007F2C7A"/>
    <w:rsid w:val="00800FA4"/>
    <w:rsid w:val="008070C0"/>
    <w:rsid w:val="00807548"/>
    <w:rsid w:val="00811C12"/>
    <w:rsid w:val="008174E8"/>
    <w:rsid w:val="00845778"/>
    <w:rsid w:val="00882A03"/>
    <w:rsid w:val="00885DD7"/>
    <w:rsid w:val="00887E28"/>
    <w:rsid w:val="008961B0"/>
    <w:rsid w:val="008A353C"/>
    <w:rsid w:val="008C32BD"/>
    <w:rsid w:val="008D352E"/>
    <w:rsid w:val="008D5C3A"/>
    <w:rsid w:val="008E2870"/>
    <w:rsid w:val="008E6DA2"/>
    <w:rsid w:val="008F2343"/>
    <w:rsid w:val="008F6DD5"/>
    <w:rsid w:val="00901C5F"/>
    <w:rsid w:val="00902BC9"/>
    <w:rsid w:val="00903A6E"/>
    <w:rsid w:val="00907B1E"/>
    <w:rsid w:val="0092106E"/>
    <w:rsid w:val="0092328F"/>
    <w:rsid w:val="00934E33"/>
    <w:rsid w:val="00943AFD"/>
    <w:rsid w:val="009525C7"/>
    <w:rsid w:val="0095583D"/>
    <w:rsid w:val="0095601A"/>
    <w:rsid w:val="00956EE4"/>
    <w:rsid w:val="00961F8F"/>
    <w:rsid w:val="00963A51"/>
    <w:rsid w:val="009722BE"/>
    <w:rsid w:val="00974426"/>
    <w:rsid w:val="00983B6E"/>
    <w:rsid w:val="009862AF"/>
    <w:rsid w:val="009936F8"/>
    <w:rsid w:val="009A3772"/>
    <w:rsid w:val="009C51C7"/>
    <w:rsid w:val="009D17F0"/>
    <w:rsid w:val="009E0A37"/>
    <w:rsid w:val="00A135FC"/>
    <w:rsid w:val="00A252C5"/>
    <w:rsid w:val="00A42796"/>
    <w:rsid w:val="00A50279"/>
    <w:rsid w:val="00A5311D"/>
    <w:rsid w:val="00A64B92"/>
    <w:rsid w:val="00A65F90"/>
    <w:rsid w:val="00A73665"/>
    <w:rsid w:val="00A75AFD"/>
    <w:rsid w:val="00A8768F"/>
    <w:rsid w:val="00A92B03"/>
    <w:rsid w:val="00AB2A60"/>
    <w:rsid w:val="00AB5CC1"/>
    <w:rsid w:val="00AD3B58"/>
    <w:rsid w:val="00AE1505"/>
    <w:rsid w:val="00AE1747"/>
    <w:rsid w:val="00AF56C6"/>
    <w:rsid w:val="00AF7CB2"/>
    <w:rsid w:val="00B032E8"/>
    <w:rsid w:val="00B07FA1"/>
    <w:rsid w:val="00B57F96"/>
    <w:rsid w:val="00B67892"/>
    <w:rsid w:val="00B74110"/>
    <w:rsid w:val="00B75ECE"/>
    <w:rsid w:val="00B76D44"/>
    <w:rsid w:val="00B83121"/>
    <w:rsid w:val="00BA4D33"/>
    <w:rsid w:val="00BB61AA"/>
    <w:rsid w:val="00BB6616"/>
    <w:rsid w:val="00BC24E7"/>
    <w:rsid w:val="00BC2D06"/>
    <w:rsid w:val="00BD4A41"/>
    <w:rsid w:val="00BE172F"/>
    <w:rsid w:val="00BF7C8A"/>
    <w:rsid w:val="00C11F83"/>
    <w:rsid w:val="00C12FCB"/>
    <w:rsid w:val="00C20335"/>
    <w:rsid w:val="00C47C52"/>
    <w:rsid w:val="00C744EB"/>
    <w:rsid w:val="00C75A0A"/>
    <w:rsid w:val="00C8553A"/>
    <w:rsid w:val="00C90702"/>
    <w:rsid w:val="00C917FF"/>
    <w:rsid w:val="00C9766A"/>
    <w:rsid w:val="00CB207F"/>
    <w:rsid w:val="00CC4F39"/>
    <w:rsid w:val="00CD544C"/>
    <w:rsid w:val="00CF4256"/>
    <w:rsid w:val="00D004C5"/>
    <w:rsid w:val="00D03817"/>
    <w:rsid w:val="00D04FE8"/>
    <w:rsid w:val="00D05977"/>
    <w:rsid w:val="00D061F4"/>
    <w:rsid w:val="00D176CF"/>
    <w:rsid w:val="00D17AD5"/>
    <w:rsid w:val="00D271E3"/>
    <w:rsid w:val="00D36148"/>
    <w:rsid w:val="00D45313"/>
    <w:rsid w:val="00D47A80"/>
    <w:rsid w:val="00D85807"/>
    <w:rsid w:val="00D858DA"/>
    <w:rsid w:val="00D87349"/>
    <w:rsid w:val="00D91EE9"/>
    <w:rsid w:val="00D9627A"/>
    <w:rsid w:val="00D97220"/>
    <w:rsid w:val="00DA6718"/>
    <w:rsid w:val="00DC023F"/>
    <w:rsid w:val="00DC28BA"/>
    <w:rsid w:val="00DE58C4"/>
    <w:rsid w:val="00E06879"/>
    <w:rsid w:val="00E078DD"/>
    <w:rsid w:val="00E14D47"/>
    <w:rsid w:val="00E1641C"/>
    <w:rsid w:val="00E26708"/>
    <w:rsid w:val="00E34958"/>
    <w:rsid w:val="00E37AB0"/>
    <w:rsid w:val="00E52413"/>
    <w:rsid w:val="00E55D2D"/>
    <w:rsid w:val="00E65901"/>
    <w:rsid w:val="00E71C39"/>
    <w:rsid w:val="00E84D54"/>
    <w:rsid w:val="00E87F59"/>
    <w:rsid w:val="00EA56E6"/>
    <w:rsid w:val="00EA694D"/>
    <w:rsid w:val="00EA7AC1"/>
    <w:rsid w:val="00EC335F"/>
    <w:rsid w:val="00EC48FB"/>
    <w:rsid w:val="00ED3965"/>
    <w:rsid w:val="00EF232A"/>
    <w:rsid w:val="00EF2FE7"/>
    <w:rsid w:val="00EF6EE2"/>
    <w:rsid w:val="00F03022"/>
    <w:rsid w:val="00F05A69"/>
    <w:rsid w:val="00F140F7"/>
    <w:rsid w:val="00F14EFC"/>
    <w:rsid w:val="00F30BE2"/>
    <w:rsid w:val="00F3643E"/>
    <w:rsid w:val="00F43FFD"/>
    <w:rsid w:val="00F44236"/>
    <w:rsid w:val="00F45758"/>
    <w:rsid w:val="00F52517"/>
    <w:rsid w:val="00F7154A"/>
    <w:rsid w:val="00F81DBB"/>
    <w:rsid w:val="00FA4931"/>
    <w:rsid w:val="00FA57B2"/>
    <w:rsid w:val="00FB3E3A"/>
    <w:rsid w:val="00FB509B"/>
    <w:rsid w:val="00FC3D4B"/>
    <w:rsid w:val="00FC6241"/>
    <w:rsid w:val="00FC6312"/>
    <w:rsid w:val="00FE36E3"/>
    <w:rsid w:val="00FE6B01"/>
    <w:rsid w:val="00FF4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7"/>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paragraph" w:styleId="BodyTextIndent">
    <w:name w:val="Body Text Indent"/>
    <w:aliases w:val=" Char"/>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7D64A5"/>
    <w:rPr>
      <w:iCs/>
      <w:sz w:val="24"/>
      <w:lang w:val="en-US" w:eastAsia="en-US" w:bidi="ar-SA"/>
    </w:rPr>
  </w:style>
  <w:style w:type="character" w:customStyle="1" w:styleId="Heading3Char">
    <w:name w:val="Heading 3 Char"/>
    <w:aliases w:val="h3 Char"/>
    <w:link w:val="Heading3"/>
    <w:uiPriority w:val="9"/>
    <w:rsid w:val="007D64A5"/>
    <w:rPr>
      <w:b/>
      <w:bCs/>
      <w:i/>
      <w:sz w:val="24"/>
    </w:rPr>
  </w:style>
  <w:style w:type="character" w:customStyle="1" w:styleId="InstructionsChar">
    <w:name w:val="Instructions Char"/>
    <w:link w:val="Instructions"/>
    <w:rsid w:val="007D64A5"/>
    <w:rPr>
      <w:b/>
      <w:i/>
      <w:iCs/>
      <w:sz w:val="24"/>
      <w:szCs w:val="24"/>
    </w:rPr>
  </w:style>
  <w:style w:type="character" w:customStyle="1" w:styleId="BulletChar">
    <w:name w:val="Bullet Char"/>
    <w:link w:val="Bullet"/>
    <w:rsid w:val="007D64A5"/>
    <w:rPr>
      <w:sz w:val="24"/>
    </w:rPr>
  </w:style>
  <w:style w:type="character" w:customStyle="1" w:styleId="H5Char">
    <w:name w:val="H5 Char"/>
    <w:link w:val="H5"/>
    <w:rsid w:val="007D64A5"/>
    <w:rPr>
      <w:b/>
      <w:bCs/>
      <w:i/>
      <w:iCs/>
      <w:sz w:val="24"/>
      <w:szCs w:val="26"/>
    </w:rPr>
  </w:style>
  <w:style w:type="character" w:customStyle="1" w:styleId="H2Char">
    <w:name w:val="H2 Char"/>
    <w:link w:val="H2"/>
    <w:rsid w:val="007D64A5"/>
    <w:rPr>
      <w:b/>
      <w:sz w:val="24"/>
    </w:rPr>
  </w:style>
  <w:style w:type="character" w:customStyle="1" w:styleId="H3Char">
    <w:name w:val="H3 Char"/>
    <w:link w:val="H3"/>
    <w:rsid w:val="007D64A5"/>
    <w:rPr>
      <w:b/>
      <w:bCs/>
      <w:i/>
      <w:sz w:val="24"/>
    </w:rPr>
  </w:style>
  <w:style w:type="character" w:customStyle="1" w:styleId="H6Char">
    <w:name w:val="H6 Char"/>
    <w:link w:val="H6"/>
    <w:rsid w:val="007D64A5"/>
    <w:rPr>
      <w:b/>
      <w:bCs/>
      <w:sz w:val="24"/>
      <w:szCs w:val="22"/>
    </w:rPr>
  </w:style>
  <w:style w:type="paragraph" w:customStyle="1" w:styleId="tablecontents">
    <w:name w:val="table contents"/>
    <w:basedOn w:val="Normal"/>
    <w:rsid w:val="007D64A5"/>
    <w:rPr>
      <w:sz w:val="20"/>
      <w:szCs w:val="20"/>
    </w:rPr>
  </w:style>
  <w:style w:type="paragraph" w:customStyle="1" w:styleId="equals">
    <w:name w:val="equals"/>
    <w:basedOn w:val="BodyText"/>
    <w:rsid w:val="007D64A5"/>
    <w:pPr>
      <w:ind w:left="3168" w:hanging="2880"/>
    </w:pPr>
    <w:rPr>
      <w:iCs/>
      <w:szCs w:val="20"/>
    </w:rPr>
  </w:style>
  <w:style w:type="character" w:customStyle="1" w:styleId="TableHeadChar">
    <w:name w:val="Table Head Char"/>
    <w:rsid w:val="007D64A5"/>
    <w:rPr>
      <w:b/>
      <w:iCs/>
      <w:sz w:val="24"/>
      <w:lang w:val="en-US" w:eastAsia="en-US" w:bidi="ar-SA"/>
    </w:rPr>
  </w:style>
  <w:style w:type="character" w:customStyle="1" w:styleId="ListIntroductionChar">
    <w:name w:val="List Introduction Char"/>
    <w:link w:val="ListIntroduction"/>
    <w:rsid w:val="007D64A5"/>
    <w:rPr>
      <w:iCs/>
      <w:sz w:val="24"/>
    </w:rPr>
  </w:style>
  <w:style w:type="character" w:customStyle="1" w:styleId="H4Char">
    <w:name w:val="H4 Char"/>
    <w:link w:val="H4"/>
    <w:rsid w:val="007D64A5"/>
    <w:rPr>
      <w:b/>
      <w:bCs/>
      <w:snapToGrid w:val="0"/>
      <w:sz w:val="24"/>
    </w:rPr>
  </w:style>
  <w:style w:type="paragraph" w:styleId="DocumentMap">
    <w:name w:val="Document Map"/>
    <w:basedOn w:val="Normal"/>
    <w:link w:val="DocumentMapChar"/>
    <w:rsid w:val="007D64A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D64A5"/>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7D64A5"/>
    <w:rPr>
      <w:iCs/>
      <w:sz w:val="24"/>
      <w:lang w:val="en-US" w:eastAsia="en-US" w:bidi="ar-SA"/>
    </w:rPr>
  </w:style>
  <w:style w:type="character" w:customStyle="1" w:styleId="CharChar1">
    <w:name w:val="Char Char1"/>
    <w:rsid w:val="007D64A5"/>
    <w:rPr>
      <w:sz w:val="24"/>
      <w:lang w:val="en-US" w:eastAsia="en-US" w:bidi="ar-SA"/>
    </w:rPr>
  </w:style>
  <w:style w:type="character" w:customStyle="1" w:styleId="CharCharCharChar">
    <w:name w:val="Char Char Char Char"/>
    <w:rsid w:val="007D64A5"/>
    <w:rPr>
      <w:iCs/>
      <w:sz w:val="24"/>
      <w:lang w:val="en-US" w:eastAsia="en-US" w:bidi="ar-SA"/>
    </w:rPr>
  </w:style>
  <w:style w:type="character" w:customStyle="1" w:styleId="List2Char">
    <w:name w:val="List 2 Char"/>
    <w:aliases w:val=" Char2 Char1,Char2 Char Char Char"/>
    <w:link w:val="List2"/>
    <w:rsid w:val="007D64A5"/>
    <w:rPr>
      <w:sz w:val="24"/>
    </w:rPr>
  </w:style>
  <w:style w:type="character" w:customStyle="1" w:styleId="Char1CharChar">
    <w:name w:val="Char1 Char Char"/>
    <w:rsid w:val="007D64A5"/>
    <w:rPr>
      <w:iCs/>
      <w:sz w:val="24"/>
      <w:lang w:val="en-US" w:eastAsia="en-US" w:bidi="ar-SA"/>
    </w:rPr>
  </w:style>
  <w:style w:type="character" w:customStyle="1" w:styleId="CharChar2">
    <w:name w:val="Char Char2"/>
    <w:rsid w:val="007D64A5"/>
    <w:rPr>
      <w:b/>
      <w:bCs/>
      <w:i/>
      <w:sz w:val="24"/>
      <w:lang w:val="en-US" w:eastAsia="en-US" w:bidi="ar-SA"/>
    </w:rPr>
  </w:style>
  <w:style w:type="character" w:customStyle="1" w:styleId="Char2">
    <w:name w:val="Char2"/>
    <w:rsid w:val="007D64A5"/>
    <w:rPr>
      <w:b/>
      <w:bCs/>
      <w:i/>
      <w:sz w:val="24"/>
      <w:lang w:val="en-US" w:eastAsia="en-US" w:bidi="ar-SA"/>
    </w:rPr>
  </w:style>
  <w:style w:type="character" w:customStyle="1" w:styleId="CharCharChar">
    <w:name w:val="Char Char Char"/>
    <w:rsid w:val="007D64A5"/>
    <w:rPr>
      <w:sz w:val="24"/>
      <w:lang w:val="en-US" w:eastAsia="en-US" w:bidi="ar-SA"/>
    </w:rPr>
  </w:style>
  <w:style w:type="paragraph" w:styleId="BodyText2">
    <w:name w:val="Body Text 2"/>
    <w:basedOn w:val="Normal"/>
    <w:link w:val="BodyText2Char"/>
    <w:rsid w:val="007D64A5"/>
    <w:pPr>
      <w:spacing w:after="120" w:line="480" w:lineRule="auto"/>
      <w:ind w:left="1440" w:hanging="720"/>
    </w:pPr>
    <w:rPr>
      <w:szCs w:val="20"/>
    </w:rPr>
  </w:style>
  <w:style w:type="character" w:customStyle="1" w:styleId="BodyText2Char">
    <w:name w:val="Body Text 2 Char"/>
    <w:basedOn w:val="DefaultParagraphFont"/>
    <w:link w:val="BodyText2"/>
    <w:rsid w:val="007D64A5"/>
    <w:rPr>
      <w:sz w:val="24"/>
    </w:rPr>
  </w:style>
  <w:style w:type="character" w:customStyle="1" w:styleId="BulletIndentChar">
    <w:name w:val="Bullet Indent Char"/>
    <w:link w:val="BulletIndent"/>
    <w:rsid w:val="007D64A5"/>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7D64A5"/>
    <w:rPr>
      <w:iCs/>
      <w:sz w:val="24"/>
      <w:lang w:val="en-US" w:eastAsia="en-US" w:bidi="ar-SA"/>
    </w:rPr>
  </w:style>
  <w:style w:type="character" w:customStyle="1" w:styleId="h3CharChar">
    <w:name w:val="h3 Char Char"/>
    <w:rsid w:val="007D64A5"/>
    <w:rPr>
      <w:b/>
      <w:bCs/>
      <w:i/>
      <w:sz w:val="24"/>
      <w:lang w:val="en-US" w:eastAsia="en-US" w:bidi="ar-SA"/>
    </w:rPr>
  </w:style>
  <w:style w:type="character" w:customStyle="1" w:styleId="InstructionsCharChar">
    <w:name w:val="Instructions Char Char"/>
    <w:rsid w:val="007D64A5"/>
    <w:rPr>
      <w:b/>
      <w:i/>
      <w:iCs/>
      <w:sz w:val="24"/>
      <w:szCs w:val="24"/>
      <w:lang w:val="en-US" w:eastAsia="en-US" w:bidi="ar-SA"/>
    </w:rPr>
  </w:style>
  <w:style w:type="character" w:customStyle="1" w:styleId="CharCharCharChar1">
    <w:name w:val="Char Char Char Char1"/>
    <w:aliases w:val=" Char1 Char Char Char Char,Char1 Char Char Char Char"/>
    <w:rsid w:val="007D64A5"/>
    <w:rPr>
      <w:sz w:val="24"/>
      <w:lang w:val="en-US" w:eastAsia="en-US" w:bidi="ar-SA"/>
    </w:rPr>
  </w:style>
  <w:style w:type="character" w:customStyle="1" w:styleId="H3CharChar0">
    <w:name w:val="H3 Char Char"/>
    <w:rsid w:val="007D64A5"/>
    <w:rPr>
      <w:b w:val="0"/>
      <w:bCs w:val="0"/>
      <w:i w:val="0"/>
      <w:sz w:val="24"/>
      <w:lang w:val="en-US" w:eastAsia="en-US" w:bidi="ar-SA"/>
    </w:rPr>
  </w:style>
  <w:style w:type="character" w:customStyle="1" w:styleId="ListIntroductionCharChar">
    <w:name w:val="List Introduction Char Char"/>
    <w:rsid w:val="007D64A5"/>
    <w:rPr>
      <w:iCs/>
      <w:sz w:val="24"/>
      <w:lang w:val="en-US" w:eastAsia="en-US" w:bidi="ar-SA"/>
    </w:rPr>
  </w:style>
  <w:style w:type="character" w:customStyle="1" w:styleId="H4CharChar">
    <w:name w:val="H4 Char Char"/>
    <w:rsid w:val="007D64A5"/>
    <w:rPr>
      <w:b/>
      <w:bCs/>
      <w:snapToGrid w:val="0"/>
      <w:sz w:val="24"/>
      <w:lang w:val="en-US" w:eastAsia="en-US" w:bidi="ar-SA"/>
    </w:rPr>
  </w:style>
  <w:style w:type="character" w:customStyle="1" w:styleId="Char2CharChar1">
    <w:name w:val="Char2 Char Char1"/>
    <w:rsid w:val="007D64A5"/>
    <w:rPr>
      <w:sz w:val="24"/>
      <w:lang w:val="en-US" w:eastAsia="en-US" w:bidi="ar-SA"/>
    </w:rPr>
  </w:style>
  <w:style w:type="character" w:customStyle="1" w:styleId="VariableDefinitionChar">
    <w:name w:val="Variable Definition Char"/>
    <w:link w:val="VariableDefinition"/>
    <w:rsid w:val="007D64A5"/>
    <w:rPr>
      <w:iCs/>
      <w:sz w:val="24"/>
    </w:rPr>
  </w:style>
  <w:style w:type="character" w:customStyle="1" w:styleId="BodyTextChar2Char1">
    <w:name w:val="Body Text Char2 Char1"/>
    <w:aliases w:val="Char Char Char Char11,Char Char Char Char111"/>
    <w:rsid w:val="007D64A5"/>
    <w:rPr>
      <w:iCs/>
      <w:sz w:val="24"/>
      <w:lang w:val="en-US" w:eastAsia="en-US" w:bidi="ar-SA"/>
    </w:rPr>
  </w:style>
  <w:style w:type="character" w:customStyle="1" w:styleId="CharChar3">
    <w:name w:val="Char Char3"/>
    <w:rsid w:val="007D64A5"/>
    <w:rPr>
      <w:sz w:val="24"/>
      <w:lang w:val="en-US" w:eastAsia="en-US" w:bidi="ar-SA"/>
    </w:rPr>
  </w:style>
  <w:style w:type="paragraph" w:customStyle="1" w:styleId="Default">
    <w:name w:val="Default"/>
    <w:rsid w:val="007D64A5"/>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7D64A5"/>
    <w:pPr>
      <w:spacing w:before="120" w:after="120"/>
    </w:pPr>
    <w:rPr>
      <w:rFonts w:cs="Times New Roman"/>
      <w:color w:val="auto"/>
    </w:rPr>
  </w:style>
  <w:style w:type="paragraph" w:customStyle="1" w:styleId="PJMListOutline1">
    <w:name w:val="PJM_List_Outline_1"/>
    <w:basedOn w:val="Default"/>
    <w:next w:val="Default"/>
    <w:rsid w:val="007D64A5"/>
    <w:pPr>
      <w:spacing w:before="120" w:after="120"/>
    </w:pPr>
    <w:rPr>
      <w:rFonts w:cs="Times New Roman"/>
      <w:color w:val="auto"/>
    </w:rPr>
  </w:style>
  <w:style w:type="character" w:customStyle="1" w:styleId="ListSubChar">
    <w:name w:val="List Sub Char"/>
    <w:link w:val="ListSub"/>
    <w:rsid w:val="007D64A5"/>
    <w:rPr>
      <w:sz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7D64A5"/>
    <w:rPr>
      <w:iCs/>
      <w:sz w:val="24"/>
      <w:lang w:val="en-US" w:eastAsia="en-US" w:bidi="ar-SA"/>
    </w:rPr>
  </w:style>
  <w:style w:type="paragraph" w:customStyle="1" w:styleId="VariableDefinitionwide">
    <w:name w:val="Variable Definition wide"/>
    <w:basedOn w:val="BodyTextIndent"/>
    <w:rsid w:val="007D64A5"/>
    <w:pPr>
      <w:tabs>
        <w:tab w:val="left" w:pos="2160"/>
      </w:tabs>
      <w:ind w:left="4320" w:hanging="3600"/>
      <w:contextualSpacing/>
    </w:pPr>
  </w:style>
  <w:style w:type="paragraph" w:styleId="BlockText">
    <w:name w:val="Block Text"/>
    <w:basedOn w:val="Normal"/>
    <w:rsid w:val="007D64A5"/>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D64A5"/>
    <w:rPr>
      <w:sz w:val="24"/>
      <w:lang w:val="en-US" w:eastAsia="en-US" w:bidi="ar-SA"/>
    </w:rPr>
  </w:style>
  <w:style w:type="character" w:customStyle="1" w:styleId="CharChar4">
    <w:name w:val="Char Char4"/>
    <w:rsid w:val="007D64A5"/>
    <w:rPr>
      <w:sz w:val="24"/>
      <w:lang w:val="en-US" w:eastAsia="en-US" w:bidi="ar-SA"/>
    </w:rPr>
  </w:style>
  <w:style w:type="character" w:customStyle="1" w:styleId="Char1CharChar1">
    <w:name w:val="Char1 Char Char1"/>
    <w:rsid w:val="007D64A5"/>
    <w:rPr>
      <w:sz w:val="24"/>
      <w:lang w:val="en-US" w:eastAsia="en-US" w:bidi="ar-SA"/>
    </w:rPr>
  </w:style>
  <w:style w:type="character" w:customStyle="1" w:styleId="CharChar12">
    <w:name w:val="Char Char12"/>
    <w:rsid w:val="007D64A5"/>
    <w:rPr>
      <w:sz w:val="24"/>
      <w:lang w:val="en-US" w:eastAsia="en-US" w:bidi="ar-SA"/>
    </w:rPr>
  </w:style>
  <w:style w:type="paragraph" w:customStyle="1" w:styleId="BodyTextNumberedChar">
    <w:name w:val="Body Text Numbered Char"/>
    <w:basedOn w:val="BodyText"/>
    <w:link w:val="BodyTextNumberedCharChar"/>
    <w:rsid w:val="007D64A5"/>
    <w:pPr>
      <w:ind w:left="720" w:hanging="720"/>
    </w:pPr>
    <w:rPr>
      <w:szCs w:val="20"/>
    </w:rPr>
  </w:style>
  <w:style w:type="character" w:customStyle="1" w:styleId="BodyTextNumberedCharChar">
    <w:name w:val="Body Text Numbered Char Char"/>
    <w:link w:val="BodyTextNumberedChar"/>
    <w:rsid w:val="007D64A5"/>
    <w:rPr>
      <w:sz w:val="24"/>
    </w:rPr>
  </w:style>
  <w:style w:type="character" w:customStyle="1" w:styleId="BodyTextIndentChar">
    <w:name w:val="Body Text Indent Char"/>
    <w:aliases w:val=" Char Char"/>
    <w:rsid w:val="007D64A5"/>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7D64A5"/>
    <w:rPr>
      <w:iCs/>
      <w:sz w:val="24"/>
      <w:lang w:val="en-US" w:eastAsia="en-US" w:bidi="ar-SA"/>
    </w:rPr>
  </w:style>
  <w:style w:type="character" w:customStyle="1" w:styleId="CharChar">
    <w:name w:val="Char Char"/>
    <w:rsid w:val="007D64A5"/>
    <w:rPr>
      <w:iCs/>
      <w:sz w:val="24"/>
      <w:lang w:val="en-US" w:eastAsia="en-US" w:bidi="ar-SA"/>
    </w:rPr>
  </w:style>
  <w:style w:type="character" w:customStyle="1" w:styleId="CharChar5">
    <w:name w:val="Char Char5"/>
    <w:rsid w:val="007D64A5"/>
    <w:rPr>
      <w:iCs/>
      <w:sz w:val="24"/>
      <w:lang w:val="en-US" w:eastAsia="en-US" w:bidi="ar-SA"/>
    </w:rPr>
  </w:style>
  <w:style w:type="character" w:customStyle="1" w:styleId="CharCharCharChar3">
    <w:name w:val="Char Char Char Char3"/>
    <w:rsid w:val="007D64A5"/>
    <w:rPr>
      <w:iCs/>
      <w:sz w:val="24"/>
      <w:lang w:val="en-US" w:eastAsia="en-US" w:bidi="ar-SA"/>
    </w:rPr>
  </w:style>
  <w:style w:type="paragraph" w:customStyle="1" w:styleId="Bullet15">
    <w:name w:val="Bullet (1.5)"/>
    <w:basedOn w:val="Normal"/>
    <w:rsid w:val="007D64A5"/>
    <w:pPr>
      <w:numPr>
        <w:numId w:val="21"/>
      </w:numPr>
      <w:spacing w:after="120"/>
    </w:pPr>
    <w:rPr>
      <w:szCs w:val="20"/>
    </w:rPr>
  </w:style>
  <w:style w:type="character" w:customStyle="1" w:styleId="CharChar42">
    <w:name w:val="Char Char42"/>
    <w:rsid w:val="007D64A5"/>
    <w:rPr>
      <w:sz w:val="24"/>
      <w:lang w:val="en-US" w:eastAsia="en-US" w:bidi="ar-SA"/>
    </w:rPr>
  </w:style>
  <w:style w:type="paragraph" w:customStyle="1" w:styleId="BulletCharChar">
    <w:name w:val="Bullet Char Char"/>
    <w:basedOn w:val="Normal"/>
    <w:link w:val="BulletCharCharChar"/>
    <w:rsid w:val="007D64A5"/>
    <w:pPr>
      <w:tabs>
        <w:tab w:val="num" w:pos="450"/>
      </w:tabs>
      <w:spacing w:after="180"/>
      <w:ind w:left="450" w:hanging="360"/>
    </w:pPr>
    <w:rPr>
      <w:szCs w:val="20"/>
    </w:rPr>
  </w:style>
  <w:style w:type="character" w:customStyle="1" w:styleId="BulletCharCharChar">
    <w:name w:val="Bullet Char Char Char"/>
    <w:link w:val="BulletCharChar"/>
    <w:rsid w:val="007D64A5"/>
    <w:rPr>
      <w:sz w:val="24"/>
    </w:rPr>
  </w:style>
  <w:style w:type="character" w:customStyle="1" w:styleId="CharCharChar2">
    <w:name w:val="Char Char Char2"/>
    <w:rsid w:val="007D64A5"/>
    <w:rPr>
      <w:iCs/>
      <w:sz w:val="24"/>
      <w:lang w:val="en-US" w:eastAsia="en-US" w:bidi="ar-SA"/>
    </w:rPr>
  </w:style>
  <w:style w:type="character" w:customStyle="1" w:styleId="Char1CharChar12">
    <w:name w:val="Char1 Char Char12"/>
    <w:rsid w:val="007D64A5"/>
    <w:rPr>
      <w:sz w:val="24"/>
      <w:lang w:val="en-US" w:eastAsia="en-US" w:bidi="ar-SA"/>
    </w:rPr>
  </w:style>
  <w:style w:type="character" w:customStyle="1" w:styleId="CharCharChar22">
    <w:name w:val="Char Char Char22"/>
    <w:rsid w:val="007D64A5"/>
    <w:rPr>
      <w:iCs/>
      <w:sz w:val="24"/>
      <w:lang w:val="en-US" w:eastAsia="en-US" w:bidi="ar-SA"/>
    </w:rPr>
  </w:style>
  <w:style w:type="paragraph" w:customStyle="1" w:styleId="note">
    <w:name w:val="note"/>
    <w:basedOn w:val="Spaceafterbox"/>
    <w:rsid w:val="007D64A5"/>
    <w:rPr>
      <w:sz w:val="22"/>
    </w:rPr>
  </w:style>
  <w:style w:type="character" w:customStyle="1" w:styleId="CharChar6">
    <w:name w:val="Char Char6"/>
    <w:rsid w:val="007D64A5"/>
    <w:rPr>
      <w:sz w:val="24"/>
      <w:lang w:val="en-US" w:eastAsia="en-US" w:bidi="ar-SA"/>
    </w:rPr>
  </w:style>
  <w:style w:type="paragraph" w:customStyle="1" w:styleId="BodyTextNumbered">
    <w:name w:val="Body Text Numbered"/>
    <w:basedOn w:val="BodyText"/>
    <w:link w:val="BodyTextNumberedChar1"/>
    <w:rsid w:val="007D64A5"/>
    <w:pPr>
      <w:ind w:left="720" w:hanging="720"/>
    </w:pPr>
    <w:rPr>
      <w:szCs w:val="20"/>
    </w:rPr>
  </w:style>
  <w:style w:type="character" w:customStyle="1" w:styleId="ListCharChar">
    <w:name w:val="List Char Char"/>
    <w:rsid w:val="007D64A5"/>
    <w:rPr>
      <w:sz w:val="24"/>
      <w:lang w:val="en-US" w:eastAsia="en-US" w:bidi="ar-SA"/>
    </w:rPr>
  </w:style>
  <w:style w:type="character" w:customStyle="1" w:styleId="CharChar11">
    <w:name w:val="Char Char11"/>
    <w:rsid w:val="007D64A5"/>
    <w:rPr>
      <w:sz w:val="24"/>
      <w:lang w:val="en-US" w:eastAsia="en-US" w:bidi="ar-SA"/>
    </w:rPr>
  </w:style>
  <w:style w:type="character" w:customStyle="1" w:styleId="CharCharCharChar2">
    <w:name w:val="Char Char Char Char2"/>
    <w:aliases w:val="Body Text Char2 Char Char1,Char Char Char Char Char Char1"/>
    <w:rsid w:val="007D64A5"/>
    <w:rPr>
      <w:iCs/>
      <w:sz w:val="24"/>
      <w:lang w:val="en-US" w:eastAsia="en-US" w:bidi="ar-SA"/>
    </w:rPr>
  </w:style>
  <w:style w:type="character" w:customStyle="1" w:styleId="CharChar41">
    <w:name w:val="Char Char41"/>
    <w:rsid w:val="007D64A5"/>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7D64A5"/>
    <w:rPr>
      <w:sz w:val="24"/>
      <w:lang w:val="en-US" w:eastAsia="en-US" w:bidi="ar-SA"/>
    </w:rPr>
  </w:style>
  <w:style w:type="character" w:customStyle="1" w:styleId="CharCharChar21">
    <w:name w:val="Char Char Char21"/>
    <w:rsid w:val="007D64A5"/>
    <w:rPr>
      <w:iCs/>
      <w:sz w:val="24"/>
      <w:lang w:val="en-US" w:eastAsia="en-US" w:bidi="ar-SA"/>
    </w:rPr>
  </w:style>
  <w:style w:type="character" w:customStyle="1" w:styleId="BodyTextNumberedChar1">
    <w:name w:val="Body Text Numbered Char1"/>
    <w:link w:val="BodyTextNumbered"/>
    <w:rsid w:val="007D64A5"/>
    <w:rPr>
      <w:sz w:val="24"/>
    </w:rPr>
  </w:style>
  <w:style w:type="paragraph" w:customStyle="1" w:styleId="Char3">
    <w:name w:val="Char3"/>
    <w:basedOn w:val="Normal"/>
    <w:rsid w:val="007D64A5"/>
    <w:pPr>
      <w:spacing w:after="160" w:line="240" w:lineRule="exact"/>
    </w:pPr>
    <w:rPr>
      <w:rFonts w:ascii="Verdana" w:hAnsi="Verdana"/>
      <w:sz w:val="16"/>
      <w:szCs w:val="20"/>
    </w:rPr>
  </w:style>
  <w:style w:type="character" w:customStyle="1" w:styleId="FormulaBoldChar">
    <w:name w:val="Formula Bold Char"/>
    <w:link w:val="FormulaBold"/>
    <w:locked/>
    <w:rsid w:val="007D64A5"/>
    <w:rPr>
      <w:b/>
      <w:bCs/>
      <w:sz w:val="24"/>
      <w:szCs w:val="24"/>
    </w:rPr>
  </w:style>
  <w:style w:type="character" w:customStyle="1" w:styleId="FormulaChar">
    <w:name w:val="Formula Char"/>
    <w:link w:val="Formula"/>
    <w:locked/>
    <w:rsid w:val="007D64A5"/>
    <w:rPr>
      <w:bCs/>
      <w:sz w:val="24"/>
      <w:szCs w:val="24"/>
    </w:rPr>
  </w:style>
  <w:style w:type="paragraph" w:customStyle="1" w:styleId="tablebody0">
    <w:name w:val="tablebody"/>
    <w:basedOn w:val="Normal"/>
    <w:rsid w:val="007D64A5"/>
    <w:pPr>
      <w:spacing w:after="60"/>
    </w:pPr>
    <w:rPr>
      <w:sz w:val="20"/>
      <w:szCs w:val="20"/>
    </w:rPr>
  </w:style>
  <w:style w:type="character" w:customStyle="1" w:styleId="DeltaViewInsertion">
    <w:name w:val="DeltaView Insertion"/>
    <w:rsid w:val="007D64A5"/>
    <w:rPr>
      <w:color w:val="0000FF"/>
      <w:spacing w:val="0"/>
      <w:u w:val="double"/>
    </w:rPr>
  </w:style>
  <w:style w:type="character" w:customStyle="1" w:styleId="CommentTextChar">
    <w:name w:val="Comment Text Char"/>
    <w:link w:val="CommentText"/>
    <w:locked/>
    <w:rsid w:val="007D64A5"/>
  </w:style>
  <w:style w:type="numbering" w:customStyle="1" w:styleId="NoList1">
    <w:name w:val="No List1"/>
    <w:next w:val="NoList"/>
    <w:uiPriority w:val="99"/>
    <w:semiHidden/>
    <w:unhideWhenUsed/>
    <w:rsid w:val="007D64A5"/>
  </w:style>
  <w:style w:type="character" w:customStyle="1" w:styleId="Heading2Char">
    <w:name w:val="Heading 2 Char"/>
    <w:aliases w:val="h2 Char"/>
    <w:link w:val="Heading2"/>
    <w:rsid w:val="007D64A5"/>
    <w:rPr>
      <w:b/>
      <w:sz w:val="24"/>
    </w:rPr>
  </w:style>
  <w:style w:type="paragraph" w:customStyle="1" w:styleId="InstructionsCharCharCharCharCharChar">
    <w:name w:val="Instructions Char Char Char Char Char Char"/>
    <w:basedOn w:val="BodyText"/>
    <w:link w:val="InstructionsCharCharCharCharCharCharChar"/>
    <w:rsid w:val="007D64A5"/>
    <w:rPr>
      <w:b/>
      <w:i/>
    </w:rPr>
  </w:style>
  <w:style w:type="character" w:customStyle="1" w:styleId="CharCharCharCharCharCharCharChar">
    <w:name w:val="Char Char Char Char Char Char Char Char"/>
    <w:rsid w:val="007D64A5"/>
    <w:rPr>
      <w:iCs/>
      <w:sz w:val="24"/>
      <w:lang w:val="en-US" w:eastAsia="en-US" w:bidi="ar-SA"/>
    </w:rPr>
  </w:style>
  <w:style w:type="character" w:customStyle="1" w:styleId="InstructionsCharCharCharCharCharCharChar">
    <w:name w:val="Instructions Char Char Char Char Char Char Char"/>
    <w:link w:val="InstructionsCharCharCharCharCharChar"/>
    <w:rsid w:val="007D64A5"/>
    <w:rPr>
      <w:b/>
      <w:i/>
      <w:sz w:val="24"/>
      <w:szCs w:val="24"/>
    </w:rPr>
  </w:style>
  <w:style w:type="paragraph" w:customStyle="1" w:styleId="TermDefinition">
    <w:name w:val="Term Definition"/>
    <w:basedOn w:val="Normal"/>
    <w:rsid w:val="007D64A5"/>
    <w:pPr>
      <w:spacing w:after="60"/>
      <w:ind w:left="720"/>
    </w:pPr>
    <w:rPr>
      <w:szCs w:val="20"/>
    </w:rPr>
  </w:style>
  <w:style w:type="paragraph" w:customStyle="1" w:styleId="TermTitle">
    <w:name w:val="Term Title"/>
    <w:basedOn w:val="Normal"/>
    <w:link w:val="TermTitleChar"/>
    <w:rsid w:val="007D64A5"/>
    <w:pPr>
      <w:spacing w:before="120"/>
      <w:ind w:left="720"/>
    </w:pPr>
    <w:rPr>
      <w:b/>
      <w:szCs w:val="20"/>
    </w:rPr>
  </w:style>
  <w:style w:type="paragraph" w:customStyle="1" w:styleId="Style1">
    <w:name w:val="Style1"/>
    <w:basedOn w:val="BodyText3"/>
    <w:rsid w:val="007D64A5"/>
    <w:rPr>
      <w:b/>
      <w:sz w:val="40"/>
      <w:szCs w:val="40"/>
    </w:rPr>
  </w:style>
  <w:style w:type="character" w:customStyle="1" w:styleId="Heading1Char">
    <w:name w:val="Heading 1 Char"/>
    <w:aliases w:val="h1 Char"/>
    <w:link w:val="Heading1"/>
    <w:rsid w:val="007D64A5"/>
    <w:rPr>
      <w:b/>
      <w:caps/>
      <w:sz w:val="24"/>
    </w:rPr>
  </w:style>
  <w:style w:type="paragraph" w:styleId="BodyText3">
    <w:name w:val="Body Text 3"/>
    <w:basedOn w:val="Normal"/>
    <w:link w:val="BodyText3Char"/>
    <w:rsid w:val="007D64A5"/>
    <w:pPr>
      <w:spacing w:after="120"/>
    </w:pPr>
    <w:rPr>
      <w:sz w:val="16"/>
      <w:szCs w:val="16"/>
    </w:rPr>
  </w:style>
  <w:style w:type="character" w:customStyle="1" w:styleId="BodyText3Char">
    <w:name w:val="Body Text 3 Char"/>
    <w:basedOn w:val="DefaultParagraphFont"/>
    <w:link w:val="BodyText3"/>
    <w:rsid w:val="007D64A5"/>
    <w:rPr>
      <w:sz w:val="16"/>
      <w:szCs w:val="16"/>
    </w:rPr>
  </w:style>
  <w:style w:type="character" w:customStyle="1" w:styleId="CharCharCharCharCharCharCharChar1">
    <w:name w:val="Char Char Char Char Char Char Char Char1"/>
    <w:rsid w:val="007D64A5"/>
    <w:rPr>
      <w:iCs/>
      <w:sz w:val="24"/>
      <w:lang w:val="en-US" w:eastAsia="en-US" w:bidi="ar-SA"/>
    </w:rPr>
  </w:style>
  <w:style w:type="character" w:customStyle="1" w:styleId="msoins0">
    <w:name w:val="msoins"/>
    <w:rsid w:val="007D64A5"/>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D64A5"/>
    <w:rPr>
      <w:iCs/>
      <w:sz w:val="24"/>
      <w:lang w:val="en-US" w:eastAsia="en-US" w:bidi="ar-SA"/>
    </w:rPr>
  </w:style>
  <w:style w:type="character" w:customStyle="1" w:styleId="H2CharChar">
    <w:name w:val="H2 Char Char"/>
    <w:rsid w:val="007D64A5"/>
    <w:rPr>
      <w:b w:val="0"/>
      <w:sz w:val="24"/>
      <w:lang w:val="en-US" w:eastAsia="en-US" w:bidi="ar-SA"/>
    </w:rPr>
  </w:style>
  <w:style w:type="character" w:customStyle="1" w:styleId="TermTitleChar">
    <w:name w:val="Term Title Char"/>
    <w:link w:val="TermTitle"/>
    <w:rsid w:val="007D64A5"/>
    <w:rPr>
      <w:b/>
      <w:sz w:val="24"/>
    </w:rPr>
  </w:style>
  <w:style w:type="paragraph" w:customStyle="1" w:styleId="Char4">
    <w:name w:val="Char4"/>
    <w:basedOn w:val="Normal"/>
    <w:rsid w:val="007D64A5"/>
    <w:pPr>
      <w:spacing w:after="160" w:line="240" w:lineRule="exact"/>
    </w:pPr>
    <w:rPr>
      <w:rFonts w:ascii="Verdana" w:hAnsi="Verdana"/>
      <w:sz w:val="16"/>
      <w:szCs w:val="20"/>
    </w:rPr>
  </w:style>
  <w:style w:type="paragraph" w:customStyle="1" w:styleId="Char31">
    <w:name w:val="Char31"/>
    <w:basedOn w:val="Normal"/>
    <w:rsid w:val="007D64A5"/>
    <w:pPr>
      <w:spacing w:after="160" w:line="240" w:lineRule="exact"/>
    </w:pPr>
    <w:rPr>
      <w:rFonts w:ascii="Verdana" w:hAnsi="Verdana"/>
      <w:sz w:val="16"/>
      <w:szCs w:val="20"/>
    </w:rPr>
  </w:style>
  <w:style w:type="paragraph" w:customStyle="1" w:styleId="Acronym">
    <w:name w:val="Acronym"/>
    <w:basedOn w:val="BodyText"/>
    <w:rsid w:val="007D64A5"/>
    <w:pPr>
      <w:tabs>
        <w:tab w:val="left" w:pos="1440"/>
      </w:tabs>
      <w:spacing w:after="0"/>
    </w:pPr>
    <w:rPr>
      <w:iCs/>
      <w:szCs w:val="20"/>
    </w:rPr>
  </w:style>
  <w:style w:type="numbering" w:customStyle="1" w:styleId="NoList2">
    <w:name w:val="No List2"/>
    <w:next w:val="NoList"/>
    <w:uiPriority w:val="99"/>
    <w:semiHidden/>
    <w:unhideWhenUsed/>
    <w:rsid w:val="007D64A5"/>
  </w:style>
  <w:style w:type="character" w:customStyle="1" w:styleId="Heading4Char">
    <w:name w:val="Heading 4 Char"/>
    <w:aliases w:val="h4 Char,delete Char"/>
    <w:link w:val="Heading4"/>
    <w:uiPriority w:val="9"/>
    <w:rsid w:val="007D64A5"/>
    <w:rPr>
      <w:b/>
      <w:bCs/>
      <w:snapToGrid w:val="0"/>
      <w:sz w:val="24"/>
    </w:rPr>
  </w:style>
  <w:style w:type="paragraph" w:customStyle="1" w:styleId="List1">
    <w:name w:val="List1"/>
    <w:basedOn w:val="H4"/>
    <w:rsid w:val="007D64A5"/>
    <w:pPr>
      <w:tabs>
        <w:tab w:val="clear" w:pos="1260"/>
      </w:tabs>
      <w:ind w:left="1440" w:hanging="720"/>
    </w:pPr>
    <w:rPr>
      <w:b w:val="0"/>
      <w:bCs w:val="0"/>
    </w:rPr>
  </w:style>
  <w:style w:type="paragraph" w:customStyle="1" w:styleId="Char">
    <w:name w:val="Char"/>
    <w:basedOn w:val="Normal"/>
    <w:rsid w:val="007D64A5"/>
    <w:pPr>
      <w:spacing w:after="160" w:line="240" w:lineRule="exact"/>
    </w:pPr>
    <w:rPr>
      <w:rFonts w:ascii="Verdana" w:hAnsi="Verdana"/>
      <w:sz w:val="16"/>
      <w:szCs w:val="20"/>
    </w:rPr>
  </w:style>
  <w:style w:type="character" w:customStyle="1" w:styleId="DeltaViewMoveDestination">
    <w:name w:val="DeltaView Move Destination"/>
    <w:rsid w:val="007D64A5"/>
    <w:rPr>
      <w:color w:val="00C000"/>
      <w:spacing w:val="0"/>
      <w:u w:val="double"/>
    </w:rPr>
  </w:style>
  <w:style w:type="paragraph" w:styleId="BodyTextFirstIndent">
    <w:name w:val="Body Text First Indent"/>
    <w:basedOn w:val="BodyText"/>
    <w:link w:val="BodyTextFirstIndentChar"/>
    <w:rsid w:val="007D64A5"/>
    <w:pPr>
      <w:spacing w:after="120"/>
      <w:ind w:firstLine="210"/>
    </w:pPr>
    <w:rPr>
      <w:szCs w:val="20"/>
    </w:r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7D64A5"/>
    <w:rPr>
      <w:sz w:val="24"/>
      <w:szCs w:val="24"/>
    </w:rPr>
  </w:style>
  <w:style w:type="character" w:customStyle="1" w:styleId="BodyTextFirstIndentChar">
    <w:name w:val="Body Text First Indent Char"/>
    <w:basedOn w:val="BodyTextChar4"/>
    <w:link w:val="BodyTextFirstIndent"/>
    <w:rsid w:val="007D64A5"/>
    <w:rPr>
      <w:sz w:val="24"/>
      <w:szCs w:val="24"/>
    </w:rPr>
  </w:style>
  <w:style w:type="paragraph" w:styleId="BodyTextFirstIndent2">
    <w:name w:val="Body Text First Indent 2"/>
    <w:basedOn w:val="BodyTextIndent"/>
    <w:link w:val="BodyTextFirstIndent2Char"/>
    <w:rsid w:val="007D64A5"/>
    <w:pPr>
      <w:spacing w:after="120"/>
      <w:ind w:left="360" w:firstLine="210"/>
    </w:pPr>
    <w:rPr>
      <w:iCs w:val="0"/>
    </w:rPr>
  </w:style>
  <w:style w:type="character" w:customStyle="1" w:styleId="BodyTextIndentChar1">
    <w:name w:val="Body Text Indent Char1"/>
    <w:aliases w:val=" Char Char1"/>
    <w:basedOn w:val="DefaultParagraphFont"/>
    <w:link w:val="BodyTextIndent"/>
    <w:uiPriority w:val="99"/>
    <w:rsid w:val="007D64A5"/>
    <w:rPr>
      <w:iCs/>
      <w:sz w:val="24"/>
    </w:rPr>
  </w:style>
  <w:style w:type="character" w:customStyle="1" w:styleId="BodyTextFirstIndent2Char">
    <w:name w:val="Body Text First Indent 2 Char"/>
    <w:basedOn w:val="BodyTextIndentChar1"/>
    <w:link w:val="BodyTextFirstIndent2"/>
    <w:rsid w:val="007D64A5"/>
    <w:rPr>
      <w:iCs w:val="0"/>
      <w:sz w:val="24"/>
    </w:rPr>
  </w:style>
  <w:style w:type="paragraph" w:styleId="BodyTextIndent2">
    <w:name w:val="Body Text Indent 2"/>
    <w:basedOn w:val="Normal"/>
    <w:link w:val="BodyTextIndent2Char"/>
    <w:rsid w:val="007D64A5"/>
    <w:pPr>
      <w:spacing w:after="120" w:line="480" w:lineRule="auto"/>
      <w:ind w:left="360"/>
    </w:pPr>
    <w:rPr>
      <w:szCs w:val="20"/>
    </w:rPr>
  </w:style>
  <w:style w:type="character" w:customStyle="1" w:styleId="BodyTextIndent2Char">
    <w:name w:val="Body Text Indent 2 Char"/>
    <w:basedOn w:val="DefaultParagraphFont"/>
    <w:link w:val="BodyTextIndent2"/>
    <w:rsid w:val="007D64A5"/>
    <w:rPr>
      <w:sz w:val="24"/>
    </w:rPr>
  </w:style>
  <w:style w:type="paragraph" w:styleId="BodyTextIndent3">
    <w:name w:val="Body Text Indent 3"/>
    <w:basedOn w:val="Normal"/>
    <w:link w:val="BodyTextIndent3Char"/>
    <w:rsid w:val="007D64A5"/>
    <w:pPr>
      <w:spacing w:after="120"/>
      <w:ind w:left="360"/>
    </w:pPr>
    <w:rPr>
      <w:sz w:val="16"/>
      <w:szCs w:val="16"/>
    </w:rPr>
  </w:style>
  <w:style w:type="character" w:customStyle="1" w:styleId="BodyTextIndent3Char">
    <w:name w:val="Body Text Indent 3 Char"/>
    <w:basedOn w:val="DefaultParagraphFont"/>
    <w:link w:val="BodyTextIndent3"/>
    <w:rsid w:val="007D64A5"/>
    <w:rPr>
      <w:sz w:val="16"/>
      <w:szCs w:val="16"/>
    </w:rPr>
  </w:style>
  <w:style w:type="paragraph" w:styleId="Caption">
    <w:name w:val="caption"/>
    <w:basedOn w:val="Normal"/>
    <w:next w:val="Normal"/>
    <w:qFormat/>
    <w:rsid w:val="007D64A5"/>
    <w:rPr>
      <w:b/>
      <w:bCs/>
      <w:sz w:val="20"/>
      <w:szCs w:val="20"/>
    </w:rPr>
  </w:style>
  <w:style w:type="paragraph" w:styleId="Closing">
    <w:name w:val="Closing"/>
    <w:basedOn w:val="Normal"/>
    <w:link w:val="ClosingChar"/>
    <w:rsid w:val="007D64A5"/>
    <w:pPr>
      <w:ind w:left="4320"/>
    </w:pPr>
    <w:rPr>
      <w:szCs w:val="20"/>
    </w:rPr>
  </w:style>
  <w:style w:type="character" w:customStyle="1" w:styleId="ClosingChar">
    <w:name w:val="Closing Char"/>
    <w:basedOn w:val="DefaultParagraphFont"/>
    <w:link w:val="Closing"/>
    <w:rsid w:val="007D64A5"/>
    <w:rPr>
      <w:sz w:val="24"/>
    </w:rPr>
  </w:style>
  <w:style w:type="paragraph" w:styleId="Date">
    <w:name w:val="Date"/>
    <w:basedOn w:val="Normal"/>
    <w:next w:val="Normal"/>
    <w:link w:val="DateChar"/>
    <w:rsid w:val="007D64A5"/>
    <w:rPr>
      <w:szCs w:val="20"/>
    </w:rPr>
  </w:style>
  <w:style w:type="character" w:customStyle="1" w:styleId="DateChar">
    <w:name w:val="Date Char"/>
    <w:basedOn w:val="DefaultParagraphFont"/>
    <w:link w:val="Date"/>
    <w:rsid w:val="007D64A5"/>
    <w:rPr>
      <w:sz w:val="24"/>
    </w:rPr>
  </w:style>
  <w:style w:type="paragraph" w:styleId="E-mailSignature">
    <w:name w:val="E-mail Signature"/>
    <w:basedOn w:val="Normal"/>
    <w:link w:val="E-mailSignatureChar"/>
    <w:rsid w:val="007D64A5"/>
    <w:rPr>
      <w:szCs w:val="20"/>
    </w:rPr>
  </w:style>
  <w:style w:type="character" w:customStyle="1" w:styleId="E-mailSignatureChar">
    <w:name w:val="E-mail Signature Char"/>
    <w:basedOn w:val="DefaultParagraphFont"/>
    <w:link w:val="E-mailSignature"/>
    <w:rsid w:val="007D64A5"/>
    <w:rPr>
      <w:sz w:val="24"/>
    </w:rPr>
  </w:style>
  <w:style w:type="paragraph" w:styleId="EndnoteText">
    <w:name w:val="endnote text"/>
    <w:basedOn w:val="Normal"/>
    <w:link w:val="EndnoteTextChar"/>
    <w:rsid w:val="007D64A5"/>
    <w:rPr>
      <w:sz w:val="20"/>
      <w:szCs w:val="20"/>
    </w:rPr>
  </w:style>
  <w:style w:type="character" w:customStyle="1" w:styleId="EndnoteTextChar">
    <w:name w:val="Endnote Text Char"/>
    <w:basedOn w:val="DefaultParagraphFont"/>
    <w:link w:val="EndnoteText"/>
    <w:rsid w:val="007D64A5"/>
  </w:style>
  <w:style w:type="paragraph" w:styleId="EnvelopeAddress">
    <w:name w:val="envelope address"/>
    <w:basedOn w:val="Normal"/>
    <w:rsid w:val="007D64A5"/>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7D64A5"/>
    <w:rPr>
      <w:rFonts w:ascii="Arial" w:hAnsi="Arial" w:cs="Arial"/>
      <w:sz w:val="20"/>
      <w:szCs w:val="20"/>
    </w:rPr>
  </w:style>
  <w:style w:type="paragraph" w:styleId="HTMLAddress">
    <w:name w:val="HTML Address"/>
    <w:basedOn w:val="Normal"/>
    <w:link w:val="HTMLAddressChar"/>
    <w:rsid w:val="007D64A5"/>
    <w:rPr>
      <w:i/>
      <w:iCs/>
      <w:szCs w:val="20"/>
    </w:rPr>
  </w:style>
  <w:style w:type="character" w:customStyle="1" w:styleId="HTMLAddressChar">
    <w:name w:val="HTML Address Char"/>
    <w:basedOn w:val="DefaultParagraphFont"/>
    <w:link w:val="HTMLAddress"/>
    <w:rsid w:val="007D64A5"/>
    <w:rPr>
      <w:i/>
      <w:iCs/>
      <w:sz w:val="24"/>
    </w:rPr>
  </w:style>
  <w:style w:type="paragraph" w:styleId="HTMLPreformatted">
    <w:name w:val="HTML Preformatted"/>
    <w:basedOn w:val="Normal"/>
    <w:link w:val="HTMLPreformattedChar"/>
    <w:rsid w:val="007D64A5"/>
    <w:rPr>
      <w:rFonts w:ascii="Courier New" w:hAnsi="Courier New" w:cs="Courier New"/>
      <w:sz w:val="20"/>
      <w:szCs w:val="20"/>
    </w:rPr>
  </w:style>
  <w:style w:type="character" w:customStyle="1" w:styleId="HTMLPreformattedChar">
    <w:name w:val="HTML Preformatted Char"/>
    <w:basedOn w:val="DefaultParagraphFont"/>
    <w:link w:val="HTMLPreformatted"/>
    <w:rsid w:val="007D64A5"/>
    <w:rPr>
      <w:rFonts w:ascii="Courier New" w:hAnsi="Courier New" w:cs="Courier New"/>
    </w:rPr>
  </w:style>
  <w:style w:type="paragraph" w:styleId="Index1">
    <w:name w:val="index 1"/>
    <w:basedOn w:val="Normal"/>
    <w:next w:val="Normal"/>
    <w:autoRedefine/>
    <w:rsid w:val="007D64A5"/>
    <w:pPr>
      <w:ind w:left="240" w:hanging="240"/>
    </w:pPr>
    <w:rPr>
      <w:szCs w:val="20"/>
    </w:rPr>
  </w:style>
  <w:style w:type="paragraph" w:styleId="Index2">
    <w:name w:val="index 2"/>
    <w:basedOn w:val="Normal"/>
    <w:next w:val="Normal"/>
    <w:autoRedefine/>
    <w:rsid w:val="007D64A5"/>
    <w:pPr>
      <w:ind w:left="480" w:hanging="240"/>
    </w:pPr>
    <w:rPr>
      <w:szCs w:val="20"/>
    </w:rPr>
  </w:style>
  <w:style w:type="paragraph" w:styleId="Index3">
    <w:name w:val="index 3"/>
    <w:basedOn w:val="Normal"/>
    <w:next w:val="Normal"/>
    <w:autoRedefine/>
    <w:rsid w:val="007D64A5"/>
    <w:pPr>
      <w:ind w:left="720" w:hanging="240"/>
    </w:pPr>
    <w:rPr>
      <w:szCs w:val="20"/>
    </w:rPr>
  </w:style>
  <w:style w:type="paragraph" w:styleId="Index4">
    <w:name w:val="index 4"/>
    <w:basedOn w:val="Normal"/>
    <w:next w:val="Normal"/>
    <w:autoRedefine/>
    <w:rsid w:val="007D64A5"/>
    <w:pPr>
      <w:ind w:left="960" w:hanging="240"/>
    </w:pPr>
    <w:rPr>
      <w:szCs w:val="20"/>
    </w:rPr>
  </w:style>
  <w:style w:type="paragraph" w:styleId="Index5">
    <w:name w:val="index 5"/>
    <w:basedOn w:val="Normal"/>
    <w:next w:val="Normal"/>
    <w:autoRedefine/>
    <w:rsid w:val="007D64A5"/>
    <w:pPr>
      <w:ind w:left="1200" w:hanging="240"/>
    </w:pPr>
    <w:rPr>
      <w:szCs w:val="20"/>
    </w:rPr>
  </w:style>
  <w:style w:type="paragraph" w:styleId="Index6">
    <w:name w:val="index 6"/>
    <w:basedOn w:val="Normal"/>
    <w:next w:val="Normal"/>
    <w:autoRedefine/>
    <w:rsid w:val="007D64A5"/>
    <w:pPr>
      <w:ind w:left="1440" w:hanging="240"/>
    </w:pPr>
    <w:rPr>
      <w:szCs w:val="20"/>
    </w:rPr>
  </w:style>
  <w:style w:type="paragraph" w:styleId="Index7">
    <w:name w:val="index 7"/>
    <w:basedOn w:val="Normal"/>
    <w:next w:val="Normal"/>
    <w:autoRedefine/>
    <w:rsid w:val="007D64A5"/>
    <w:pPr>
      <w:ind w:left="1680" w:hanging="240"/>
    </w:pPr>
    <w:rPr>
      <w:szCs w:val="20"/>
    </w:rPr>
  </w:style>
  <w:style w:type="paragraph" w:styleId="Index8">
    <w:name w:val="index 8"/>
    <w:basedOn w:val="Normal"/>
    <w:next w:val="Normal"/>
    <w:autoRedefine/>
    <w:rsid w:val="007D64A5"/>
    <w:pPr>
      <w:ind w:left="1920" w:hanging="240"/>
    </w:pPr>
    <w:rPr>
      <w:szCs w:val="20"/>
    </w:rPr>
  </w:style>
  <w:style w:type="paragraph" w:styleId="Index9">
    <w:name w:val="index 9"/>
    <w:basedOn w:val="Normal"/>
    <w:next w:val="Normal"/>
    <w:autoRedefine/>
    <w:rsid w:val="007D64A5"/>
    <w:pPr>
      <w:ind w:left="2160" w:hanging="240"/>
    </w:pPr>
    <w:rPr>
      <w:szCs w:val="20"/>
    </w:rPr>
  </w:style>
  <w:style w:type="paragraph" w:styleId="IndexHeading">
    <w:name w:val="index heading"/>
    <w:basedOn w:val="Normal"/>
    <w:next w:val="Index1"/>
    <w:rsid w:val="007D64A5"/>
    <w:rPr>
      <w:rFonts w:ascii="Arial" w:hAnsi="Arial" w:cs="Arial"/>
      <w:b/>
      <w:bCs/>
      <w:szCs w:val="20"/>
    </w:rPr>
  </w:style>
  <w:style w:type="paragraph" w:styleId="List4">
    <w:name w:val="List 4"/>
    <w:basedOn w:val="Normal"/>
    <w:rsid w:val="007D64A5"/>
    <w:pPr>
      <w:ind w:left="1440" w:hanging="360"/>
    </w:pPr>
    <w:rPr>
      <w:szCs w:val="20"/>
    </w:rPr>
  </w:style>
  <w:style w:type="paragraph" w:styleId="List5">
    <w:name w:val="List 5"/>
    <w:basedOn w:val="Normal"/>
    <w:rsid w:val="007D64A5"/>
    <w:pPr>
      <w:ind w:left="1800" w:hanging="360"/>
    </w:pPr>
    <w:rPr>
      <w:szCs w:val="20"/>
    </w:rPr>
  </w:style>
  <w:style w:type="paragraph" w:styleId="ListBullet">
    <w:name w:val="List Bullet"/>
    <w:basedOn w:val="Normal"/>
    <w:rsid w:val="007D64A5"/>
    <w:pPr>
      <w:tabs>
        <w:tab w:val="num" w:pos="360"/>
      </w:tabs>
      <w:ind w:left="360" w:hanging="360"/>
    </w:pPr>
    <w:rPr>
      <w:szCs w:val="20"/>
    </w:rPr>
  </w:style>
  <w:style w:type="paragraph" w:styleId="ListBullet2">
    <w:name w:val="List Bullet 2"/>
    <w:basedOn w:val="Normal"/>
    <w:rsid w:val="007D64A5"/>
    <w:pPr>
      <w:tabs>
        <w:tab w:val="num" w:pos="720"/>
      </w:tabs>
      <w:ind w:left="720" w:hanging="360"/>
    </w:pPr>
    <w:rPr>
      <w:szCs w:val="20"/>
    </w:rPr>
  </w:style>
  <w:style w:type="paragraph" w:styleId="ListBullet3">
    <w:name w:val="List Bullet 3"/>
    <w:basedOn w:val="Normal"/>
    <w:rsid w:val="007D64A5"/>
    <w:pPr>
      <w:tabs>
        <w:tab w:val="num" w:pos="1080"/>
      </w:tabs>
      <w:ind w:left="1080" w:hanging="360"/>
    </w:pPr>
    <w:rPr>
      <w:szCs w:val="20"/>
    </w:rPr>
  </w:style>
  <w:style w:type="paragraph" w:styleId="ListBullet4">
    <w:name w:val="List Bullet 4"/>
    <w:basedOn w:val="Normal"/>
    <w:rsid w:val="007D64A5"/>
    <w:pPr>
      <w:tabs>
        <w:tab w:val="num" w:pos="1440"/>
      </w:tabs>
      <w:ind w:left="1440" w:hanging="360"/>
    </w:pPr>
    <w:rPr>
      <w:szCs w:val="20"/>
    </w:rPr>
  </w:style>
  <w:style w:type="paragraph" w:styleId="ListBullet5">
    <w:name w:val="List Bullet 5"/>
    <w:basedOn w:val="Normal"/>
    <w:rsid w:val="007D64A5"/>
    <w:pPr>
      <w:tabs>
        <w:tab w:val="num" w:pos="1800"/>
      </w:tabs>
      <w:ind w:left="1800" w:hanging="360"/>
    </w:pPr>
    <w:rPr>
      <w:szCs w:val="20"/>
    </w:rPr>
  </w:style>
  <w:style w:type="paragraph" w:styleId="ListContinue">
    <w:name w:val="List Continue"/>
    <w:basedOn w:val="Normal"/>
    <w:rsid w:val="007D64A5"/>
    <w:pPr>
      <w:spacing w:after="120"/>
      <w:ind w:left="360"/>
    </w:pPr>
    <w:rPr>
      <w:szCs w:val="20"/>
    </w:rPr>
  </w:style>
  <w:style w:type="paragraph" w:styleId="ListContinue2">
    <w:name w:val="List Continue 2"/>
    <w:basedOn w:val="Normal"/>
    <w:rsid w:val="007D64A5"/>
    <w:pPr>
      <w:spacing w:after="120"/>
      <w:ind w:left="720"/>
    </w:pPr>
    <w:rPr>
      <w:szCs w:val="20"/>
    </w:rPr>
  </w:style>
  <w:style w:type="paragraph" w:styleId="ListContinue3">
    <w:name w:val="List Continue 3"/>
    <w:basedOn w:val="Normal"/>
    <w:rsid w:val="007D64A5"/>
    <w:pPr>
      <w:spacing w:after="120"/>
      <w:ind w:left="1080"/>
    </w:pPr>
    <w:rPr>
      <w:szCs w:val="20"/>
    </w:rPr>
  </w:style>
  <w:style w:type="paragraph" w:styleId="ListContinue4">
    <w:name w:val="List Continue 4"/>
    <w:basedOn w:val="Normal"/>
    <w:rsid w:val="007D64A5"/>
    <w:pPr>
      <w:spacing w:after="120"/>
      <w:ind w:left="1440"/>
    </w:pPr>
    <w:rPr>
      <w:szCs w:val="20"/>
    </w:rPr>
  </w:style>
  <w:style w:type="paragraph" w:styleId="ListContinue5">
    <w:name w:val="List Continue 5"/>
    <w:basedOn w:val="Normal"/>
    <w:rsid w:val="007D64A5"/>
    <w:pPr>
      <w:spacing w:after="120"/>
      <w:ind w:left="1800"/>
    </w:pPr>
    <w:rPr>
      <w:szCs w:val="20"/>
    </w:rPr>
  </w:style>
  <w:style w:type="paragraph" w:styleId="ListNumber">
    <w:name w:val="List Number"/>
    <w:basedOn w:val="Normal"/>
    <w:rsid w:val="007D64A5"/>
    <w:pPr>
      <w:tabs>
        <w:tab w:val="num" w:pos="360"/>
      </w:tabs>
      <w:ind w:left="360" w:hanging="360"/>
    </w:pPr>
    <w:rPr>
      <w:szCs w:val="20"/>
    </w:rPr>
  </w:style>
  <w:style w:type="paragraph" w:styleId="ListNumber2">
    <w:name w:val="List Number 2"/>
    <w:basedOn w:val="Normal"/>
    <w:rsid w:val="007D64A5"/>
    <w:pPr>
      <w:tabs>
        <w:tab w:val="num" w:pos="720"/>
      </w:tabs>
      <w:ind w:left="720" w:hanging="360"/>
    </w:pPr>
    <w:rPr>
      <w:szCs w:val="20"/>
    </w:rPr>
  </w:style>
  <w:style w:type="paragraph" w:styleId="ListNumber3">
    <w:name w:val="List Number 3"/>
    <w:basedOn w:val="Normal"/>
    <w:rsid w:val="007D64A5"/>
    <w:pPr>
      <w:tabs>
        <w:tab w:val="num" w:pos="1080"/>
      </w:tabs>
      <w:ind w:left="1080" w:hanging="360"/>
    </w:pPr>
    <w:rPr>
      <w:szCs w:val="20"/>
    </w:rPr>
  </w:style>
  <w:style w:type="paragraph" w:styleId="ListNumber4">
    <w:name w:val="List Number 4"/>
    <w:basedOn w:val="Normal"/>
    <w:rsid w:val="007D64A5"/>
    <w:pPr>
      <w:tabs>
        <w:tab w:val="num" w:pos="1440"/>
      </w:tabs>
      <w:ind w:left="1440" w:hanging="360"/>
    </w:pPr>
    <w:rPr>
      <w:szCs w:val="20"/>
    </w:rPr>
  </w:style>
  <w:style w:type="paragraph" w:styleId="ListNumber5">
    <w:name w:val="List Number 5"/>
    <w:basedOn w:val="Normal"/>
    <w:rsid w:val="007D64A5"/>
    <w:pPr>
      <w:tabs>
        <w:tab w:val="num" w:pos="1800"/>
      </w:tabs>
      <w:ind w:left="1800" w:hanging="360"/>
    </w:pPr>
    <w:rPr>
      <w:szCs w:val="20"/>
    </w:rPr>
  </w:style>
  <w:style w:type="paragraph" w:styleId="MacroText">
    <w:name w:val="macro"/>
    <w:link w:val="MacroTextChar"/>
    <w:rsid w:val="007D64A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7D64A5"/>
    <w:rPr>
      <w:rFonts w:ascii="Courier New" w:hAnsi="Courier New" w:cs="Courier New"/>
    </w:rPr>
  </w:style>
  <w:style w:type="paragraph" w:styleId="MessageHeader">
    <w:name w:val="Message Header"/>
    <w:basedOn w:val="Normal"/>
    <w:link w:val="MessageHeaderChar"/>
    <w:rsid w:val="007D64A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7D64A5"/>
    <w:rPr>
      <w:rFonts w:ascii="Arial" w:hAnsi="Arial" w:cs="Arial"/>
      <w:sz w:val="24"/>
      <w:szCs w:val="24"/>
      <w:shd w:val="pct20" w:color="auto" w:fill="auto"/>
    </w:rPr>
  </w:style>
  <w:style w:type="paragraph" w:styleId="NormalIndent">
    <w:name w:val="Normal Indent"/>
    <w:basedOn w:val="Normal"/>
    <w:rsid w:val="007D64A5"/>
    <w:pPr>
      <w:ind w:left="720"/>
    </w:pPr>
    <w:rPr>
      <w:szCs w:val="20"/>
    </w:rPr>
  </w:style>
  <w:style w:type="paragraph" w:styleId="NoteHeading">
    <w:name w:val="Note Heading"/>
    <w:basedOn w:val="Normal"/>
    <w:next w:val="Normal"/>
    <w:link w:val="NoteHeadingChar"/>
    <w:rsid w:val="007D64A5"/>
    <w:rPr>
      <w:szCs w:val="20"/>
    </w:rPr>
  </w:style>
  <w:style w:type="character" w:customStyle="1" w:styleId="NoteHeadingChar">
    <w:name w:val="Note Heading Char"/>
    <w:basedOn w:val="DefaultParagraphFont"/>
    <w:link w:val="NoteHeading"/>
    <w:rsid w:val="007D64A5"/>
    <w:rPr>
      <w:sz w:val="24"/>
    </w:rPr>
  </w:style>
  <w:style w:type="paragraph" w:styleId="PlainText">
    <w:name w:val="Plain Text"/>
    <w:basedOn w:val="Normal"/>
    <w:link w:val="PlainTextChar"/>
    <w:rsid w:val="007D64A5"/>
    <w:rPr>
      <w:rFonts w:ascii="Courier New" w:hAnsi="Courier New" w:cs="Courier New"/>
      <w:sz w:val="20"/>
      <w:szCs w:val="20"/>
    </w:rPr>
  </w:style>
  <w:style w:type="character" w:customStyle="1" w:styleId="PlainTextChar">
    <w:name w:val="Plain Text Char"/>
    <w:basedOn w:val="DefaultParagraphFont"/>
    <w:link w:val="PlainText"/>
    <w:rsid w:val="007D64A5"/>
    <w:rPr>
      <w:rFonts w:ascii="Courier New" w:hAnsi="Courier New" w:cs="Courier New"/>
    </w:rPr>
  </w:style>
  <w:style w:type="paragraph" w:styleId="Salutation">
    <w:name w:val="Salutation"/>
    <w:basedOn w:val="Normal"/>
    <w:next w:val="Normal"/>
    <w:link w:val="SalutationChar"/>
    <w:rsid w:val="007D64A5"/>
    <w:rPr>
      <w:szCs w:val="20"/>
    </w:rPr>
  </w:style>
  <w:style w:type="character" w:customStyle="1" w:styleId="SalutationChar">
    <w:name w:val="Salutation Char"/>
    <w:basedOn w:val="DefaultParagraphFont"/>
    <w:link w:val="Salutation"/>
    <w:rsid w:val="007D64A5"/>
    <w:rPr>
      <w:sz w:val="24"/>
    </w:rPr>
  </w:style>
  <w:style w:type="paragraph" w:styleId="Signature">
    <w:name w:val="Signature"/>
    <w:basedOn w:val="Normal"/>
    <w:link w:val="SignatureChar"/>
    <w:rsid w:val="007D64A5"/>
    <w:pPr>
      <w:ind w:left="4320"/>
    </w:pPr>
    <w:rPr>
      <w:szCs w:val="20"/>
    </w:rPr>
  </w:style>
  <w:style w:type="character" w:customStyle="1" w:styleId="SignatureChar">
    <w:name w:val="Signature Char"/>
    <w:basedOn w:val="DefaultParagraphFont"/>
    <w:link w:val="Signature"/>
    <w:rsid w:val="007D64A5"/>
    <w:rPr>
      <w:sz w:val="24"/>
    </w:rPr>
  </w:style>
  <w:style w:type="paragraph" w:styleId="Subtitle">
    <w:name w:val="Subtitle"/>
    <w:basedOn w:val="Normal"/>
    <w:link w:val="SubtitleChar"/>
    <w:qFormat/>
    <w:rsid w:val="007D64A5"/>
    <w:pPr>
      <w:spacing w:after="60"/>
      <w:jc w:val="center"/>
      <w:outlineLvl w:val="1"/>
    </w:pPr>
    <w:rPr>
      <w:rFonts w:ascii="Arial" w:hAnsi="Arial" w:cs="Arial"/>
    </w:rPr>
  </w:style>
  <w:style w:type="character" w:customStyle="1" w:styleId="SubtitleChar">
    <w:name w:val="Subtitle Char"/>
    <w:basedOn w:val="DefaultParagraphFont"/>
    <w:link w:val="Subtitle"/>
    <w:rsid w:val="007D64A5"/>
    <w:rPr>
      <w:rFonts w:ascii="Arial" w:hAnsi="Arial" w:cs="Arial"/>
      <w:sz w:val="24"/>
      <w:szCs w:val="24"/>
    </w:rPr>
  </w:style>
  <w:style w:type="paragraph" w:styleId="TableofAuthorities">
    <w:name w:val="table of authorities"/>
    <w:basedOn w:val="Normal"/>
    <w:next w:val="Normal"/>
    <w:rsid w:val="007D64A5"/>
    <w:pPr>
      <w:ind w:left="240" w:hanging="240"/>
    </w:pPr>
    <w:rPr>
      <w:szCs w:val="20"/>
    </w:rPr>
  </w:style>
  <w:style w:type="paragraph" w:styleId="TableofFigures">
    <w:name w:val="table of figures"/>
    <w:basedOn w:val="Normal"/>
    <w:next w:val="Normal"/>
    <w:rsid w:val="007D64A5"/>
    <w:rPr>
      <w:szCs w:val="20"/>
    </w:rPr>
  </w:style>
  <w:style w:type="paragraph" w:styleId="Title">
    <w:name w:val="Title"/>
    <w:basedOn w:val="Normal"/>
    <w:link w:val="TitleChar"/>
    <w:qFormat/>
    <w:rsid w:val="007D64A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D64A5"/>
    <w:rPr>
      <w:rFonts w:ascii="Arial" w:hAnsi="Arial" w:cs="Arial"/>
      <w:b/>
      <w:bCs/>
      <w:kern w:val="28"/>
      <w:sz w:val="32"/>
      <w:szCs w:val="32"/>
    </w:rPr>
  </w:style>
  <w:style w:type="paragraph" w:styleId="TOAHeading">
    <w:name w:val="toa heading"/>
    <w:basedOn w:val="Normal"/>
    <w:next w:val="Normal"/>
    <w:rsid w:val="007D64A5"/>
    <w:pPr>
      <w:spacing w:before="120"/>
    </w:pPr>
    <w:rPr>
      <w:rFonts w:ascii="Arial" w:hAnsi="Arial" w:cs="Arial"/>
      <w:b/>
      <w:bCs/>
    </w:rPr>
  </w:style>
  <w:style w:type="paragraph" w:customStyle="1" w:styleId="Char11">
    <w:name w:val="Char11"/>
    <w:basedOn w:val="Normal"/>
    <w:rsid w:val="007D64A5"/>
    <w:pPr>
      <w:spacing w:after="160" w:line="240" w:lineRule="exact"/>
    </w:pPr>
    <w:rPr>
      <w:rFonts w:ascii="Verdana" w:hAnsi="Verdana"/>
      <w:sz w:val="16"/>
      <w:szCs w:val="20"/>
    </w:rPr>
  </w:style>
  <w:style w:type="character" w:customStyle="1" w:styleId="H3Char1">
    <w:name w:val="H3 Char1"/>
    <w:rsid w:val="007D64A5"/>
    <w:rPr>
      <w:b/>
      <w:bCs/>
      <w:i/>
      <w:sz w:val="24"/>
      <w:lang w:val="en-US" w:eastAsia="en-US" w:bidi="ar-SA"/>
    </w:rPr>
  </w:style>
  <w:style w:type="table" w:customStyle="1" w:styleId="TableGrid1">
    <w:name w:val="Table Grid1"/>
    <w:basedOn w:val="TableNormal"/>
    <w:next w:val="TableGrid"/>
    <w:rsid w:val="007D64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D64A5"/>
    <w:rPr>
      <w:b/>
      <w:bCs/>
      <w:sz w:val="24"/>
      <w:szCs w:val="22"/>
    </w:rPr>
  </w:style>
  <w:style w:type="character" w:customStyle="1" w:styleId="HeaderChar">
    <w:name w:val="Header Char"/>
    <w:link w:val="Header"/>
    <w:rsid w:val="007D64A5"/>
    <w:rPr>
      <w:rFonts w:ascii="Arial" w:hAnsi="Arial"/>
      <w:b/>
      <w:bCs/>
      <w:sz w:val="24"/>
      <w:szCs w:val="24"/>
    </w:rPr>
  </w:style>
  <w:style w:type="character" w:customStyle="1" w:styleId="bodytextnumberedchar0">
    <w:name w:val="bodytextnumberedchar"/>
    <w:rsid w:val="007D64A5"/>
  </w:style>
  <w:style w:type="paragraph" w:styleId="ListParagraph">
    <w:name w:val="List Paragraph"/>
    <w:basedOn w:val="Normal"/>
    <w:uiPriority w:val="34"/>
    <w:qFormat/>
    <w:rsid w:val="007D64A5"/>
    <w:pPr>
      <w:ind w:left="720"/>
      <w:contextualSpacing/>
    </w:pPr>
    <w:rPr>
      <w:szCs w:val="20"/>
    </w:rPr>
  </w:style>
  <w:style w:type="paragraph" w:customStyle="1" w:styleId="bodytextnumbered0">
    <w:name w:val="bodytextnumbered"/>
    <w:basedOn w:val="Normal"/>
    <w:rsid w:val="007D64A5"/>
    <w:pPr>
      <w:spacing w:after="240"/>
      <w:ind w:left="720" w:hanging="720"/>
    </w:pPr>
    <w:rPr>
      <w:rFonts w:eastAsia="Calibri"/>
    </w:rPr>
  </w:style>
  <w:style w:type="numbering" w:customStyle="1" w:styleId="NoList3">
    <w:name w:val="No List3"/>
    <w:next w:val="NoList"/>
    <w:uiPriority w:val="99"/>
    <w:semiHidden/>
    <w:unhideWhenUsed/>
    <w:rsid w:val="007D64A5"/>
  </w:style>
  <w:style w:type="character" w:customStyle="1" w:styleId="FootnoteTextChar">
    <w:name w:val="Footnote Text Char"/>
    <w:link w:val="FootnoteText"/>
    <w:rsid w:val="007D64A5"/>
    <w:rPr>
      <w:sz w:val="18"/>
    </w:rPr>
  </w:style>
  <w:style w:type="character" w:styleId="FootnoteReference">
    <w:name w:val="footnote reference"/>
    <w:rsid w:val="007D64A5"/>
    <w:rPr>
      <w:vertAlign w:val="superscript"/>
    </w:rPr>
  </w:style>
  <w:style w:type="numbering" w:customStyle="1" w:styleId="NoList4">
    <w:name w:val="No List4"/>
    <w:next w:val="NoList"/>
    <w:uiPriority w:val="99"/>
    <w:semiHidden/>
    <w:unhideWhenUsed/>
    <w:rsid w:val="007D64A5"/>
  </w:style>
  <w:style w:type="character" w:customStyle="1" w:styleId="Heading5Char">
    <w:name w:val="Heading 5 Char"/>
    <w:aliases w:val="h5 Char"/>
    <w:link w:val="Heading5"/>
    <w:rsid w:val="007D64A5"/>
    <w:rPr>
      <w:b/>
      <w:bCs/>
      <w:i/>
      <w:iCs/>
      <w:sz w:val="24"/>
      <w:szCs w:val="26"/>
    </w:rPr>
  </w:style>
  <w:style w:type="character" w:customStyle="1" w:styleId="Heading7Char">
    <w:name w:val="Heading 7 Char"/>
    <w:link w:val="Heading7"/>
    <w:rsid w:val="007D64A5"/>
    <w:rPr>
      <w:sz w:val="24"/>
      <w:szCs w:val="24"/>
    </w:rPr>
  </w:style>
  <w:style w:type="character" w:customStyle="1" w:styleId="Heading8Char">
    <w:name w:val="Heading 8 Char"/>
    <w:link w:val="Heading8"/>
    <w:rsid w:val="007D64A5"/>
    <w:rPr>
      <w:i/>
      <w:iCs/>
      <w:sz w:val="24"/>
      <w:szCs w:val="24"/>
    </w:rPr>
  </w:style>
  <w:style w:type="character" w:customStyle="1" w:styleId="Heading9Char">
    <w:name w:val="Heading 9 Char"/>
    <w:link w:val="Heading9"/>
    <w:rsid w:val="007D64A5"/>
    <w:rPr>
      <w:b/>
      <w:sz w:val="24"/>
      <w:szCs w:val="24"/>
    </w:rPr>
  </w:style>
  <w:style w:type="character" w:customStyle="1" w:styleId="FooterChar">
    <w:name w:val="Footer Char"/>
    <w:link w:val="Footer"/>
    <w:rsid w:val="007D64A5"/>
    <w:rPr>
      <w:sz w:val="24"/>
      <w:szCs w:val="24"/>
    </w:rPr>
  </w:style>
  <w:style w:type="character" w:customStyle="1" w:styleId="BalloonTextChar">
    <w:name w:val="Balloon Text Char"/>
    <w:link w:val="BalloonText"/>
    <w:uiPriority w:val="99"/>
    <w:rsid w:val="007D64A5"/>
    <w:rPr>
      <w:rFonts w:ascii="Tahoma" w:hAnsi="Tahoma" w:cs="Tahoma"/>
      <w:sz w:val="16"/>
      <w:szCs w:val="16"/>
    </w:rPr>
  </w:style>
  <w:style w:type="character" w:customStyle="1" w:styleId="CommentSubjectChar">
    <w:name w:val="Comment Subject Char"/>
    <w:link w:val="CommentSubject"/>
    <w:uiPriority w:val="99"/>
    <w:rsid w:val="007D64A5"/>
    <w:rPr>
      <w:b/>
      <w:bCs/>
    </w:rPr>
  </w:style>
  <w:style w:type="table" w:customStyle="1" w:styleId="TableGrid2">
    <w:name w:val="Table Grid2"/>
    <w:basedOn w:val="TableNormal"/>
    <w:next w:val="TableGrid"/>
    <w:rsid w:val="007D6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7D64A5"/>
    <w:pPr>
      <w:spacing w:after="120"/>
      <w:ind w:left="720" w:hanging="720"/>
    </w:pPr>
  </w:style>
  <w:style w:type="paragraph" w:customStyle="1" w:styleId="Char32">
    <w:name w:val="Char32"/>
    <w:basedOn w:val="Normal"/>
    <w:rsid w:val="007D64A5"/>
    <w:pPr>
      <w:spacing w:after="160" w:line="240" w:lineRule="exact"/>
    </w:pPr>
    <w:rPr>
      <w:rFonts w:ascii="Verdana" w:hAnsi="Verdana"/>
      <w:sz w:val="16"/>
      <w:szCs w:val="20"/>
    </w:rPr>
  </w:style>
  <w:style w:type="paragraph" w:customStyle="1" w:styleId="TableBulletBullet">
    <w:name w:val="Table Bullet/Bullet"/>
    <w:basedOn w:val="Normal"/>
    <w:rsid w:val="007D64A5"/>
    <w:pPr>
      <w:numPr>
        <w:numId w:val="29"/>
      </w:numPr>
    </w:pPr>
    <w:rPr>
      <w:szCs w:val="20"/>
    </w:rPr>
  </w:style>
  <w:style w:type="table" w:customStyle="1" w:styleId="BoxedLanguage1">
    <w:name w:val="Boxed Language1"/>
    <w:basedOn w:val="TableNormal"/>
    <w:rsid w:val="007D64A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D64A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7D64A5"/>
    <w:rPr>
      <w:sz w:val="24"/>
      <w:szCs w:val="24"/>
    </w:rPr>
  </w:style>
  <w:style w:type="paragraph" w:customStyle="1" w:styleId="VariableDefinition1">
    <w:name w:val="Variable Definition+1"/>
    <w:basedOn w:val="Default"/>
    <w:next w:val="Default"/>
    <w:rsid w:val="007D64A5"/>
    <w:pPr>
      <w:spacing w:after="240"/>
    </w:pPr>
    <w:rPr>
      <w:rFonts w:ascii="Times New Roman" w:hAnsi="Times New Roman" w:cs="Times New Roman"/>
      <w:color w:val="auto"/>
    </w:rPr>
  </w:style>
  <w:style w:type="paragraph" w:customStyle="1" w:styleId="ListSub2">
    <w:name w:val="List Sub+2"/>
    <w:basedOn w:val="Default"/>
    <w:next w:val="Default"/>
    <w:rsid w:val="007D64A5"/>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7D64A5"/>
    <w:rPr>
      <w:iCs/>
      <w:sz w:val="24"/>
      <w:lang w:val="en-US" w:eastAsia="en-US" w:bidi="ar-SA"/>
    </w:rPr>
  </w:style>
  <w:style w:type="paragraph" w:customStyle="1" w:styleId="H">
    <w:name w:val="H%"/>
    <w:basedOn w:val="H4"/>
    <w:rsid w:val="007D64A5"/>
    <w:rPr>
      <w:szCs w:val="24"/>
    </w:rPr>
  </w:style>
  <w:style w:type="paragraph" w:customStyle="1" w:styleId="Style2">
    <w:name w:val="Style2"/>
    <w:basedOn w:val="H5"/>
    <w:autoRedefine/>
    <w:rsid w:val="007D64A5"/>
    <w:rPr>
      <w:i w:val="0"/>
    </w:rPr>
  </w:style>
  <w:style w:type="paragraph" w:customStyle="1" w:styleId="listintroduction0">
    <w:name w:val="listintroduction"/>
    <w:basedOn w:val="Normal"/>
    <w:rsid w:val="007D64A5"/>
    <w:pPr>
      <w:keepNext/>
      <w:spacing w:after="240"/>
    </w:pPr>
  </w:style>
  <w:style w:type="paragraph" w:customStyle="1" w:styleId="RegularText">
    <w:name w:val="Regular Text"/>
    <w:basedOn w:val="Normal"/>
    <w:rsid w:val="007D64A5"/>
    <w:pPr>
      <w:spacing w:before="120" w:after="120"/>
      <w:ind w:left="432"/>
      <w:jc w:val="both"/>
    </w:pPr>
    <w:rPr>
      <w:szCs w:val="20"/>
    </w:rPr>
  </w:style>
  <w:style w:type="character" w:customStyle="1" w:styleId="TextChar">
    <w:name w:val="Text Char"/>
    <w:rsid w:val="007D64A5"/>
    <w:rPr>
      <w:iCs/>
      <w:sz w:val="24"/>
      <w:lang w:val="en-US" w:eastAsia="en-US" w:bidi="ar-SA"/>
    </w:rPr>
  </w:style>
  <w:style w:type="character" w:styleId="Strong">
    <w:name w:val="Strong"/>
    <w:qFormat/>
    <w:rsid w:val="007D64A5"/>
    <w:rPr>
      <w:b/>
      <w:bCs/>
    </w:rPr>
  </w:style>
  <w:style w:type="character" w:styleId="PlaceholderText">
    <w:name w:val="Placeholder Text"/>
    <w:uiPriority w:val="99"/>
    <w:semiHidden/>
    <w:rsid w:val="007D64A5"/>
    <w:rPr>
      <w:color w:val="808080"/>
    </w:rPr>
  </w:style>
  <w:style w:type="character" w:customStyle="1" w:styleId="Heading1Char1">
    <w:name w:val="Heading 1 Char1"/>
    <w:aliases w:val="h1 Char1"/>
    <w:rsid w:val="007D64A5"/>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7D64A5"/>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7D64A5"/>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7D64A5"/>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7D64A5"/>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7D64A5"/>
    <w:rPr>
      <w:rFonts w:ascii="Calibri Light" w:eastAsia="Times New Roman" w:hAnsi="Calibri Light" w:cs="Times New Roman"/>
      <w:color w:val="1F4D78"/>
      <w:sz w:val="24"/>
      <w:szCs w:val="24"/>
    </w:rPr>
  </w:style>
  <w:style w:type="character" w:customStyle="1" w:styleId="Char21">
    <w:name w:val="Char21"/>
    <w:rsid w:val="007D64A5"/>
    <w:rPr>
      <w:b/>
      <w:bCs/>
      <w:i/>
      <w:iCs w:val="0"/>
      <w:sz w:val="24"/>
      <w:lang w:val="en-US" w:eastAsia="en-US" w:bidi="ar-SA"/>
    </w:rPr>
  </w:style>
  <w:style w:type="numbering" w:customStyle="1" w:styleId="NoList5">
    <w:name w:val="No List5"/>
    <w:next w:val="NoList"/>
    <w:uiPriority w:val="99"/>
    <w:semiHidden/>
    <w:unhideWhenUsed/>
    <w:rsid w:val="007D64A5"/>
  </w:style>
  <w:style w:type="paragraph" w:customStyle="1" w:styleId="BulletIndent2">
    <w:name w:val="Bullet Indent 2"/>
    <w:basedOn w:val="BulletIndent"/>
    <w:rsid w:val="007D64A5"/>
    <w:pPr>
      <w:numPr>
        <w:numId w:val="2"/>
      </w:numPr>
      <w:tabs>
        <w:tab w:val="left" w:pos="2520"/>
      </w:tabs>
      <w:ind w:left="2520" w:hanging="547"/>
    </w:pPr>
  </w:style>
  <w:style w:type="numbering" w:customStyle="1" w:styleId="NoList6">
    <w:name w:val="No List6"/>
    <w:next w:val="NoList"/>
    <w:uiPriority w:val="99"/>
    <w:semiHidden/>
    <w:unhideWhenUsed/>
    <w:rsid w:val="007D64A5"/>
  </w:style>
  <w:style w:type="character" w:customStyle="1" w:styleId="ListCharChar1">
    <w:name w:val="List Char Char1"/>
    <w:rsid w:val="007D64A5"/>
    <w:rPr>
      <w:sz w:val="24"/>
      <w:lang w:val="en-US" w:eastAsia="en-US" w:bidi="ar-SA"/>
    </w:rPr>
  </w:style>
  <w:style w:type="character" w:customStyle="1" w:styleId="UnresolvedMention1">
    <w:name w:val="Unresolved Mention1"/>
    <w:basedOn w:val="DefaultParagraphFont"/>
    <w:uiPriority w:val="99"/>
    <w:semiHidden/>
    <w:unhideWhenUsed/>
    <w:rsid w:val="007D64A5"/>
    <w:rPr>
      <w:color w:val="605E5C"/>
      <w:shd w:val="clear" w:color="auto" w:fill="E1DFDD"/>
    </w:rPr>
  </w:style>
  <w:style w:type="numbering" w:customStyle="1" w:styleId="NoList7">
    <w:name w:val="No List7"/>
    <w:next w:val="NoList"/>
    <w:uiPriority w:val="99"/>
    <w:semiHidden/>
    <w:unhideWhenUsed/>
    <w:rsid w:val="007D64A5"/>
  </w:style>
  <w:style w:type="table" w:customStyle="1" w:styleId="BoxedLanguage2">
    <w:name w:val="Boxed Language2"/>
    <w:basedOn w:val="TableNormal"/>
    <w:rsid w:val="007D64A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7D64A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7D6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7D64A5"/>
    <w:tblPr/>
  </w:style>
  <w:style w:type="numbering" w:customStyle="1" w:styleId="NoList11">
    <w:name w:val="No List11"/>
    <w:next w:val="NoList"/>
    <w:uiPriority w:val="99"/>
    <w:semiHidden/>
    <w:unhideWhenUsed/>
    <w:rsid w:val="007D64A5"/>
  </w:style>
  <w:style w:type="numbering" w:customStyle="1" w:styleId="NoList21">
    <w:name w:val="No List21"/>
    <w:next w:val="NoList"/>
    <w:uiPriority w:val="99"/>
    <w:semiHidden/>
    <w:unhideWhenUsed/>
    <w:rsid w:val="007D64A5"/>
  </w:style>
  <w:style w:type="table" w:customStyle="1" w:styleId="TableGrid11">
    <w:name w:val="Table Grid11"/>
    <w:basedOn w:val="TableNormal"/>
    <w:next w:val="TableGrid"/>
    <w:rsid w:val="007D64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7D64A5"/>
  </w:style>
  <w:style w:type="numbering" w:customStyle="1" w:styleId="NoList8">
    <w:name w:val="No List8"/>
    <w:next w:val="NoList"/>
    <w:uiPriority w:val="99"/>
    <w:semiHidden/>
    <w:unhideWhenUsed/>
    <w:rsid w:val="007D64A5"/>
  </w:style>
  <w:style w:type="numbering" w:customStyle="1" w:styleId="NoList12">
    <w:name w:val="No List12"/>
    <w:next w:val="NoList"/>
    <w:uiPriority w:val="99"/>
    <w:semiHidden/>
    <w:unhideWhenUsed/>
    <w:rsid w:val="007D64A5"/>
  </w:style>
  <w:style w:type="table" w:customStyle="1" w:styleId="BoxedLanguage3">
    <w:name w:val="Boxed Language3"/>
    <w:basedOn w:val="TableNormal"/>
    <w:rsid w:val="007D64A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7D64A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7D6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7D64A5"/>
    <w:tblPr/>
  </w:style>
  <w:style w:type="numbering" w:customStyle="1" w:styleId="NoList111">
    <w:name w:val="No List111"/>
    <w:next w:val="NoList"/>
    <w:uiPriority w:val="99"/>
    <w:semiHidden/>
    <w:unhideWhenUsed/>
    <w:rsid w:val="007D64A5"/>
  </w:style>
  <w:style w:type="numbering" w:customStyle="1" w:styleId="NoList22">
    <w:name w:val="No List22"/>
    <w:next w:val="NoList"/>
    <w:uiPriority w:val="99"/>
    <w:semiHidden/>
    <w:unhideWhenUsed/>
    <w:rsid w:val="007D64A5"/>
  </w:style>
  <w:style w:type="table" w:customStyle="1" w:styleId="TableGrid12">
    <w:name w:val="Table Grid12"/>
    <w:basedOn w:val="TableNormal"/>
    <w:next w:val="TableGrid"/>
    <w:rsid w:val="007D64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7D64A5"/>
  </w:style>
  <w:style w:type="numbering" w:customStyle="1" w:styleId="NoList41">
    <w:name w:val="No List41"/>
    <w:next w:val="NoList"/>
    <w:uiPriority w:val="99"/>
    <w:semiHidden/>
    <w:unhideWhenUsed/>
    <w:rsid w:val="007D64A5"/>
  </w:style>
  <w:style w:type="table" w:customStyle="1" w:styleId="TableGrid21">
    <w:name w:val="Table Grid21"/>
    <w:basedOn w:val="TableNormal"/>
    <w:next w:val="TableGrid"/>
    <w:rsid w:val="007D6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7D64A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7D64A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9">
    <w:name w:val="No List9"/>
    <w:next w:val="NoList"/>
    <w:uiPriority w:val="99"/>
    <w:semiHidden/>
    <w:unhideWhenUsed/>
    <w:rsid w:val="0079770A"/>
  </w:style>
  <w:style w:type="numbering" w:customStyle="1" w:styleId="NoList13">
    <w:name w:val="No List13"/>
    <w:next w:val="NoList"/>
    <w:uiPriority w:val="99"/>
    <w:semiHidden/>
    <w:unhideWhenUsed/>
    <w:rsid w:val="0079770A"/>
  </w:style>
  <w:style w:type="numbering" w:customStyle="1" w:styleId="NoList23">
    <w:name w:val="No List23"/>
    <w:next w:val="NoList"/>
    <w:uiPriority w:val="99"/>
    <w:semiHidden/>
    <w:unhideWhenUsed/>
    <w:rsid w:val="0079770A"/>
  </w:style>
  <w:style w:type="numbering" w:customStyle="1" w:styleId="NoList33">
    <w:name w:val="No List33"/>
    <w:next w:val="NoList"/>
    <w:uiPriority w:val="99"/>
    <w:semiHidden/>
    <w:unhideWhenUsed/>
    <w:rsid w:val="0079770A"/>
  </w:style>
  <w:style w:type="numbering" w:customStyle="1" w:styleId="NoList42">
    <w:name w:val="No List42"/>
    <w:next w:val="NoList"/>
    <w:uiPriority w:val="99"/>
    <w:semiHidden/>
    <w:unhideWhenUsed/>
    <w:rsid w:val="0079770A"/>
  </w:style>
  <w:style w:type="numbering" w:customStyle="1" w:styleId="NoList51">
    <w:name w:val="No List51"/>
    <w:next w:val="NoList"/>
    <w:uiPriority w:val="99"/>
    <w:semiHidden/>
    <w:unhideWhenUsed/>
    <w:rsid w:val="0079770A"/>
  </w:style>
  <w:style w:type="numbering" w:customStyle="1" w:styleId="NoList61">
    <w:name w:val="No List61"/>
    <w:next w:val="NoList"/>
    <w:uiPriority w:val="99"/>
    <w:semiHidden/>
    <w:unhideWhenUsed/>
    <w:rsid w:val="0079770A"/>
  </w:style>
  <w:style w:type="numbering" w:customStyle="1" w:styleId="NoList71">
    <w:name w:val="No List71"/>
    <w:next w:val="NoList"/>
    <w:uiPriority w:val="99"/>
    <w:semiHidden/>
    <w:unhideWhenUsed/>
    <w:rsid w:val="0079770A"/>
  </w:style>
  <w:style w:type="numbering" w:customStyle="1" w:styleId="NoList112">
    <w:name w:val="No List112"/>
    <w:next w:val="NoList"/>
    <w:uiPriority w:val="99"/>
    <w:semiHidden/>
    <w:unhideWhenUsed/>
    <w:rsid w:val="0079770A"/>
  </w:style>
  <w:style w:type="numbering" w:customStyle="1" w:styleId="NoList211">
    <w:name w:val="No List211"/>
    <w:next w:val="NoList"/>
    <w:uiPriority w:val="99"/>
    <w:semiHidden/>
    <w:unhideWhenUsed/>
    <w:rsid w:val="0079770A"/>
  </w:style>
  <w:style w:type="numbering" w:customStyle="1" w:styleId="NoList311">
    <w:name w:val="No List311"/>
    <w:next w:val="NoList"/>
    <w:uiPriority w:val="99"/>
    <w:semiHidden/>
    <w:unhideWhenUsed/>
    <w:rsid w:val="0079770A"/>
  </w:style>
  <w:style w:type="numbering" w:customStyle="1" w:styleId="NoList81">
    <w:name w:val="No List81"/>
    <w:next w:val="NoList"/>
    <w:uiPriority w:val="99"/>
    <w:semiHidden/>
    <w:unhideWhenUsed/>
    <w:rsid w:val="0079770A"/>
  </w:style>
  <w:style w:type="numbering" w:customStyle="1" w:styleId="NoList121">
    <w:name w:val="No List121"/>
    <w:next w:val="NoList"/>
    <w:uiPriority w:val="99"/>
    <w:semiHidden/>
    <w:unhideWhenUsed/>
    <w:rsid w:val="0079770A"/>
  </w:style>
  <w:style w:type="numbering" w:customStyle="1" w:styleId="NoList1111">
    <w:name w:val="No List1111"/>
    <w:next w:val="NoList"/>
    <w:uiPriority w:val="99"/>
    <w:semiHidden/>
    <w:unhideWhenUsed/>
    <w:rsid w:val="0079770A"/>
  </w:style>
  <w:style w:type="numbering" w:customStyle="1" w:styleId="NoList221">
    <w:name w:val="No List221"/>
    <w:next w:val="NoList"/>
    <w:uiPriority w:val="99"/>
    <w:semiHidden/>
    <w:unhideWhenUsed/>
    <w:rsid w:val="0079770A"/>
  </w:style>
  <w:style w:type="numbering" w:customStyle="1" w:styleId="NoList321">
    <w:name w:val="No List321"/>
    <w:next w:val="NoList"/>
    <w:uiPriority w:val="99"/>
    <w:semiHidden/>
    <w:unhideWhenUsed/>
    <w:rsid w:val="0079770A"/>
  </w:style>
  <w:style w:type="numbering" w:customStyle="1" w:styleId="NoList411">
    <w:name w:val="No List411"/>
    <w:next w:val="NoList"/>
    <w:uiPriority w:val="99"/>
    <w:semiHidden/>
    <w:unhideWhenUsed/>
    <w:rsid w:val="00797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control" Target="activeX/activeX7.xml"/><Relationship Id="rId42" Type="http://schemas.openxmlformats.org/officeDocument/2006/relationships/oleObject" Target="embeddings/oleObject6.bin"/><Relationship Id="rId47" Type="http://schemas.openxmlformats.org/officeDocument/2006/relationships/oleObject" Target="embeddings/oleObject9.bin"/><Relationship Id="rId63" Type="http://schemas.openxmlformats.org/officeDocument/2006/relationships/oleObject" Target="embeddings/oleObject22.bin"/><Relationship Id="rId68" Type="http://schemas.openxmlformats.org/officeDocument/2006/relationships/oleObject" Target="embeddings/oleObject27.bin"/><Relationship Id="rId84" Type="http://schemas.openxmlformats.org/officeDocument/2006/relationships/oleObject" Target="embeddings/oleObject43.bin"/><Relationship Id="rId89" Type="http://schemas.openxmlformats.org/officeDocument/2006/relationships/oleObject" Target="embeddings/oleObject48.bin"/><Relationship Id="rId16" Type="http://schemas.openxmlformats.org/officeDocument/2006/relationships/image" Target="media/image2.wmf"/><Relationship Id="rId11" Type="http://schemas.openxmlformats.org/officeDocument/2006/relationships/hyperlink" Target="https://www.ercot.com/files/docs/2023/08/25/ERCOT-Strategic-Plan-2024-2028.pdf" TargetMode="External"/><Relationship Id="rId32" Type="http://schemas.openxmlformats.org/officeDocument/2006/relationships/oleObject" Target="embeddings/oleObject1.bin"/><Relationship Id="rId37" Type="http://schemas.openxmlformats.org/officeDocument/2006/relationships/image" Target="media/image10.wmf"/><Relationship Id="rId53" Type="http://schemas.openxmlformats.org/officeDocument/2006/relationships/oleObject" Target="embeddings/oleObject13.bin"/><Relationship Id="rId58" Type="http://schemas.openxmlformats.org/officeDocument/2006/relationships/oleObject" Target="embeddings/oleObject18.bin"/><Relationship Id="rId74" Type="http://schemas.openxmlformats.org/officeDocument/2006/relationships/oleObject" Target="embeddings/oleObject33.bin"/><Relationship Id="rId79" Type="http://schemas.openxmlformats.org/officeDocument/2006/relationships/oleObject" Target="embeddings/oleObject38.bin"/><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oleObject" Target="embeddings/oleObject49.bin"/><Relationship Id="rId95" Type="http://schemas.openxmlformats.org/officeDocument/2006/relationships/oleObject" Target="embeddings/oleObject54.bin"/><Relationship Id="rId22" Type="http://schemas.openxmlformats.org/officeDocument/2006/relationships/image" Target="media/image4.wmf"/><Relationship Id="rId27" Type="http://schemas.openxmlformats.org/officeDocument/2006/relationships/control" Target="activeX/activeX10.xml"/><Relationship Id="rId43" Type="http://schemas.openxmlformats.org/officeDocument/2006/relationships/image" Target="media/image13.wmf"/><Relationship Id="rId48" Type="http://schemas.openxmlformats.org/officeDocument/2006/relationships/oleObject" Target="embeddings/oleObject10.bin"/><Relationship Id="rId64" Type="http://schemas.openxmlformats.org/officeDocument/2006/relationships/oleObject" Target="embeddings/oleObject23.bin"/><Relationship Id="rId69" Type="http://schemas.openxmlformats.org/officeDocument/2006/relationships/oleObject" Target="embeddings/oleObject28.bin"/><Relationship Id="rId80" Type="http://schemas.openxmlformats.org/officeDocument/2006/relationships/oleObject" Target="embeddings/oleObject39.bin"/><Relationship Id="rId85" Type="http://schemas.openxmlformats.org/officeDocument/2006/relationships/oleObject" Target="embeddings/oleObject44.bin"/><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image" Target="media/image8.wmf"/><Relationship Id="rId38" Type="http://schemas.openxmlformats.org/officeDocument/2006/relationships/oleObject" Target="embeddings/oleObject4.bin"/><Relationship Id="rId46" Type="http://schemas.openxmlformats.org/officeDocument/2006/relationships/oleObject" Target="embeddings/oleObject8.bin"/><Relationship Id="rId59" Type="http://schemas.openxmlformats.org/officeDocument/2006/relationships/oleObject" Target="embeddings/oleObject19.bin"/><Relationship Id="rId67" Type="http://schemas.openxmlformats.org/officeDocument/2006/relationships/oleObject" Target="embeddings/oleObject26.bin"/><Relationship Id="rId103" Type="http://schemas.microsoft.com/office/2011/relationships/people" Target="people.xml"/><Relationship Id="rId20" Type="http://schemas.openxmlformats.org/officeDocument/2006/relationships/image" Target="media/image3.wmf"/><Relationship Id="rId41" Type="http://schemas.openxmlformats.org/officeDocument/2006/relationships/image" Target="media/image12.wmf"/><Relationship Id="rId54" Type="http://schemas.openxmlformats.org/officeDocument/2006/relationships/oleObject" Target="embeddings/oleObject14.bin"/><Relationship Id="rId62" Type="http://schemas.openxmlformats.org/officeDocument/2006/relationships/oleObject" Target="embeddings/oleObject21.bin"/><Relationship Id="rId70" Type="http://schemas.openxmlformats.org/officeDocument/2006/relationships/oleObject" Target="embeddings/oleObject29.bin"/><Relationship Id="rId75" Type="http://schemas.openxmlformats.org/officeDocument/2006/relationships/oleObject" Target="embeddings/oleObject34.bin"/><Relationship Id="rId83" Type="http://schemas.openxmlformats.org/officeDocument/2006/relationships/oleObject" Target="embeddings/oleObject42.bin"/><Relationship Id="rId88" Type="http://schemas.openxmlformats.org/officeDocument/2006/relationships/oleObject" Target="embeddings/oleObject47.bin"/><Relationship Id="rId91" Type="http://schemas.openxmlformats.org/officeDocument/2006/relationships/oleObject" Target="embeddings/oleObject50.bin"/><Relationship Id="rId96" Type="http://schemas.openxmlformats.org/officeDocument/2006/relationships/oleObject" Target="embeddings/oleObject55.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oleObject" Target="embeddings/oleObject3.bin"/><Relationship Id="rId49" Type="http://schemas.openxmlformats.org/officeDocument/2006/relationships/image" Target="media/image15.wmf"/><Relationship Id="rId57" Type="http://schemas.openxmlformats.org/officeDocument/2006/relationships/oleObject" Target="embeddings/oleObject17.bin"/><Relationship Id="rId10" Type="http://schemas.openxmlformats.org/officeDocument/2006/relationships/control" Target="activeX/activeX1.xml"/><Relationship Id="rId31" Type="http://schemas.openxmlformats.org/officeDocument/2006/relationships/image" Target="media/image7.wmf"/><Relationship Id="rId44" Type="http://schemas.openxmlformats.org/officeDocument/2006/relationships/oleObject" Target="embeddings/oleObject7.bin"/><Relationship Id="rId52" Type="http://schemas.openxmlformats.org/officeDocument/2006/relationships/oleObject" Target="embeddings/oleObject12.bin"/><Relationship Id="rId60" Type="http://schemas.openxmlformats.org/officeDocument/2006/relationships/oleObject" Target="embeddings/oleObject20.bin"/><Relationship Id="rId65" Type="http://schemas.openxmlformats.org/officeDocument/2006/relationships/oleObject" Target="embeddings/oleObject24.bin"/><Relationship Id="rId73" Type="http://schemas.openxmlformats.org/officeDocument/2006/relationships/oleObject" Target="embeddings/oleObject32.bin"/><Relationship Id="rId78" Type="http://schemas.openxmlformats.org/officeDocument/2006/relationships/oleObject" Target="embeddings/oleObject37.bin"/><Relationship Id="rId81" Type="http://schemas.openxmlformats.org/officeDocument/2006/relationships/oleObject" Target="embeddings/oleObject40.bin"/><Relationship Id="rId86" Type="http://schemas.openxmlformats.org/officeDocument/2006/relationships/oleObject" Target="embeddings/oleObject45.bin"/><Relationship Id="rId94" Type="http://schemas.openxmlformats.org/officeDocument/2006/relationships/oleObject" Target="embeddings/oleObject53.bin"/><Relationship Id="rId99" Type="http://schemas.openxmlformats.org/officeDocument/2006/relationships/footer" Target="footer1.xml"/><Relationship Id="rId10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39" Type="http://schemas.openxmlformats.org/officeDocument/2006/relationships/image" Target="media/image11.wmf"/><Relationship Id="rId34" Type="http://schemas.openxmlformats.org/officeDocument/2006/relationships/oleObject" Target="embeddings/oleObject2.bin"/><Relationship Id="rId50" Type="http://schemas.openxmlformats.org/officeDocument/2006/relationships/oleObject" Target="embeddings/oleObject11.bin"/><Relationship Id="rId55" Type="http://schemas.openxmlformats.org/officeDocument/2006/relationships/oleObject" Target="embeddings/oleObject15.bin"/><Relationship Id="rId76" Type="http://schemas.openxmlformats.org/officeDocument/2006/relationships/oleObject" Target="embeddings/oleObject35.bin"/><Relationship Id="rId97" Type="http://schemas.openxmlformats.org/officeDocument/2006/relationships/oleObject" Target="embeddings/oleObject56.bin"/><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30.bin"/><Relationship Id="rId92"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hyperlink" Target="mailto:david.maggio@ercot.com" TargetMode="External"/><Relationship Id="rId24" Type="http://schemas.openxmlformats.org/officeDocument/2006/relationships/image" Target="media/image5.wmf"/><Relationship Id="rId40" Type="http://schemas.openxmlformats.org/officeDocument/2006/relationships/oleObject" Target="embeddings/oleObject5.bin"/><Relationship Id="rId45" Type="http://schemas.openxmlformats.org/officeDocument/2006/relationships/image" Target="media/image14.wmf"/><Relationship Id="rId66" Type="http://schemas.openxmlformats.org/officeDocument/2006/relationships/oleObject" Target="embeddings/oleObject25.bin"/><Relationship Id="rId87" Type="http://schemas.openxmlformats.org/officeDocument/2006/relationships/oleObject" Target="embeddings/oleObject46.bin"/><Relationship Id="rId61" Type="http://schemas.openxmlformats.org/officeDocument/2006/relationships/image" Target="media/image17.wmf"/><Relationship Id="rId82" Type="http://schemas.openxmlformats.org/officeDocument/2006/relationships/oleObject" Target="embeddings/oleObject41.bin"/><Relationship Id="rId19" Type="http://schemas.openxmlformats.org/officeDocument/2006/relationships/control" Target="activeX/activeX6.xml"/><Relationship Id="rId14" Type="http://schemas.openxmlformats.org/officeDocument/2006/relationships/control" Target="activeX/activeX3.xml"/><Relationship Id="rId30" Type="http://schemas.openxmlformats.org/officeDocument/2006/relationships/hyperlink" Target="mailto:cory.phillips@ercot.com" TargetMode="External"/><Relationship Id="rId35" Type="http://schemas.openxmlformats.org/officeDocument/2006/relationships/image" Target="media/image9.wmf"/><Relationship Id="rId56" Type="http://schemas.openxmlformats.org/officeDocument/2006/relationships/oleObject" Target="embeddings/oleObject16.bin"/><Relationship Id="rId77" Type="http://schemas.openxmlformats.org/officeDocument/2006/relationships/oleObject" Target="embeddings/oleObject36.bin"/><Relationship Id="rId100" Type="http://schemas.openxmlformats.org/officeDocument/2006/relationships/footer" Target="footer2.xml"/><Relationship Id="rId8" Type="http://schemas.openxmlformats.org/officeDocument/2006/relationships/hyperlink" Target="https://www.ercot.com/mktrules/issues/NPRR1236" TargetMode="External"/><Relationship Id="rId51" Type="http://schemas.openxmlformats.org/officeDocument/2006/relationships/image" Target="media/image16.wmf"/><Relationship Id="rId72" Type="http://schemas.openxmlformats.org/officeDocument/2006/relationships/oleObject" Target="embeddings/oleObject31.bin"/><Relationship Id="rId93" Type="http://schemas.openxmlformats.org/officeDocument/2006/relationships/oleObject" Target="embeddings/oleObject52.bin"/><Relationship Id="rId98" Type="http://schemas.openxmlformats.org/officeDocument/2006/relationships/header" Target="header1.xm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8461</Words>
  <Characters>58033</Characters>
  <Application>Microsoft Office Word</Application>
  <DocSecurity>4</DocSecurity>
  <Lines>483</Lines>
  <Paragraphs>132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66362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08XX24</cp:lastModifiedBy>
  <cp:revision>2</cp:revision>
  <cp:lastPrinted>2013-11-15T22:11:00Z</cp:lastPrinted>
  <dcterms:created xsi:type="dcterms:W3CDTF">2024-08-30T14:07:00Z</dcterms:created>
  <dcterms:modified xsi:type="dcterms:W3CDTF">2024-08-30T14:07:00Z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